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31396D83"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661E14B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596A2B">
        <w:rPr>
          <w:rFonts w:ascii="Arial" w:hAnsi="Arial" w:cs="Arial"/>
          <w:sz w:val="32"/>
          <w:szCs w:val="32"/>
        </w:rPr>
        <w:t>10</w:t>
      </w:r>
      <w:r>
        <w:rPr>
          <w:rFonts w:ascii="Arial" w:hAnsi="Arial" w:cs="Arial"/>
          <w:sz w:val="32"/>
          <w:szCs w:val="32"/>
        </w:rPr>
        <w:br/>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7772EC">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DD78D5">
        <w:tc>
          <w:tcPr>
            <w:tcW w:w="1946" w:type="dxa"/>
          </w:tcPr>
          <w:p w14:paraId="52900F85"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BB03023" w14:textId="3449245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Introduction</w:t>
            </w:r>
          </w:p>
        </w:tc>
        <w:tc>
          <w:tcPr>
            <w:tcW w:w="1052" w:type="dxa"/>
          </w:tcPr>
          <w:p w14:paraId="3133B237" w14:textId="7504DDD9"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w:t>
            </w:r>
          </w:p>
        </w:tc>
      </w:tr>
      <w:tr w:rsidR="00EF004B" w14:paraId="6597CFD0" w14:textId="77777777" w:rsidTr="00DD78D5">
        <w:tc>
          <w:tcPr>
            <w:tcW w:w="1946" w:type="dxa"/>
          </w:tcPr>
          <w:p w14:paraId="2BFE7572"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BEC7100" w14:textId="201B7BE3"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p>
        </w:tc>
        <w:tc>
          <w:tcPr>
            <w:tcW w:w="1052" w:type="dxa"/>
          </w:tcPr>
          <w:p w14:paraId="18B7FDFF" w14:textId="4E1B5FC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12</w:t>
            </w:r>
          </w:p>
        </w:tc>
      </w:tr>
      <w:tr w:rsidR="00EF004B" w14:paraId="2DB35024" w14:textId="77777777" w:rsidTr="00DD78D5">
        <w:tc>
          <w:tcPr>
            <w:tcW w:w="1946" w:type="dxa"/>
          </w:tcPr>
          <w:p w14:paraId="0C0C56E7"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06E8474" w14:textId="51BB6EF1" w:rsidR="00847E42" w:rsidRPr="007772EC" w:rsidRDefault="00847E42" w:rsidP="007772EC">
            <w:pPr>
              <w:kinsoku w:val="0"/>
              <w:overflowPunct w:val="0"/>
              <w:autoSpaceDE/>
              <w:autoSpaceDN/>
              <w:adjustRightInd/>
              <w:spacing w:before="8" w:line="323" w:lineRule="exact"/>
              <w:textAlignment w:val="baseline"/>
              <w:rPr>
                <w:rFonts w:ascii="Arial" w:hAnsi="Arial" w:cs="Arial"/>
                <w:b/>
                <w:bCs/>
                <w:sz w:val="28"/>
                <w:szCs w:val="28"/>
              </w:rPr>
            </w:pPr>
            <w:r w:rsidRPr="007772EC">
              <w:rPr>
                <w:rFonts w:ascii="Arial" w:hAnsi="Arial" w:cs="Arial"/>
                <w:b/>
                <w:bCs/>
                <w:sz w:val="28"/>
                <w:szCs w:val="28"/>
              </w:rPr>
              <w:t>Demand Connection Criteria Applicable to</w:t>
            </w:r>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p>
        </w:tc>
        <w:tc>
          <w:tcPr>
            <w:tcW w:w="1052" w:type="dxa"/>
          </w:tcPr>
          <w:p w14:paraId="3ADC3A3F" w14:textId="07CD0C6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18</w:t>
            </w:r>
          </w:p>
        </w:tc>
      </w:tr>
      <w:tr w:rsidR="00EF004B" w14:paraId="24C4828F" w14:textId="77777777" w:rsidTr="00DD78D5">
        <w:tc>
          <w:tcPr>
            <w:tcW w:w="1946" w:type="dxa"/>
          </w:tcPr>
          <w:p w14:paraId="531632F8"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5AE2F49" w14:textId="68C0A0FA" w:rsidR="00847E42" w:rsidRPr="007772EC" w:rsidRDefault="009C178E" w:rsidP="007772EC">
            <w:pPr>
              <w:pStyle w:val="NoSpacing"/>
              <w:spacing w:before="120" w:after="60"/>
              <w:rPr>
                <w:rFonts w:ascii="Arial" w:hAnsi="Arial" w:cs="Arial"/>
                <w:b/>
                <w:bCs/>
                <w:sz w:val="28"/>
                <w:szCs w:val="28"/>
              </w:rPr>
            </w:pPr>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r>
              <w:rPr>
                <w:rFonts w:ascii="Arial" w:hAnsi="Arial" w:cs="Arial"/>
                <w:b/>
                <w:bCs/>
                <w:i/>
                <w:iCs/>
                <w:spacing w:val="-4"/>
                <w:sz w:val="28"/>
                <w:szCs w:val="28"/>
              </w:rPr>
              <w:t>T</w:t>
            </w:r>
            <w:r w:rsidR="00847E42" w:rsidRPr="007772EC">
              <w:rPr>
                <w:rFonts w:ascii="Arial" w:hAnsi="Arial" w:cs="Arial"/>
                <w:b/>
                <w:bCs/>
                <w:i/>
                <w:iCs/>
                <w:spacing w:val="-4"/>
                <w:sz w:val="28"/>
                <w:szCs w:val="28"/>
              </w:rPr>
              <w:t>ransmission System</w:t>
            </w:r>
          </w:p>
        </w:tc>
        <w:tc>
          <w:tcPr>
            <w:tcW w:w="1052" w:type="dxa"/>
          </w:tcPr>
          <w:p w14:paraId="5658B92B" w14:textId="7C0449B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24</w:t>
            </w:r>
          </w:p>
        </w:tc>
      </w:tr>
      <w:tr w:rsidR="00EF004B" w14:paraId="47C8375E" w14:textId="77777777" w:rsidTr="00DD78D5">
        <w:tc>
          <w:tcPr>
            <w:tcW w:w="1946" w:type="dxa"/>
          </w:tcPr>
          <w:p w14:paraId="21D17CEC"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CB21C75" w14:textId="61294E7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the </w:t>
            </w:r>
            <w:r w:rsidRPr="007772EC">
              <w:rPr>
                <w:rFonts w:ascii="Arial" w:hAnsi="Arial" w:cs="Arial"/>
                <w:b/>
                <w:bCs/>
                <w:i/>
                <w:iCs/>
                <w:sz w:val="28"/>
                <w:szCs w:val="28"/>
              </w:rPr>
              <w:t>Onshore Transmission</w:t>
            </w:r>
            <w:r w:rsidR="004F4902">
              <w:rPr>
                <w:rFonts w:ascii="Arial" w:hAnsi="Arial" w:cs="Arial"/>
                <w:b/>
                <w:bCs/>
                <w:i/>
                <w:iCs/>
                <w:sz w:val="28"/>
                <w:szCs w:val="28"/>
              </w:rPr>
              <w:t xml:space="preserve"> System</w:t>
            </w:r>
          </w:p>
        </w:tc>
        <w:tc>
          <w:tcPr>
            <w:tcW w:w="1052" w:type="dxa"/>
          </w:tcPr>
          <w:p w14:paraId="57FAB395" w14:textId="78BDBB4E"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27</w:t>
            </w:r>
          </w:p>
        </w:tc>
      </w:tr>
      <w:tr w:rsidR="00EF004B" w14:paraId="773240F9" w14:textId="77777777" w:rsidTr="00DD78D5">
        <w:tc>
          <w:tcPr>
            <w:tcW w:w="1946" w:type="dxa"/>
          </w:tcPr>
          <w:p w14:paraId="6700DBA0"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26F67818" w14:textId="030C81A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w:t>
            </w:r>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7772EC">
              <w:rPr>
                <w:rFonts w:ascii="Arial" w:hAnsi="Arial" w:cs="Arial"/>
                <w:b/>
                <w:bCs/>
                <w:i/>
                <w:iCs/>
                <w:sz w:val="28"/>
                <w:szCs w:val="28"/>
              </w:rPr>
              <w:t>Onshore Transmission System</w:t>
            </w:r>
          </w:p>
        </w:tc>
        <w:tc>
          <w:tcPr>
            <w:tcW w:w="1052" w:type="dxa"/>
          </w:tcPr>
          <w:p w14:paraId="586A0AEE" w14:textId="2D84AAE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32</w:t>
            </w:r>
          </w:p>
        </w:tc>
      </w:tr>
      <w:tr w:rsidR="00EF004B" w14:paraId="5A06E1B4" w14:textId="77777777" w:rsidTr="00DD78D5">
        <w:trPr>
          <w:trHeight w:val="1199"/>
        </w:trPr>
        <w:tc>
          <w:tcPr>
            <w:tcW w:w="1946" w:type="dxa"/>
          </w:tcPr>
          <w:p w14:paraId="5DF37B9A"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0D9B98E" w14:textId="0127A94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D5303B">
              <w:rPr>
                <w:rFonts w:ascii="Arial" w:hAnsi="Arial" w:cs="Arial"/>
                <w:b/>
                <w:bCs/>
                <w:sz w:val="28"/>
                <w:szCs w:val="28"/>
              </w:rPr>
              <w:t xml:space="preserve"> to an </w:t>
            </w:r>
            <w:r w:rsidR="004E21D3" w:rsidRPr="007772EC">
              <w:rPr>
                <w:rFonts w:ascii="Arial" w:hAnsi="Arial" w:cs="Arial"/>
                <w:b/>
                <w:bCs/>
                <w:i/>
                <w:iCs/>
                <w:sz w:val="28"/>
                <w:szCs w:val="28"/>
              </w:rPr>
              <w:t>Offshore Transmission System</w:t>
            </w:r>
          </w:p>
        </w:tc>
        <w:tc>
          <w:tcPr>
            <w:tcW w:w="1052" w:type="dxa"/>
          </w:tcPr>
          <w:p w14:paraId="1BB06B08" w14:textId="605D2602"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40</w:t>
            </w:r>
          </w:p>
        </w:tc>
      </w:tr>
      <w:tr w:rsidR="00EF004B" w14:paraId="3003E330" w14:textId="77777777" w:rsidTr="00DD78D5">
        <w:tc>
          <w:tcPr>
            <w:tcW w:w="1946" w:type="dxa"/>
          </w:tcPr>
          <w:p w14:paraId="550DA163"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06F53B7E" w14:textId="3095B9E6" w:rsidR="00847E42" w:rsidRPr="007772EC" w:rsidRDefault="00847E42" w:rsidP="007772EC">
            <w:pPr>
              <w:pStyle w:val="NoSpacing"/>
              <w:spacing w:before="120" w:after="60"/>
              <w:rPr>
                <w:rFonts w:ascii="Arial" w:hAnsi="Arial" w:cs="Arial"/>
                <w:b/>
                <w:bCs/>
                <w:i/>
                <w:iCs/>
                <w:sz w:val="28"/>
                <w:szCs w:val="28"/>
              </w:rPr>
            </w:pPr>
            <w:r w:rsidRPr="007772EC">
              <w:rPr>
                <w:rFonts w:ascii="Arial" w:hAnsi="Arial" w:cs="Arial"/>
                <w:b/>
                <w:bCs/>
                <w:sz w:val="28"/>
                <w:szCs w:val="28"/>
              </w:rPr>
              <w:t>Demand Connection Criteria Applicable to</w:t>
            </w:r>
            <w:r w:rsidR="006856FD">
              <w:rPr>
                <w:rFonts w:ascii="Arial" w:hAnsi="Arial" w:cs="Arial"/>
                <w:b/>
                <w:bCs/>
                <w:sz w:val="28"/>
                <w:szCs w:val="28"/>
              </w:rPr>
              <w:t xml:space="preserve"> an </w:t>
            </w:r>
            <w:r w:rsidR="006856FD">
              <w:rPr>
                <w:rFonts w:ascii="Arial" w:hAnsi="Arial" w:cs="Arial"/>
                <w:b/>
                <w:bCs/>
                <w:i/>
                <w:iCs/>
                <w:sz w:val="28"/>
                <w:szCs w:val="28"/>
              </w:rPr>
              <w:t>Offshore Transmission System</w:t>
            </w:r>
          </w:p>
        </w:tc>
        <w:tc>
          <w:tcPr>
            <w:tcW w:w="1052" w:type="dxa"/>
          </w:tcPr>
          <w:p w14:paraId="08F8132A" w14:textId="1F437CB6"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49</w:t>
            </w:r>
          </w:p>
        </w:tc>
      </w:tr>
      <w:tr w:rsidR="00847E42" w14:paraId="4326EF45" w14:textId="77777777" w:rsidTr="00DD78D5">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44AF475" w14:textId="10DB590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an </w:t>
            </w:r>
            <w:r w:rsidRPr="007772EC">
              <w:rPr>
                <w:rFonts w:ascii="Arial" w:hAnsi="Arial" w:cs="Arial"/>
                <w:b/>
                <w:bCs/>
                <w:i/>
                <w:iCs/>
                <w:sz w:val="28"/>
                <w:szCs w:val="28"/>
              </w:rPr>
              <w:t>Offshore Transmission</w:t>
            </w:r>
            <w:r w:rsidR="002D04C8">
              <w:rPr>
                <w:rFonts w:ascii="Arial" w:hAnsi="Arial" w:cs="Arial"/>
                <w:b/>
                <w:bCs/>
                <w:i/>
                <w:iCs/>
                <w:sz w:val="28"/>
                <w:szCs w:val="28"/>
              </w:rPr>
              <w:t xml:space="preserve"> System</w:t>
            </w:r>
          </w:p>
        </w:tc>
        <w:tc>
          <w:tcPr>
            <w:tcW w:w="1052" w:type="dxa"/>
          </w:tcPr>
          <w:p w14:paraId="1A90E17B" w14:textId="1123503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53</w:t>
            </w:r>
          </w:p>
        </w:tc>
      </w:tr>
      <w:tr w:rsidR="00847E42" w14:paraId="406096F1" w14:textId="77777777" w:rsidTr="00DD78D5">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2F8ADF9" w14:textId="4F8CBB7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 an</w:t>
            </w:r>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p>
        </w:tc>
        <w:tc>
          <w:tcPr>
            <w:tcW w:w="1052" w:type="dxa"/>
          </w:tcPr>
          <w:p w14:paraId="29370FA9" w14:textId="2A36DC1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55</w:t>
            </w:r>
          </w:p>
        </w:tc>
      </w:tr>
      <w:tr w:rsidR="00847E42" w14:paraId="53BF036A" w14:textId="77777777" w:rsidTr="00DD78D5">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AC66F3B" w14:textId="765A619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Terms and Definitions</w:t>
            </w:r>
          </w:p>
        </w:tc>
        <w:tc>
          <w:tcPr>
            <w:tcW w:w="1052" w:type="dxa"/>
          </w:tcPr>
          <w:p w14:paraId="59A616A1" w14:textId="045FC763"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56</w:t>
            </w:r>
          </w:p>
        </w:tc>
      </w:tr>
      <w:tr w:rsidR="00A24DEA" w14:paraId="5A91BFD0" w14:textId="77777777" w:rsidTr="00DD78D5">
        <w:tc>
          <w:tcPr>
            <w:tcW w:w="1946" w:type="dxa"/>
          </w:tcPr>
          <w:p w14:paraId="50FF20B7" w14:textId="26503203" w:rsidR="00A24DEA"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A</w:t>
            </w:r>
          </w:p>
        </w:tc>
        <w:tc>
          <w:tcPr>
            <w:tcW w:w="5843" w:type="dxa"/>
          </w:tcPr>
          <w:p w14:paraId="6696F920" w14:textId="326E6336" w:rsidR="00A24DEA" w:rsidRPr="007772EC" w:rsidRDefault="00A24DEA"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Recommended Substation Configuration </w:t>
            </w:r>
            <w:r w:rsidRPr="007772EC">
              <w:rPr>
                <w:rFonts w:ascii="Arial" w:hAnsi="Arial" w:cs="Arial"/>
                <w:b/>
                <w:bCs/>
                <w:spacing w:val="2"/>
                <w:sz w:val="28"/>
                <w:szCs w:val="28"/>
              </w:rPr>
              <w:t>and Switching Arrangements</w:t>
            </w:r>
          </w:p>
        </w:tc>
        <w:tc>
          <w:tcPr>
            <w:tcW w:w="1052" w:type="dxa"/>
          </w:tcPr>
          <w:p w14:paraId="48E02900" w14:textId="4FE0CD8E" w:rsidR="00A24DEA" w:rsidRPr="007772EC" w:rsidRDefault="00A24DEA" w:rsidP="007772EC">
            <w:pPr>
              <w:pStyle w:val="NoSpacing"/>
              <w:spacing w:before="120" w:after="60"/>
              <w:jc w:val="right"/>
              <w:rPr>
                <w:rFonts w:ascii="Arial" w:hAnsi="Arial" w:cs="Arial"/>
                <w:b/>
                <w:bCs/>
                <w:sz w:val="28"/>
                <w:szCs w:val="28"/>
              </w:rPr>
            </w:pPr>
            <w:r w:rsidRPr="007772EC">
              <w:rPr>
                <w:rFonts w:ascii="Arial" w:hAnsi="Arial" w:cs="Arial"/>
                <w:b/>
                <w:bCs/>
                <w:spacing w:val="2"/>
                <w:sz w:val="28"/>
                <w:szCs w:val="28"/>
              </w:rPr>
              <w:t>77</w:t>
            </w:r>
          </w:p>
        </w:tc>
      </w:tr>
      <w:tr w:rsidR="005D59B9" w14:paraId="6419DF2B" w14:textId="77777777" w:rsidTr="00DD78D5">
        <w:tc>
          <w:tcPr>
            <w:tcW w:w="1946" w:type="dxa"/>
          </w:tcPr>
          <w:p w14:paraId="5F9522EC" w14:textId="182375A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B</w:t>
            </w:r>
          </w:p>
        </w:tc>
        <w:tc>
          <w:tcPr>
            <w:tcW w:w="5843" w:type="dxa"/>
          </w:tcPr>
          <w:p w14:paraId="77699BFC" w14:textId="2BEC50F0"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Circuit Complexity on the </w:t>
            </w:r>
            <w:r w:rsidRPr="007772EC">
              <w:rPr>
                <w:rFonts w:ascii="Arial" w:hAnsi="Arial" w:cs="Arial"/>
                <w:b/>
                <w:bCs/>
                <w:i/>
                <w:iCs/>
                <w:sz w:val="28"/>
                <w:szCs w:val="28"/>
              </w:rPr>
              <w:t xml:space="preserve">Onshore </w:t>
            </w:r>
            <w:r w:rsidRPr="007772EC">
              <w:rPr>
                <w:rFonts w:ascii="Arial" w:hAnsi="Arial" w:cs="Arial"/>
                <w:b/>
                <w:bCs/>
                <w:i/>
                <w:iCs/>
                <w:spacing w:val="-4"/>
                <w:sz w:val="28"/>
                <w:szCs w:val="28"/>
              </w:rPr>
              <w:t>Transmission System</w:t>
            </w:r>
          </w:p>
        </w:tc>
        <w:tc>
          <w:tcPr>
            <w:tcW w:w="1052" w:type="dxa"/>
          </w:tcPr>
          <w:p w14:paraId="29921419" w14:textId="5998C722"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82</w:t>
            </w:r>
          </w:p>
        </w:tc>
      </w:tr>
      <w:tr w:rsidR="005D59B9" w14:paraId="60CFEDA1" w14:textId="77777777" w:rsidTr="00DD78D5">
        <w:tc>
          <w:tcPr>
            <w:tcW w:w="1946" w:type="dxa"/>
          </w:tcPr>
          <w:p w14:paraId="21C100B9" w14:textId="398383C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C</w:t>
            </w:r>
          </w:p>
        </w:tc>
        <w:tc>
          <w:tcPr>
            <w:tcW w:w="5843" w:type="dxa"/>
          </w:tcPr>
          <w:p w14:paraId="0445851D" w14:textId="23E9C142"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Security Planned Transfer</w:t>
            </w:r>
          </w:p>
        </w:tc>
        <w:tc>
          <w:tcPr>
            <w:tcW w:w="1052" w:type="dxa"/>
          </w:tcPr>
          <w:p w14:paraId="7A105D15" w14:textId="551C55C4"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85</w:t>
            </w:r>
          </w:p>
        </w:tc>
      </w:tr>
      <w:tr w:rsidR="00DC3F60" w14:paraId="2C634F9E" w14:textId="77777777" w:rsidTr="00DD78D5">
        <w:tc>
          <w:tcPr>
            <w:tcW w:w="1946" w:type="dxa"/>
          </w:tcPr>
          <w:p w14:paraId="55F0F221" w14:textId="4B8EF788" w:rsidR="00DC3F60" w:rsidRPr="007772EC" w:rsidRDefault="00DC3F60"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D</w:t>
            </w:r>
          </w:p>
        </w:tc>
        <w:tc>
          <w:tcPr>
            <w:tcW w:w="5843" w:type="dxa"/>
          </w:tcPr>
          <w:p w14:paraId="1785C6C4" w14:textId="0A8EE5FE" w:rsidR="00DC3F60" w:rsidRPr="007772EC" w:rsidRDefault="00DC3F60"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Interconnection Allowance</w:t>
            </w:r>
          </w:p>
        </w:tc>
        <w:tc>
          <w:tcPr>
            <w:tcW w:w="1052" w:type="dxa"/>
          </w:tcPr>
          <w:p w14:paraId="0226FA77" w14:textId="6832B0B3" w:rsidR="00DC3F60"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87</w:t>
            </w:r>
          </w:p>
        </w:tc>
      </w:tr>
      <w:tr w:rsidR="00847E42" w14:paraId="40BA6201" w14:textId="77777777" w:rsidTr="00DD78D5">
        <w:tc>
          <w:tcPr>
            <w:tcW w:w="1946" w:type="dxa"/>
          </w:tcPr>
          <w:p w14:paraId="3C4C3821" w14:textId="662CF4EE"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E</w:t>
            </w:r>
          </w:p>
        </w:tc>
        <w:tc>
          <w:tcPr>
            <w:tcW w:w="5843" w:type="dxa"/>
          </w:tcPr>
          <w:p w14:paraId="53122DA4" w14:textId="306ABFAD" w:rsidR="00847E42" w:rsidRPr="007772EC" w:rsidRDefault="008448E1"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Economy Planned Transfer</w:t>
            </w:r>
          </w:p>
        </w:tc>
        <w:tc>
          <w:tcPr>
            <w:tcW w:w="1052" w:type="dxa"/>
          </w:tcPr>
          <w:p w14:paraId="7B6DDCBE" w14:textId="07881FBA" w:rsidR="00847E42"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90</w:t>
            </w:r>
          </w:p>
        </w:tc>
      </w:tr>
      <w:tr w:rsidR="00847E42" w14:paraId="0A67C8F3" w14:textId="77777777" w:rsidTr="00DD78D5">
        <w:tc>
          <w:tcPr>
            <w:tcW w:w="1946" w:type="dxa"/>
          </w:tcPr>
          <w:p w14:paraId="7F20AA34" w14:textId="211FB741"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lastRenderedPageBreak/>
              <w:t>Appendix F</w:t>
            </w:r>
          </w:p>
        </w:tc>
        <w:tc>
          <w:tcPr>
            <w:tcW w:w="5843" w:type="dxa"/>
          </w:tcPr>
          <w:p w14:paraId="232E939D" w14:textId="666CFE69" w:rsidR="00847E42" w:rsidRPr="007772EC" w:rsidRDefault="000E15DB"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Boundary Allowance</w:t>
            </w:r>
          </w:p>
        </w:tc>
        <w:tc>
          <w:tcPr>
            <w:tcW w:w="1052" w:type="dxa"/>
          </w:tcPr>
          <w:p w14:paraId="4CE1B84A" w14:textId="6C1A1E84" w:rsidR="00847E42" w:rsidRPr="007772EC" w:rsidRDefault="00CB29FE"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92</w:t>
            </w:r>
          </w:p>
        </w:tc>
      </w:tr>
      <w:tr w:rsidR="00847E42" w14:paraId="350F5058" w14:textId="77777777" w:rsidTr="00DD78D5">
        <w:tc>
          <w:tcPr>
            <w:tcW w:w="1946" w:type="dxa"/>
          </w:tcPr>
          <w:p w14:paraId="685D4FA2" w14:textId="70523D83" w:rsidR="00847E42"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G</w:t>
            </w:r>
          </w:p>
        </w:tc>
        <w:tc>
          <w:tcPr>
            <w:tcW w:w="5843" w:type="dxa"/>
          </w:tcPr>
          <w:p w14:paraId="5EC4ED64" w14:textId="1533E397" w:rsidR="00847E42" w:rsidRPr="007772EC" w:rsidRDefault="00F92FF5" w:rsidP="007772EC">
            <w:pPr>
              <w:pStyle w:val="NoSpacing"/>
              <w:spacing w:before="120" w:after="60"/>
              <w:rPr>
                <w:rFonts w:ascii="Arial" w:hAnsi="Arial" w:cs="Arial"/>
                <w:b/>
                <w:bCs/>
                <w:sz w:val="28"/>
                <w:szCs w:val="28"/>
              </w:rPr>
            </w:pPr>
            <w:r w:rsidRPr="007772EC">
              <w:rPr>
                <w:rFonts w:ascii="Arial" w:hAnsi="Arial" w:cs="Arial"/>
                <w:b/>
                <w:bCs/>
                <w:sz w:val="28"/>
                <w:szCs w:val="28"/>
              </w:rPr>
              <w:t>Guidance on Economic Justification</w:t>
            </w:r>
          </w:p>
        </w:tc>
        <w:tc>
          <w:tcPr>
            <w:tcW w:w="1052" w:type="dxa"/>
          </w:tcPr>
          <w:p w14:paraId="43D3F29D" w14:textId="1EAFAC35" w:rsidR="00847E42" w:rsidRPr="007772EC" w:rsidRDefault="00F92FF5"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94</w:t>
            </w:r>
          </w:p>
        </w:tc>
      </w:tr>
      <w:tr w:rsidR="00A24DEA" w14:paraId="2DEE9BFC" w14:textId="77777777" w:rsidTr="00DD78D5">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H</w:t>
            </w:r>
          </w:p>
        </w:tc>
        <w:tc>
          <w:tcPr>
            <w:tcW w:w="5843" w:type="dxa"/>
          </w:tcPr>
          <w:p w14:paraId="7C7C0671" w14:textId="02D145AE" w:rsidR="00A24DEA" w:rsidRPr="007772EC" w:rsidRDefault="00C44E79" w:rsidP="007772EC">
            <w:pPr>
              <w:pStyle w:val="NoSpacing"/>
              <w:spacing w:before="120" w:after="60"/>
              <w:rPr>
                <w:rFonts w:ascii="Arial" w:hAnsi="Arial" w:cs="Arial"/>
                <w:b/>
                <w:bCs/>
                <w:spacing w:val="-4"/>
                <w:sz w:val="28"/>
                <w:szCs w:val="28"/>
              </w:rPr>
            </w:pPr>
            <w:r w:rsidRPr="007772EC">
              <w:rPr>
                <w:rFonts w:ascii="Arial" w:hAnsi="Arial" w:cs="Arial"/>
                <w:b/>
                <w:bCs/>
                <w:sz w:val="28"/>
                <w:szCs w:val="28"/>
              </w:rPr>
              <w:t>Frequency Risk and Control Report</w:t>
            </w:r>
            <w:r w:rsidR="00E875A0">
              <w:rPr>
                <w:rFonts w:ascii="Arial" w:hAnsi="Arial" w:cs="Arial"/>
                <w:b/>
                <w:bCs/>
                <w:sz w:val="28"/>
                <w:szCs w:val="28"/>
              </w:rPr>
              <w:t xml:space="preserve"> </w:t>
            </w:r>
            <w:r w:rsidRPr="007772EC">
              <w:rPr>
                <w:rFonts w:ascii="Arial" w:hAnsi="Arial" w:cs="Arial"/>
                <w:b/>
                <w:bCs/>
                <w:spacing w:val="-4"/>
                <w:sz w:val="28"/>
                <w:szCs w:val="28"/>
              </w:rPr>
              <w:t>Methodology and Application</w:t>
            </w:r>
          </w:p>
        </w:tc>
        <w:tc>
          <w:tcPr>
            <w:tcW w:w="1052" w:type="dxa"/>
          </w:tcPr>
          <w:p w14:paraId="3D101B28" w14:textId="4722D37B" w:rsidR="00A24DEA" w:rsidRPr="007772EC" w:rsidRDefault="00EF04F1"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96</w:t>
            </w:r>
          </w:p>
        </w:tc>
      </w:tr>
      <w:tr w:rsidR="00A24DEA" w14:paraId="723103DC" w14:textId="77777777" w:rsidTr="00DD78D5">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I</w:t>
            </w:r>
          </w:p>
        </w:tc>
        <w:tc>
          <w:tcPr>
            <w:tcW w:w="5843" w:type="dxa"/>
          </w:tcPr>
          <w:p w14:paraId="6DA7A732" w14:textId="2BA5AD26" w:rsidR="00A24DEA" w:rsidRPr="007772EC" w:rsidRDefault="00E14583" w:rsidP="007772EC">
            <w:pPr>
              <w:pStyle w:val="NoSpacing"/>
              <w:spacing w:before="120" w:after="60"/>
              <w:rPr>
                <w:rFonts w:ascii="Arial" w:hAnsi="Arial" w:cs="Arial"/>
                <w:b/>
                <w:bCs/>
                <w:sz w:val="28"/>
                <w:szCs w:val="28"/>
              </w:rPr>
            </w:pPr>
            <w:r w:rsidRPr="007772EC">
              <w:rPr>
                <w:rFonts w:ascii="Arial" w:hAnsi="Arial" w:cs="Arial"/>
                <w:b/>
                <w:bCs/>
                <w:sz w:val="28"/>
                <w:szCs w:val="28"/>
              </w:rPr>
              <w:t>System Restoration Requirements</w:t>
            </w:r>
          </w:p>
        </w:tc>
        <w:tc>
          <w:tcPr>
            <w:tcW w:w="1052" w:type="dxa"/>
          </w:tcPr>
          <w:p w14:paraId="53C61C1A" w14:textId="2696B38B" w:rsidR="00A24DEA" w:rsidRPr="007772EC" w:rsidRDefault="00E14583"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101</w:t>
            </w:r>
          </w:p>
        </w:tc>
      </w:tr>
      <w:tr w:rsidR="00E14583" w14:paraId="1BAD8285" w14:textId="77777777" w:rsidTr="00DD78D5">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J</w:t>
            </w:r>
          </w:p>
        </w:tc>
        <w:tc>
          <w:tcPr>
            <w:tcW w:w="5843" w:type="dxa"/>
          </w:tcPr>
          <w:p w14:paraId="1D7B0789" w14:textId="11FD868F" w:rsidR="00E14583" w:rsidRPr="007772EC" w:rsidRDefault="00CD302F" w:rsidP="007772EC">
            <w:pPr>
              <w:pStyle w:val="NoSpacing"/>
              <w:spacing w:before="120" w:after="60"/>
              <w:rPr>
                <w:rFonts w:ascii="Arial" w:hAnsi="Arial" w:cs="Arial"/>
                <w:b/>
                <w:bCs/>
                <w:sz w:val="28"/>
                <w:szCs w:val="28"/>
              </w:rPr>
            </w:pPr>
            <w:r w:rsidRPr="007772EC">
              <w:rPr>
                <w:rFonts w:ascii="Arial" w:hAnsi="Arial" w:cs="Arial"/>
                <w:b/>
                <w:i/>
                <w:sz w:val="28"/>
                <w:szCs w:val="28"/>
              </w:rPr>
              <w:t>Governance Framework</w:t>
            </w:r>
          </w:p>
        </w:tc>
        <w:tc>
          <w:tcPr>
            <w:tcW w:w="1052" w:type="dxa"/>
          </w:tcPr>
          <w:p w14:paraId="13DCE0EC" w14:textId="7E206B07" w:rsidR="00E14583" w:rsidRPr="007772EC" w:rsidRDefault="009A2EB7" w:rsidP="007772EC">
            <w:pPr>
              <w:pStyle w:val="NoSpacing"/>
              <w:spacing w:before="120" w:after="60"/>
              <w:jc w:val="right"/>
              <w:rPr>
                <w:rFonts w:ascii="Arial" w:hAnsi="Arial" w:cs="Arial"/>
                <w:b/>
                <w:bCs/>
                <w:sz w:val="28"/>
                <w:szCs w:val="28"/>
              </w:rPr>
            </w:pPr>
            <w:r>
              <w:rPr>
                <w:rFonts w:ascii="Arial" w:hAnsi="Arial" w:cs="Arial"/>
                <w:b/>
                <w:bCs/>
                <w:sz w:val="28"/>
                <w:szCs w:val="28"/>
              </w:rPr>
              <w:t>103</w:t>
            </w:r>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rFonts w:ascii="Arial" w:hAnsi="Arial" w:cs="Arial"/>
          <w:b/>
          <w:bCs/>
          <w:spacing w:val="6"/>
          <w:sz w:val="29"/>
          <w:szCs w:val="29"/>
        </w:rPr>
      </w:pPr>
      <w:r>
        <w:rPr>
          <w:rFonts w:ascii="Arial" w:hAnsi="Arial" w:cs="Arial"/>
          <w:b/>
          <w:bCs/>
          <w:spacing w:val="6"/>
          <w:sz w:val="29"/>
          <w:szCs w:val="29"/>
        </w:rPr>
        <w:br w:type="page"/>
      </w:r>
    </w:p>
    <w:p w14:paraId="720DDB2E" w14:textId="40272AB3" w:rsidR="001E1072" w:rsidRPr="007772EC" w:rsidRDefault="00C6386D" w:rsidP="00FC1C2C">
      <w:pPr>
        <w:pStyle w:val="ListParagraph"/>
        <w:numPr>
          <w:ilvl w:val="0"/>
          <w:numId w:val="105"/>
        </w:numPr>
        <w:kinsoku w:val="0"/>
        <w:overflowPunct w:val="0"/>
        <w:autoSpaceDE/>
        <w:autoSpaceDN/>
        <w:adjustRightInd/>
        <w:spacing w:line="496" w:lineRule="exact"/>
        <w:ind w:right="-32"/>
        <w:textAlignment w:val="baseline"/>
        <w:rPr>
          <w:rFonts w:ascii="Arial" w:hAnsi="Arial" w:cs="Arial"/>
          <w:b/>
          <w:bCs/>
          <w:spacing w:val="-3"/>
          <w:sz w:val="24"/>
          <w:szCs w:val="24"/>
        </w:rPr>
      </w:pPr>
      <w:r w:rsidRPr="007772EC">
        <w:rPr>
          <w:rFonts w:ascii="Arial" w:hAnsi="Arial" w:cs="Arial"/>
          <w:b/>
          <w:bCs/>
          <w:spacing w:val="-3"/>
          <w:sz w:val="29"/>
          <w:szCs w:val="29"/>
        </w:rPr>
        <w:lastRenderedPageBreak/>
        <w:t>Introduct</w:t>
      </w:r>
      <w:r w:rsidR="00AE7C8A">
        <w:rPr>
          <w:rFonts w:ascii="Arial" w:hAnsi="Arial" w:cs="Arial"/>
          <w:b/>
          <w:bCs/>
          <w:spacing w:val="-3"/>
          <w:sz w:val="29"/>
          <w:szCs w:val="29"/>
        </w:rPr>
        <w:t>ion</w:t>
      </w:r>
      <w:r w:rsidRPr="007772EC">
        <w:rPr>
          <w:rFonts w:ascii="Arial" w:hAnsi="Arial" w:cs="Arial"/>
          <w:b/>
          <w:bCs/>
          <w:spacing w:val="-3"/>
          <w:sz w:val="29"/>
          <w:szCs w:val="29"/>
        </w:rPr>
        <w:t xml:space="preserve"> </w:t>
      </w:r>
    </w:p>
    <w:p w14:paraId="5C6EA292" w14:textId="5C9F9B18" w:rsidR="009C1403" w:rsidRPr="00F4569A" w:rsidRDefault="00C6386D" w:rsidP="007772EC">
      <w:pPr>
        <w:kinsoku w:val="0"/>
        <w:overflowPunct w:val="0"/>
        <w:autoSpaceDE/>
        <w:autoSpaceDN/>
        <w:adjustRightInd/>
        <w:spacing w:line="496" w:lineRule="exact"/>
        <w:ind w:right="-32"/>
        <w:textAlignment w:val="baseline"/>
        <w:rPr>
          <w:rFonts w:ascii="Arial" w:hAnsi="Arial" w:cs="Arial"/>
          <w:b/>
          <w:spacing w:val="-3"/>
          <w:sz w:val="24"/>
          <w:szCs w:val="24"/>
        </w:rPr>
      </w:pPr>
      <w:r w:rsidRPr="00F4569A">
        <w:rPr>
          <w:rFonts w:ascii="Arial" w:hAnsi="Arial" w:cs="Arial"/>
          <w:b/>
          <w:spacing w:val="-3"/>
          <w:sz w:val="24"/>
          <w:szCs w:val="24"/>
        </w:rPr>
        <w:t>Role and Scope</w:t>
      </w:r>
      <w:r w:rsidR="00173456" w:rsidRPr="00F4569A">
        <w:rPr>
          <w:rFonts w:ascii="Arial" w:hAnsi="Arial" w:cs="Arial"/>
          <w:b/>
          <w:spacing w:val="-3"/>
          <w:sz w:val="24"/>
          <w:szCs w:val="24"/>
        </w:rPr>
        <w:t xml:space="preserve"> </w:t>
      </w:r>
    </w:p>
    <w:p w14:paraId="3CC84E72" w14:textId="1B653FE9"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r w:rsidR="00513229">
        <w:rPr>
          <w:rFonts w:ascii="Arial" w:hAnsi="Arial" w:cs="Arial"/>
          <w:sz w:val="24"/>
          <w:szCs w:val="24"/>
        </w:rPr>
        <w:tab/>
      </w:r>
      <w:r>
        <w:rPr>
          <w:rFonts w:ascii="Arial" w:hAnsi="Arial" w:cs="Arial"/>
          <w:sz w:val="24"/>
          <w:szCs w:val="24"/>
        </w:rPr>
        <w:t xml:space="preserve">Pursuant to conditions, D3 and E16 of the </w:t>
      </w:r>
      <w:r w:rsidRPr="007772EC">
        <w:rPr>
          <w:rFonts w:ascii="Arial" w:hAnsi="Arial" w:cs="Arial"/>
          <w:i/>
          <w:sz w:val="24"/>
          <w:szCs w:val="24"/>
        </w:rPr>
        <w:t>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r w:rsidR="0008667D">
        <w:rPr>
          <w:rFonts w:ascii="Arial" w:hAnsi="Arial" w:cs="Arial"/>
          <w:i/>
          <w:iCs/>
          <w:sz w:val="24"/>
          <w:szCs w:val="24"/>
        </w:rPr>
        <w:t>l</w:t>
      </w:r>
      <w:r w:rsidR="00362AAE" w:rsidRPr="00362AAE">
        <w:rPr>
          <w:rFonts w:ascii="Arial" w:hAnsi="Arial" w:cs="Arial"/>
          <w:i/>
          <w:iCs/>
          <w:sz w:val="24"/>
          <w:szCs w:val="24"/>
        </w:rPr>
        <w:t>icence</w:t>
      </w:r>
      <w:r>
        <w:rPr>
          <w:rFonts w:ascii="Arial" w:hAnsi="Arial" w:cs="Arial"/>
          <w:sz w:val="24"/>
          <w:szCs w:val="24"/>
        </w:rPr>
        <w:t>, this</w:t>
      </w:r>
      <w:r w:rsidR="000C0C47">
        <w:rPr>
          <w:rFonts w:ascii="Arial" w:hAnsi="Arial" w:cs="Arial"/>
          <w:sz w:val="24"/>
          <w:szCs w:val="24"/>
        </w:rPr>
        <w:t xml:space="preserve"> Security and Quality of Su</w:t>
      </w:r>
      <w:r w:rsidR="00B77356">
        <w:rPr>
          <w:rFonts w:ascii="Arial" w:hAnsi="Arial" w:cs="Arial"/>
          <w:sz w:val="24"/>
          <w:szCs w:val="24"/>
        </w:rPr>
        <w:t>pply</w:t>
      </w:r>
      <w:r w:rsidR="005B274F">
        <w:rPr>
          <w:rFonts w:ascii="Arial" w:hAnsi="Arial" w:cs="Arial"/>
          <w:sz w:val="24"/>
          <w:szCs w:val="24"/>
        </w:rPr>
        <w:t xml:space="preserve"> </w:t>
      </w:r>
      <w:r w:rsidR="002B2B2B">
        <w:rPr>
          <w:rFonts w:ascii="Arial" w:hAnsi="Arial" w:cs="Arial"/>
          <w:sz w:val="24"/>
          <w:szCs w:val="24"/>
        </w:rPr>
        <w:t>S</w:t>
      </w:r>
      <w:r w:rsidR="00120F70" w:rsidRPr="002B2B2B">
        <w:rPr>
          <w:rFonts w:ascii="Arial" w:hAnsi="Arial" w:cs="Arial"/>
          <w:sz w:val="24"/>
          <w:szCs w:val="24"/>
        </w:rPr>
        <w:t>tandard</w:t>
      </w:r>
      <w:r w:rsidR="00B77356">
        <w:rPr>
          <w:rFonts w:ascii="Arial" w:hAnsi="Arial" w:cs="Arial"/>
          <w:sz w:val="24"/>
          <w:szCs w:val="24"/>
        </w:rPr>
        <w:t xml:space="preserve"> (</w:t>
      </w:r>
      <w:r w:rsidR="00F104AA">
        <w:rPr>
          <w:rFonts w:ascii="Arial" w:hAnsi="Arial" w:cs="Arial"/>
          <w:sz w:val="24"/>
          <w:szCs w:val="24"/>
        </w:rPr>
        <w:t>the “Standard”)</w:t>
      </w:r>
      <w:r w:rsidR="00120F70">
        <w:rPr>
          <w:rFonts w:ascii="Arial" w:hAnsi="Arial" w:cs="Arial"/>
          <w:sz w:val="24"/>
          <w:szCs w:val="24"/>
        </w:rPr>
        <w:t xml:space="preserve"> </w:t>
      </w:r>
      <w:r>
        <w:rPr>
          <w:rFonts w:ascii="Arial" w:hAnsi="Arial" w:cs="Arial"/>
          <w:sz w:val="24"/>
          <w:szCs w:val="24"/>
        </w:rPr>
        <w:t xml:space="preserve">sets out a coordinated set of criteria and methodologies (for example cost-benefit techniques and weather related operation) that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sidR="00B2064C">
        <w:rPr>
          <w:rFonts w:ascii="Arial" w:hAnsi="Arial" w:cs="Arial"/>
          <w:sz w:val="24"/>
          <w:szCs w:val="24"/>
        </w:rPr>
        <w:t xml:space="preserve">. </w:t>
      </w:r>
      <w:r w:rsidR="00B2064C" w:rsidRPr="00B2064C">
        <w:rPr>
          <w:rFonts w:ascii="Arial" w:hAnsi="Arial" w:cs="Arial"/>
          <w:sz w:val="24"/>
          <w:szCs w:val="24"/>
        </w:rPr>
        <w:t xml:space="preserve">This </w:t>
      </w:r>
      <w:r w:rsidR="002B2B2B">
        <w:rPr>
          <w:rFonts w:ascii="Arial" w:hAnsi="Arial" w:cs="Arial"/>
          <w:sz w:val="24"/>
          <w:szCs w:val="24"/>
        </w:rPr>
        <w:t>S</w:t>
      </w:r>
      <w:r w:rsidR="006D18DB" w:rsidRPr="002B2B2B">
        <w:rPr>
          <w:rFonts w:ascii="Arial" w:hAnsi="Arial" w:cs="Arial"/>
          <w:sz w:val="24"/>
          <w:szCs w:val="24"/>
        </w:rPr>
        <w:t>tandard</w:t>
      </w:r>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r w:rsidR="00E85922">
        <w:rPr>
          <w:rFonts w:ascii="Arial" w:hAnsi="Arial" w:cs="Arial"/>
          <w:sz w:val="24"/>
          <w:szCs w:val="24"/>
        </w:rPr>
        <w:t xml:space="preserve">licence </w:t>
      </w:r>
      <w:r w:rsidR="00B2064C" w:rsidRPr="00B2064C">
        <w:rPr>
          <w:rFonts w:ascii="Arial" w:hAnsi="Arial" w:cs="Arial"/>
          <w:sz w:val="24"/>
          <w:szCs w:val="24"/>
        </w:rPr>
        <w:t xml:space="preserve">condition </w:t>
      </w:r>
      <w:r w:rsidR="00417A60">
        <w:rPr>
          <w:rFonts w:ascii="Arial" w:hAnsi="Arial" w:cs="Arial"/>
          <w:sz w:val="24"/>
          <w:szCs w:val="24"/>
        </w:rPr>
        <w:t>E7</w:t>
      </w:r>
      <w:r w:rsidR="00540115">
        <w:rPr>
          <w:rFonts w:ascii="Arial" w:hAnsi="Arial" w:cs="Arial"/>
          <w:sz w:val="24"/>
          <w:szCs w:val="24"/>
        </w:rPr>
        <w:t xml:space="preserve"> of the </w:t>
      </w:r>
      <w:r w:rsidR="00A216F8">
        <w:rPr>
          <w:rFonts w:ascii="Arial" w:hAnsi="Arial" w:cs="Arial"/>
          <w:i/>
          <w:iCs/>
          <w:sz w:val="24"/>
          <w:szCs w:val="24"/>
        </w:rPr>
        <w:t>ESO licence</w:t>
      </w:r>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and its procedures are set out in Appendix J of this </w:t>
      </w:r>
      <w:r w:rsidR="002B2B2B">
        <w:rPr>
          <w:rFonts w:ascii="Arial" w:hAnsi="Arial" w:cs="Arial"/>
          <w:sz w:val="24"/>
          <w:szCs w:val="24"/>
        </w:rPr>
        <w:t>Standard</w:t>
      </w:r>
      <w:r w:rsidR="00B2064C" w:rsidRPr="00B2064C">
        <w:rPr>
          <w:rFonts w:ascii="Arial" w:hAnsi="Arial" w:cs="Arial"/>
          <w:sz w:val="24"/>
          <w:szCs w:val="24"/>
        </w:rPr>
        <w:t>.</w:t>
      </w:r>
      <w:r w:rsidR="00B2064C">
        <w:rPr>
          <w:rFonts w:ascii="Arial" w:hAnsi="Arial" w:cs="Arial"/>
          <w:sz w:val="24"/>
          <w:szCs w:val="24"/>
        </w:rPr>
        <w:t xml:space="preserve"> </w:t>
      </w:r>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326B6A60" w14:textId="3F51FC1D" w:rsidR="009C1403" w:rsidRDefault="00C6386D" w:rsidP="007772EC">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t>1.2</w:t>
      </w:r>
      <w:r>
        <w:rPr>
          <w:rFonts w:ascii="Arial" w:hAnsi="Arial" w:cs="Arial"/>
          <w:spacing w:val="-2"/>
          <w:sz w:val="24"/>
          <w:szCs w:val="24"/>
        </w:rPr>
        <w:tab/>
      </w:r>
      <w:r w:rsidR="00513229">
        <w:rPr>
          <w:rFonts w:ascii="Arial" w:hAnsi="Arial" w:cs="Arial"/>
          <w:spacing w:val="-2"/>
          <w:sz w:val="24"/>
          <w:szCs w:val="24"/>
        </w:rPr>
        <w:tab/>
      </w:r>
      <w:r>
        <w:rPr>
          <w:rFonts w:ascii="Arial" w:hAnsi="Arial" w:cs="Arial"/>
          <w:spacing w:val="-2"/>
          <w:sz w:val="24"/>
          <w:szCs w:val="24"/>
        </w:rPr>
        <w:t>Both planning and operational criteria are set out in this Standard and these will</w:t>
      </w:r>
      <w:r w:rsidR="00AE7C8A">
        <w:rPr>
          <w:rFonts w:ascii="Arial" w:hAnsi="Arial" w:cs="Arial"/>
          <w:spacing w:val="-2"/>
          <w:sz w:val="24"/>
          <w:szCs w:val="24"/>
        </w:rPr>
        <w:t xml:space="preserve"> </w:t>
      </w:r>
      <w:r>
        <w:rPr>
          <w:rFonts w:ascii="Arial" w:hAnsi="Arial" w:cs="Arial"/>
          <w:spacing w:val="-2"/>
          <w:sz w:val="24"/>
          <w:szCs w:val="24"/>
        </w:rPr>
        <w:t xml:space="preserve">determine the need for services provided to the relevant </w:t>
      </w:r>
      <w:r w:rsidR="00E652B9" w:rsidRPr="00E652B9">
        <w:rPr>
          <w:rFonts w:ascii="Arial" w:hAnsi="Arial" w:cs="Arial"/>
          <w:i/>
          <w:iCs/>
          <w:spacing w:val="-2"/>
          <w:sz w:val="24"/>
          <w:szCs w:val="24"/>
        </w:rPr>
        <w:t>Licensee</w:t>
      </w:r>
      <w:r>
        <w:rPr>
          <w:rFonts w:ascii="Arial" w:hAnsi="Arial" w:cs="Arial"/>
          <w:i/>
          <w:iCs/>
          <w:spacing w:val="-2"/>
          <w:sz w:val="24"/>
          <w:szCs w:val="24"/>
        </w:rPr>
        <w:t>s</w:t>
      </w:r>
      <w:r>
        <w:rPr>
          <w:rFonts w:ascii="Arial" w:hAnsi="Arial" w:cs="Arial"/>
          <w:spacing w:val="-2"/>
          <w:sz w:val="24"/>
          <w:szCs w:val="24"/>
        </w:rPr>
        <w:t>, e.g.</w:t>
      </w:r>
      <w:r w:rsidR="001E1072">
        <w:rPr>
          <w:rFonts w:ascii="Arial" w:hAnsi="Arial" w:cs="Arial"/>
          <w:spacing w:val="-2"/>
          <w:sz w:val="24"/>
          <w:szCs w:val="24"/>
        </w:rPr>
        <w:t xml:space="preserve"> </w:t>
      </w:r>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7772EC">
        <w:rPr>
          <w:rFonts w:ascii="Arial" w:hAnsi="Arial" w:cs="Arial"/>
          <w:sz w:val="24"/>
          <w:szCs w:val="24"/>
        </w:rPr>
        <w:t xml:space="preserve">electricity transmission system.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74E9EE0D" w14:textId="7DA4DB2D" w:rsidR="009C1403" w:rsidRDefault="00C6386D" w:rsidP="007772EC">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
      <w:r>
        <w:rPr>
          <w:rFonts w:ascii="Arial" w:hAnsi="Arial" w:cs="Arial"/>
          <w:sz w:val="24"/>
          <w:szCs w:val="24"/>
        </w:rPr>
        <w:t>1.3</w:t>
      </w:r>
      <w:r>
        <w:rPr>
          <w:rFonts w:ascii="Arial" w:hAnsi="Arial" w:cs="Arial"/>
          <w:sz w:val="24"/>
          <w:szCs w:val="24"/>
        </w:rPr>
        <w:tab/>
      </w:r>
      <w:r w:rsidR="00513229">
        <w:rPr>
          <w:rFonts w:ascii="Arial" w:hAnsi="Arial" w:cs="Arial"/>
          <w:sz w:val="24"/>
          <w:szCs w:val="24"/>
        </w:rPr>
        <w:tab/>
      </w:r>
      <w:r>
        <w:rPr>
          <w:rFonts w:ascii="Arial" w:hAnsi="Arial" w:cs="Arial"/>
          <w:sz w:val="24"/>
          <w:szCs w:val="24"/>
        </w:rPr>
        <w:t>Additional criteria, for example covering more detailed and other aspects of</w:t>
      </w:r>
      <w:r w:rsidR="001E1072">
        <w:rPr>
          <w:rFonts w:ascii="Arial" w:hAnsi="Arial" w:cs="Arial"/>
          <w:sz w:val="24"/>
          <w:szCs w:val="24"/>
        </w:rPr>
        <w:t xml:space="preserve"> </w:t>
      </w: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rsidP="007772EC">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sidR="00513229">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separate </w:t>
      </w:r>
      <w:r w:rsidR="001412C3">
        <w:rPr>
          <w:rFonts w:ascii="Arial" w:hAnsi="Arial" w:cs="Arial"/>
          <w:i/>
          <w:iCs/>
          <w:sz w:val="24"/>
          <w:szCs w:val="24"/>
        </w:rPr>
        <w:t xml:space="preserve"> </w:t>
      </w:r>
      <w:r>
        <w:rPr>
          <w:rFonts w:ascii="Arial" w:hAnsi="Arial" w:cs="Arial"/>
          <w:sz w:val="24"/>
          <w:szCs w:val="24"/>
        </w:rPr>
        <w:t>agreements, which will normally be consistent with this Standard. This Standard may be specifically referenced in the relevant agreements and shall apply to the extent of that reference.</w:t>
      </w:r>
    </w:p>
    <w:p w14:paraId="0919EF6B" w14:textId="0CA22370" w:rsidR="009C1403" w:rsidRDefault="00C6386D" w:rsidP="007772EC">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r w:rsidR="001E1072">
        <w:rPr>
          <w:rFonts w:ascii="Arial" w:hAnsi="Arial" w:cs="Arial"/>
          <w:spacing w:val="-2"/>
          <w:sz w:val="24"/>
          <w:szCs w:val="24"/>
        </w:rPr>
        <w:t xml:space="preserve"> </w:t>
      </w:r>
      <w:r w:rsidR="479F96F1">
        <w:rPr>
          <w:rFonts w:ascii="Arial" w:hAnsi="Arial" w:cs="Arial"/>
          <w:spacing w:val="-2"/>
          <w:sz w:val="24"/>
          <w:szCs w:val="24"/>
        </w:rPr>
        <w:t xml:space="preserve">the identification of inadequate capability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(for example, the overloading of lower voltage connections between </w:t>
      </w:r>
      <w:r w:rsidR="479F96F1" w:rsidRPr="5D9186BE">
        <w:rPr>
          <w:rFonts w:ascii="Arial" w:hAnsi="Arial" w:cs="Arial"/>
          <w:i/>
          <w:iCs/>
          <w:spacing w:val="-2"/>
          <w:sz w:val="24"/>
          <w:szCs w:val="24"/>
        </w:rPr>
        <w:t>grid supply points</w:t>
      </w:r>
      <w:r w:rsidR="479F96F1">
        <w:rPr>
          <w:rFonts w:ascii="Arial" w:hAnsi="Arial" w:cs="Arial"/>
          <w:spacing w:val="-2"/>
          <w:sz w:val="24"/>
          <w:szCs w:val="24"/>
        </w:rPr>
        <w:t xml:space="preserve">). In such cases the </w:t>
      </w:r>
      <w:r w:rsidR="00E652B9" w:rsidRPr="00E652B9">
        <w:rPr>
          <w:rFonts w:ascii="Arial" w:hAnsi="Arial" w:cs="Arial"/>
          <w:i/>
          <w:iCs/>
          <w:spacing w:val="-2"/>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will notify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Reinforcement or alternative operation of the </w:t>
      </w:r>
      <w:r w:rsidR="479F96F1" w:rsidRPr="5D9186BE">
        <w:rPr>
          <w:rFonts w:ascii="Arial" w:hAnsi="Arial" w:cs="Arial"/>
          <w:i/>
          <w:iCs/>
          <w:spacing w:val="-2"/>
          <w:sz w:val="24"/>
          <w:szCs w:val="24"/>
        </w:rPr>
        <w:t xml:space="preserve">national electricity transmission system </w:t>
      </w:r>
      <w:r w:rsidR="479F96F1">
        <w:rPr>
          <w:rFonts w:ascii="Arial" w:hAnsi="Arial" w:cs="Arial"/>
          <w:spacing w:val="-2"/>
          <w:sz w:val="24"/>
          <w:szCs w:val="24"/>
        </w:rPr>
        <w:t xml:space="preserve">to alleviate inadequacies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would be undertaken where it is agreed by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and the relevant </w:t>
      </w:r>
      <w:r w:rsidR="00E652B9" w:rsidRPr="00E652B9">
        <w:rPr>
          <w:rFonts w:ascii="Arial" w:hAnsi="Arial" w:cs="Arial"/>
          <w:i/>
          <w:iCs/>
          <w:sz w:val="24"/>
          <w:szCs w:val="24"/>
        </w:rPr>
        <w:t>Licensee</w:t>
      </w:r>
      <w:r w:rsidR="479F96F1" w:rsidRPr="5D9186BE">
        <w:rPr>
          <w:rFonts w:ascii="Arial" w:hAnsi="Arial" w:cs="Arial"/>
          <w:i/>
          <w:iCs/>
          <w:spacing w:val="-2"/>
          <w:sz w:val="24"/>
          <w:szCs w:val="24"/>
        </w:rPr>
        <w:t>s</w:t>
      </w:r>
      <w:r w:rsidR="479F96F1">
        <w:rPr>
          <w:rFonts w:ascii="Arial" w:hAnsi="Arial" w:cs="Arial"/>
          <w:spacing w:val="-2"/>
          <w:sz w:val="24"/>
          <w:szCs w:val="24"/>
        </w:rPr>
        <w:t>.</w:t>
      </w:r>
    </w:p>
    <w:p w14:paraId="57727646" w14:textId="0FE1CF4A" w:rsidR="009C1403" w:rsidRDefault="00C6386D" w:rsidP="007772EC">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lastRenderedPageBreak/>
        <w:tab/>
        <w:t>1.6</w:t>
      </w:r>
      <w:r>
        <w:rPr>
          <w:rFonts w:ascii="Arial" w:hAnsi="Arial" w:cs="Arial"/>
          <w:spacing w:val="-2"/>
          <w:sz w:val="24"/>
          <w:szCs w:val="24"/>
        </w:rPr>
        <w:tab/>
        <w:t>The criteria presented in this Standard represent the minimum requirements for</w:t>
      </w:r>
      <w:r w:rsidR="001E1072">
        <w:rPr>
          <w:rFonts w:ascii="Arial" w:hAnsi="Arial" w:cs="Arial"/>
          <w:spacing w:val="-2"/>
          <w:sz w:val="24"/>
          <w:szCs w:val="24"/>
        </w:rPr>
        <w:t xml:space="preserve"> </w:t>
      </w:r>
      <w:r w:rsidR="479F96F1">
        <w:rPr>
          <w:rFonts w:ascii="Arial" w:hAnsi="Arial" w:cs="Arial"/>
          <w:spacing w:val="-2"/>
          <w:sz w:val="24"/>
          <w:szCs w:val="24"/>
        </w:rPr>
        <w:t xml:space="preserve">the planning and operation of the </w:t>
      </w:r>
      <w:r w:rsidR="479F96F1" w:rsidRPr="5D9186BE">
        <w:rPr>
          <w:rFonts w:ascii="Arial" w:hAnsi="Arial" w:cs="Arial"/>
          <w:i/>
          <w:iCs/>
          <w:spacing w:val="-2"/>
          <w:sz w:val="24"/>
          <w:szCs w:val="24"/>
        </w:rPr>
        <w:t>national electricity transmission system</w:t>
      </w:r>
      <w:r w:rsidR="479F96F1">
        <w:rPr>
          <w:rFonts w:ascii="Arial" w:hAnsi="Arial" w:cs="Arial"/>
          <w:spacing w:val="-2"/>
          <w:sz w:val="24"/>
          <w:szCs w:val="24"/>
        </w:rPr>
        <w:t xml:space="preserve">. While it is a requirement for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 xml:space="preserve">to meet the planning criteria, it does not follow that the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rsidP="007772EC">
      <w:pPr>
        <w:widowControl/>
        <w:tabs>
          <w:tab w:val="left" w:pos="648"/>
        </w:tabs>
        <w:ind w:hanging="709"/>
        <w:rPr>
          <w:sz w:val="24"/>
          <w:szCs w:val="24"/>
        </w:rPr>
        <w:sectPr w:rsidR="009C1403">
          <w:headerReference w:type="default" r:id="rId14"/>
          <w:pgSz w:w="11904" w:h="16834"/>
          <w:pgMar w:top="1420" w:right="1410" w:bottom="508" w:left="1454" w:header="720" w:footer="720" w:gutter="0"/>
          <w:cols w:space="720"/>
          <w:noEndnote/>
        </w:sectPr>
      </w:pPr>
    </w:p>
    <w:p w14:paraId="203B89ED" w14:textId="4D4ADC9D" w:rsidR="009C1403" w:rsidRDefault="00C6386D" w:rsidP="007772EC">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
      <w:r>
        <w:rPr>
          <w:rFonts w:ascii="Arial" w:hAnsi="Arial" w:cs="Arial"/>
          <w:b/>
          <w:bCs/>
          <w:sz w:val="24"/>
          <w:szCs w:val="24"/>
        </w:rPr>
        <w:lastRenderedPageBreak/>
        <w:t>Document Structure</w:t>
      </w:r>
    </w:p>
    <w:p w14:paraId="20F03FD5" w14:textId="1D464B68" w:rsidR="009C1403" w:rsidRDefault="00C6386D" w:rsidP="007772EC">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r w:rsidR="001E1072">
        <w:rPr>
          <w:rFonts w:ascii="Arial" w:hAnsi="Arial" w:cs="Arial"/>
          <w:i/>
          <w:iCs/>
          <w:spacing w:val="-2"/>
          <w:sz w:val="24"/>
          <w:szCs w:val="24"/>
        </w:rPr>
        <w:t xml:space="preserve"> </w:t>
      </w: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56463CDE" w14:textId="571ADB25" w:rsidR="009C1403" w:rsidRDefault="00C6386D" w:rsidP="007772EC">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
      <w:r>
        <w:rPr>
          <w:rFonts w:ascii="Arial" w:hAnsi="Arial" w:cs="Arial"/>
          <w:spacing w:val="-1"/>
          <w:sz w:val="24"/>
          <w:szCs w:val="24"/>
        </w:rPr>
        <w:tab/>
        <w:t>1.8</w:t>
      </w:r>
      <w:r>
        <w:rPr>
          <w:rFonts w:ascii="Arial" w:hAnsi="Arial" w:cs="Arial"/>
          <w:spacing w:val="-1"/>
          <w:sz w:val="24"/>
          <w:szCs w:val="24"/>
        </w:rPr>
        <w:tab/>
      </w:r>
      <w:r w:rsidR="00513229">
        <w:rPr>
          <w:rFonts w:ascii="Arial" w:hAnsi="Arial" w:cs="Arial"/>
          <w:spacing w:val="-1"/>
          <w:sz w:val="24"/>
          <w:szCs w:val="24"/>
        </w:rPr>
        <w:tab/>
      </w:r>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r w:rsidR="001E1072">
        <w:rPr>
          <w:rFonts w:ascii="Arial" w:hAnsi="Arial" w:cs="Arial"/>
          <w:sz w:val="24"/>
          <w:szCs w:val="24"/>
        </w:rPr>
        <w:t xml:space="preserve"> </w:t>
      </w: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rsidP="007772EC">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7F904F15" w14:textId="351F4DFC"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r w:rsidR="001E1072">
        <w:rPr>
          <w:rFonts w:ascii="Arial" w:hAnsi="Arial" w:cs="Arial"/>
          <w:i/>
          <w:iCs/>
          <w:sz w:val="24"/>
          <w:szCs w:val="24"/>
        </w:rPr>
        <w:t xml:space="preserve"> </w:t>
      </w: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r w:rsidR="00D5450D">
        <w:rPr>
          <w:rFonts w:ascii="Arial" w:hAnsi="Arial" w:cs="Arial"/>
          <w:sz w:val="24"/>
          <w:szCs w:val="24"/>
        </w:rPr>
        <w:t>.</w:t>
      </w:r>
      <w:r w:rsidR="004342B4">
        <w:rPr>
          <w:rFonts w:ascii="Arial" w:hAnsi="Arial" w:cs="Arial"/>
          <w:sz w:val="24"/>
          <w:szCs w:val="24"/>
        </w:rPr>
        <w:t xml:space="preserve"> </w:t>
      </w:r>
      <w:r w:rsidR="005057FB">
        <w:rPr>
          <w:rFonts w:ascii="Arial" w:hAnsi="Arial" w:cs="Arial"/>
          <w:sz w:val="24"/>
          <w:szCs w:val="24"/>
        </w:rPr>
        <w:t>These parts are illustrated schematically in Figure 1.1.</w:t>
      </w:r>
      <w:r>
        <w:rPr>
          <w:rFonts w:ascii="Arial" w:hAnsi="Arial" w:cs="Arial"/>
          <w:sz w:val="24"/>
          <w:szCs w:val="24"/>
        </w:rPr>
        <w:t xml:space="preserve">. </w:t>
      </w:r>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sidRPr="00087373">
        <w:rPr>
          <w:noProof/>
        </w:rPr>
        <mc:AlternateContent>
          <mc:Choice Requires="wpc">
            <w:drawing>
              <wp:anchor distT="0" distB="0" distL="114300" distR="114300" simplePos="0" relativeHeight="251658280"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Generation 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280"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Generation point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p>
    <w:p w14:paraId="710BBD44" w14:textId="3391326D" w:rsidR="00B408EE" w:rsidRDefault="00B408EE" w:rsidP="007772EC">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12DCFF99" w14:textId="3770A49F"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r>
        <w:rPr>
          <w:rFonts w:ascii="Arial" w:hAnsi="Arial" w:cs="Arial"/>
          <w:sz w:val="24"/>
          <w:szCs w:val="24"/>
        </w:rPr>
        <w:t xml:space="preserve"> </w:t>
      </w:r>
    </w:p>
    <w:p w14:paraId="6D75F7A0" w14:textId="77777777"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CF5F95F" w14:textId="505A740F" w:rsidR="009C1403" w:rsidRDefault="00C6386D" w:rsidP="007772EC">
      <w:pPr>
        <w:kinsoku w:val="0"/>
        <w:overflowPunct w:val="0"/>
        <w:autoSpaceDE/>
        <w:autoSpaceDN/>
        <w:adjustRightInd/>
        <w:spacing w:before="8" w:line="277" w:lineRule="exact"/>
        <w:textAlignment w:val="baseline"/>
        <w:rPr>
          <w:rFonts w:ascii="Arial" w:hAnsi="Arial" w:cs="Arial"/>
          <w:i/>
          <w:iCs/>
          <w:spacing w:val="-3"/>
          <w:sz w:val="24"/>
          <w:szCs w:val="24"/>
        </w:rPr>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r w:rsidR="00710D3E">
        <w:rPr>
          <w:rFonts w:ascii="Arial" w:hAnsi="Arial" w:cs="Arial"/>
          <w:i/>
          <w:iCs/>
          <w:sz w:val="24"/>
          <w:szCs w:val="24"/>
        </w:rPr>
        <w:t xml:space="preserve"> </w:t>
      </w:r>
      <w:r>
        <w:rPr>
          <w:rFonts w:ascii="Arial" w:hAnsi="Arial" w:cs="Arial"/>
          <w:i/>
          <w:iCs/>
          <w:spacing w:val="-3"/>
          <w:sz w:val="24"/>
          <w:szCs w:val="24"/>
        </w:rPr>
        <w:t>station</w:t>
      </w:r>
    </w:p>
    <w:p w14:paraId="136C8E0D" w14:textId="35C17339"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r w:rsidR="00E406BD">
        <w:rPr>
          <w:rFonts w:ascii="Arial" w:hAnsi="Arial" w:cs="Arial"/>
          <w:sz w:val="24"/>
          <w:szCs w:val="24"/>
        </w:rPr>
        <w:tab/>
      </w:r>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r w:rsidR="007F623C">
        <w:rPr>
          <w:rFonts w:ascii="Arial" w:hAnsi="Arial" w:cs="Arial"/>
          <w:i/>
          <w:iCs/>
          <w:sz w:val="24"/>
          <w:szCs w:val="24"/>
        </w:rPr>
        <w:t>s</w:t>
      </w:r>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r w:rsidR="00E406BD">
        <w:rPr>
          <w:rFonts w:ascii="Arial" w:hAnsi="Arial" w:cs="Arial"/>
          <w:sz w:val="24"/>
          <w:szCs w:val="24"/>
        </w:rPr>
        <w:tab/>
      </w:r>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596E3450"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r w:rsidR="00E406BD">
        <w:rPr>
          <w:rFonts w:ascii="Arial" w:hAnsi="Arial" w:cs="Arial"/>
          <w:spacing w:val="-1"/>
          <w:sz w:val="24"/>
          <w:szCs w:val="24"/>
        </w:rPr>
        <w:tab/>
      </w:r>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r w:rsidR="00E406BD">
        <w:rPr>
          <w:rFonts w:ascii="Arial" w:hAnsi="Arial" w:cs="Arial"/>
          <w:spacing w:val="-1"/>
          <w:sz w:val="24"/>
          <w:szCs w:val="24"/>
        </w:rPr>
        <w:t xml:space="preserve"> </w:t>
      </w:r>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447FDB43" w14:textId="77777777" w:rsidR="00C82BE4" w:rsidRDefault="00C82BE4">
      <w:pPr>
        <w:kinsoku w:val="0"/>
        <w:overflowPunct w:val="0"/>
        <w:autoSpaceDE/>
        <w:autoSpaceDN/>
        <w:adjustRightInd/>
        <w:spacing w:before="5" w:line="281" w:lineRule="exact"/>
        <w:textAlignment w:val="baseline"/>
        <w:rPr>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4948F034"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r w:rsidR="00C82BE4">
        <w:rPr>
          <w:rFonts w:ascii="Arial" w:hAnsi="Arial" w:cs="Arial"/>
          <w:sz w:val="24"/>
          <w:szCs w:val="24"/>
        </w:rPr>
        <w:tab/>
      </w:r>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7A41981"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r w:rsidR="00C82BE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sz w:val="24"/>
          <w:szCs w:val="24"/>
        </w:rPr>
        <w:t xml:space="preserve">, the </w:t>
      </w:r>
      <w:r>
        <w:rPr>
          <w:rFonts w:ascii="Arial" w:hAnsi="Arial" w:cs="Arial"/>
          <w:i/>
          <w:iCs/>
          <w:sz w:val="24"/>
          <w:szCs w:val="24"/>
        </w:rPr>
        <w:t xml:space="preserve">onshore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6E3D70EB" w:rsidR="009C1403" w:rsidRDefault="00C6386D" w:rsidP="007772EC">
      <w:pPr>
        <w:kinsoku w:val="0"/>
        <w:overflowPunct w:val="0"/>
        <w:autoSpaceDE/>
        <w:autoSpaceDN/>
        <w:adjustRightInd/>
        <w:spacing w:before="206"/>
        <w:ind w:left="648" w:hanging="648"/>
        <w:jc w:val="both"/>
        <w:textAlignment w:val="baseline"/>
        <w:rPr>
          <w:rFonts w:ascii="Arial" w:hAnsi="Arial" w:cs="Arial"/>
          <w:sz w:val="24"/>
          <w:szCs w:val="24"/>
        </w:rPr>
      </w:pPr>
      <w:r>
        <w:rPr>
          <w:rFonts w:ascii="Arial" w:hAnsi="Arial" w:cs="Arial"/>
          <w:sz w:val="24"/>
          <w:szCs w:val="24"/>
        </w:rPr>
        <w:t xml:space="preserve">1.16 </w:t>
      </w:r>
      <w:r w:rsidR="00C82BE4">
        <w:rPr>
          <w:rFonts w:ascii="Arial" w:hAnsi="Arial" w:cs="Arial"/>
          <w:sz w:val="24"/>
          <w:szCs w:val="24"/>
        </w:rPr>
        <w:tab/>
      </w:r>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r w:rsidR="00C82BE4">
        <w:rPr>
          <w:rFonts w:ascii="Arial" w:hAnsi="Arial" w:cs="Arial"/>
          <w:i/>
          <w:iCs/>
          <w:sz w:val="24"/>
          <w:szCs w:val="24"/>
        </w:rPr>
        <w:t xml:space="preserve"> </w:t>
      </w:r>
      <w:r w:rsidR="00C82BE4">
        <w:rPr>
          <w:rFonts w:ascii="Arial" w:hAnsi="Arial" w:cs="Arial"/>
          <w:sz w:val="24"/>
          <w:szCs w:val="24"/>
        </w:rPr>
        <w:t>c</w:t>
      </w:r>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8F53B3F"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sz w:val="24"/>
          <w:szCs w:val="24"/>
        </w:rPr>
      </w:pPr>
      <w:r>
        <w:rPr>
          <w:rFonts w:ascii="Arial" w:hAnsi="Arial" w:cs="Arial"/>
          <w:sz w:val="24"/>
          <w:szCs w:val="24"/>
        </w:rPr>
        <w:lastRenderedPageBreak/>
        <w:t xml:space="preserve">1.16.1 </w:t>
      </w:r>
      <w:r w:rsidR="00C87916">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r w:rsidR="00352643">
        <w:rPr>
          <w:rFonts w:ascii="Arial" w:hAnsi="Arial" w:cs="Arial"/>
          <w:i/>
          <w:iCs/>
          <w:sz w:val="24"/>
          <w:szCs w:val="24"/>
        </w:rPr>
        <w:t xml:space="preserve"> </w:t>
      </w:r>
      <w:r>
        <w:rPr>
          <w:rFonts w:ascii="Arial" w:hAnsi="Arial" w:cs="Arial"/>
          <w:sz w:val="24"/>
          <w:szCs w:val="24"/>
        </w:rPr>
        <w:t>feed into</w:t>
      </w:r>
      <w:r w:rsidR="00C82BE4">
        <w:rPr>
          <w:rFonts w:ascii="Arial" w:hAnsi="Arial" w:cs="Arial"/>
          <w:sz w:val="24"/>
          <w:szCs w:val="24"/>
        </w:rPr>
        <w:t xml:space="preserve"> </w:t>
      </w:r>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65338CFB"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
      <w:r>
        <w:rPr>
          <w:rFonts w:ascii="Arial" w:hAnsi="Arial" w:cs="Arial"/>
          <w:sz w:val="24"/>
          <w:szCs w:val="24"/>
        </w:rPr>
        <w:t>1.16.2</w:t>
      </w:r>
      <w:r w:rsidR="00C87916">
        <w:rPr>
          <w:rFonts w:ascii="Arial" w:hAnsi="Arial" w:cs="Arial"/>
          <w:sz w:val="24"/>
          <w:szCs w:val="24"/>
        </w:rPr>
        <w:tab/>
      </w:r>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r w:rsidR="00352643">
        <w:rPr>
          <w:rFonts w:ascii="Arial" w:hAnsi="Arial" w:cs="Arial"/>
          <w:sz w:val="24"/>
          <w:szCs w:val="24"/>
        </w:rPr>
        <w:t xml:space="preserve"> </w:t>
      </w:r>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1.16.3 </w:t>
      </w:r>
      <w:r w:rsidR="00C87916">
        <w:rPr>
          <w:rFonts w:ascii="Arial" w:hAnsi="Arial" w:cs="Arial"/>
          <w:sz w:val="24"/>
          <w:szCs w:val="24"/>
        </w:rPr>
        <w:tab/>
      </w:r>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7C8796B5" w:rsidR="009C1403" w:rsidRDefault="00C6386D" w:rsidP="007772EC">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the cable circuit/s</w:t>
      </w:r>
      <w:r w:rsidR="00434787">
        <w:rPr>
          <w:rFonts w:ascii="Arial" w:hAnsi="Arial" w:cs="Arial"/>
          <w:i/>
          <w:iCs/>
          <w:sz w:val="24"/>
          <w:szCs w:val="24"/>
        </w:rPr>
        <w:t xml:space="preserve"> </w:t>
      </w:r>
      <w:r>
        <w:rPr>
          <w:rFonts w:ascii="Arial" w:hAnsi="Arial" w:cs="Arial"/>
          <w:sz w:val="24"/>
          <w:szCs w:val="24"/>
        </w:rPr>
        <w:t xml:space="preserve">which may </w:t>
      </w:r>
      <w:r w:rsidR="00127B7D">
        <w:rPr>
          <w:rFonts w:ascii="Arial" w:hAnsi="Arial" w:cs="Arial"/>
          <w:sz w:val="24"/>
          <w:szCs w:val="24"/>
        </w:rPr>
        <w:t>i</w:t>
      </w:r>
      <w:r>
        <w:rPr>
          <w:rFonts w:ascii="Arial" w:hAnsi="Arial" w:cs="Arial"/>
          <w:sz w:val="24"/>
          <w:szCs w:val="24"/>
        </w:rPr>
        <w:t>nclude</w:t>
      </w:r>
      <w:r>
        <w:rPr>
          <w:rFonts w:ascii="Arial" w:hAnsi="Arial" w:cs="Arial"/>
          <w:i/>
          <w:iCs/>
          <w:sz w:val="24"/>
          <w:szCs w:val="24"/>
        </w:rPr>
        <w:t>:</w:t>
      </w:r>
    </w:p>
    <w:p w14:paraId="2D79D2E0" w14:textId="3455B6FF" w:rsidR="009C1403" w:rsidRPr="007772EC" w:rsidRDefault="00C6386D" w:rsidP="007772EC">
      <w:pPr>
        <w:pStyle w:val="ListParagraph"/>
        <w:numPr>
          <w:ilvl w:val="2"/>
          <w:numId w:val="105"/>
        </w:numPr>
        <w:kinsoku w:val="0"/>
        <w:overflowPunct w:val="0"/>
        <w:autoSpaceDE/>
        <w:autoSpaceDN/>
        <w:adjustRightInd/>
        <w:spacing w:before="207" w:line="276" w:lineRule="exact"/>
        <w:jc w:val="both"/>
        <w:textAlignment w:val="baseline"/>
        <w:rPr>
          <w:rFonts w:ascii="Arial" w:hAnsi="Arial" w:cs="Arial"/>
          <w:i/>
          <w:iCs/>
          <w:sz w:val="24"/>
          <w:szCs w:val="24"/>
        </w:rPr>
      </w:pPr>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r w:rsidR="00C82BE4" w:rsidRPr="007772EC">
        <w:rPr>
          <w:rFonts w:ascii="Arial" w:hAnsi="Arial" w:cs="Arial"/>
          <w:i/>
          <w:iCs/>
          <w:sz w:val="24"/>
          <w:szCs w:val="24"/>
        </w:rPr>
        <w:t xml:space="preserve"> </w:t>
      </w: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rsidP="007772EC">
      <w:pPr>
        <w:kinsoku w:val="0"/>
        <w:overflowPunct w:val="0"/>
        <w:autoSpaceDE/>
        <w:autoSpaceDN/>
        <w:adjustRightInd/>
        <w:spacing w:line="277" w:lineRule="exact"/>
        <w:ind w:left="648" w:hanging="81"/>
        <w:jc w:val="both"/>
        <w:textAlignment w:val="baseline"/>
        <w:rPr>
          <w:rFonts w:ascii="Arial" w:hAnsi="Arial" w:cs="Arial"/>
          <w:sz w:val="24"/>
          <w:szCs w:val="24"/>
        </w:rPr>
      </w:pPr>
    </w:p>
    <w:p w14:paraId="089EE7C9" w14:textId="3276FC84" w:rsidR="009C1403" w:rsidRDefault="00C6386D" w:rsidP="007772EC">
      <w:pPr>
        <w:kinsoku w:val="0"/>
        <w:overflowPunct w:val="0"/>
        <w:autoSpaceDE/>
        <w:autoSpaceDN/>
        <w:adjustRightInd/>
        <w:spacing w:before="23" w:line="281" w:lineRule="exact"/>
        <w:ind w:left="1701" w:hanging="1134"/>
        <w:jc w:val="both"/>
        <w:textAlignment w:val="baseline"/>
        <w:rPr>
          <w:rFonts w:ascii="Arial" w:hAnsi="Arial" w:cs="Arial"/>
          <w:sz w:val="24"/>
          <w:szCs w:val="24"/>
        </w:rPr>
      </w:pPr>
      <w:r>
        <w:rPr>
          <w:rFonts w:ascii="Arial" w:hAnsi="Arial" w:cs="Arial"/>
          <w:sz w:val="24"/>
          <w:szCs w:val="24"/>
        </w:rPr>
        <w:t xml:space="preserve">1.16.5 </w:t>
      </w:r>
      <w:r w:rsidR="00307621">
        <w:rPr>
          <w:rFonts w:ascii="Arial" w:hAnsi="Arial" w:cs="Arial"/>
          <w:sz w:val="24"/>
          <w:szCs w:val="24"/>
        </w:rPr>
        <w:tab/>
      </w:r>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r w:rsidR="002C0162">
        <w:rPr>
          <w:rFonts w:ascii="Arial" w:hAnsi="Arial" w:cs="Arial"/>
          <w:i/>
          <w:iCs/>
          <w:sz w:val="24"/>
          <w:szCs w:val="24"/>
        </w:rPr>
        <w:t xml:space="preserve"> </w:t>
      </w: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r w:rsidR="002C0162">
        <w:rPr>
          <w:rFonts w:ascii="Arial" w:hAnsi="Arial" w:cs="Arial"/>
          <w:spacing w:val="7"/>
          <w:sz w:val="24"/>
          <w:szCs w:val="24"/>
        </w:rPr>
        <w:t xml:space="preserve"> </w:t>
      </w: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rsidP="007772EC">
      <w:pPr>
        <w:kinsoku w:val="0"/>
        <w:overflowPunct w:val="0"/>
        <w:autoSpaceDE/>
        <w:autoSpaceDN/>
        <w:adjustRightInd/>
        <w:spacing w:before="204" w:line="275" w:lineRule="exact"/>
        <w:ind w:left="567"/>
        <w:jc w:val="both"/>
        <w:textAlignment w:val="baseline"/>
        <w:rPr>
          <w:rFonts w:ascii="Arial" w:hAnsi="Arial" w:cs="Arial"/>
          <w:sz w:val="24"/>
          <w:szCs w:val="24"/>
        </w:rPr>
      </w:pPr>
      <w:r>
        <w:rPr>
          <w:rFonts w:ascii="Arial" w:hAnsi="Arial" w:cs="Arial"/>
          <w:sz w:val="24"/>
          <w:szCs w:val="24"/>
        </w:rPr>
        <w:t>onshore connection facilities, which may include:</w:t>
      </w:r>
    </w:p>
    <w:p w14:paraId="445C2BF7" w14:textId="4248CF41" w:rsidR="009C1403" w:rsidRDefault="00C6386D" w:rsidP="007772EC">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
      <w:r>
        <w:rPr>
          <w:rFonts w:ascii="Arial" w:hAnsi="Arial" w:cs="Arial"/>
          <w:sz w:val="24"/>
          <w:szCs w:val="24"/>
        </w:rPr>
        <w:t xml:space="preserve">1.16.6 </w:t>
      </w:r>
      <w:r w:rsidR="00717B4C">
        <w:rPr>
          <w:rFonts w:ascii="Arial" w:hAnsi="Arial" w:cs="Arial"/>
          <w:sz w:val="24"/>
          <w:szCs w:val="24"/>
        </w:rPr>
        <w:tab/>
      </w:r>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rsidP="007772EC">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
      <w:r>
        <w:rPr>
          <w:rFonts w:ascii="Arial" w:hAnsi="Arial" w:cs="Arial"/>
          <w:sz w:val="24"/>
          <w:szCs w:val="24"/>
        </w:rPr>
        <w:t xml:space="preserve">1.16.7 </w:t>
      </w:r>
      <w:r w:rsidR="00717B4C">
        <w:rPr>
          <w:rFonts w:ascii="Arial" w:hAnsi="Arial" w:cs="Arial"/>
          <w:sz w:val="24"/>
          <w:szCs w:val="24"/>
        </w:rPr>
        <w:tab/>
      </w:r>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772EC">
        <w:rPr>
          <w:rFonts w:ascii="Arial" w:hAnsi="Arial" w:cs="Arial"/>
          <w:sz w:val="24"/>
          <w:szCs w:val="24"/>
        </w:rPr>
        <w:t xml:space="preserve"> </w:t>
      </w:r>
      <w:r w:rsidR="00C331D8" w:rsidRPr="007772EC">
        <w:rPr>
          <w:rFonts w:ascii="Arial" w:hAnsi="Arial" w:cs="Arial"/>
          <w:sz w:val="24"/>
          <w:szCs w:val="24"/>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15"/>
          <w:pgSz w:w="11904" w:h="16834"/>
          <w:pgMar w:top="1420" w:right="1401" w:bottom="508" w:left="1463" w:header="720" w:footer="720" w:gutter="0"/>
          <w:cols w:space="720"/>
          <w:noEndnote/>
        </w:sectPr>
      </w:pPr>
    </w:p>
    <w:p w14:paraId="35794C4D" w14:textId="6FAFE2C7" w:rsidR="003544E3" w:rsidRDefault="007A309A">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sidRPr="00087373">
        <w:rPr>
          <w:i/>
          <w:noProof/>
        </w:rPr>
        <w:lastRenderedPageBreak/>
        <mc:AlternateContent>
          <mc:Choice Requires="wpc">
            <w:drawing>
              <wp:anchor distT="0" distB="0" distL="114300" distR="114300" simplePos="0" relativeHeight="251658281"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31" editas="canvas" style="position:absolute;left:0;text-align:left;margin-left:-3.85pt;margin-top:-18.05pt;width:452pt;height:338.3pt;z-index:251658281"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">
                <v:shape id="_x0000_s1132" type="#_x0000_t75" style="position:absolute;width:57404;height:42964;visibility:visible;mso-wrap-style:square">
                  <v:fill o:detectmouseclick="t"/>
                  <v:path o:connecttype="none"/>
                </v:shape>
                <v:oval id="Oval 230" o:spid="_x0000_s1133"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34"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35"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36"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37"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38"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39"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40"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41"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42"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43"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44"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45"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46"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47"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48"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49"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50"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51"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52"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53"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54"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55"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56"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57"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58"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59"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60"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type id="_x0000_t202" coordsize="21600,21600" o:spt="202" path="m,l,21600r21600,l21600,xe">
                  <v:stroke joinstyle="miter"/>
                  <v:path gradientshapeok="t" o:connecttype="rect"/>
                </v:shapetype>
                <v:shape id="Text Box 258" o:spid="_x0000_s1161"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259" o:spid="_x0000_s1162"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63"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64"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Text Box 262" o:spid="_x0000_s1165"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66"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67"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68"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69"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Text Box 267" o:spid="_x0000_s1170"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71"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72"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73"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74"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75"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76"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77"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78"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79"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80"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81"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82"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83"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84"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185"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186"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v:textbox>
                </v:shape>
                <v:line id="Line 284" o:spid="_x0000_s1187"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188"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189"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p>
    <w:p w14:paraId="606BC0F2" w14:textId="70144729"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51B2D53" w14:textId="7CD840F3"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1</w:t>
      </w:r>
      <w:r w:rsidR="00C6386D">
        <w:rPr>
          <w:rFonts w:ascii="Arial" w:hAnsi="Arial" w:cs="Arial"/>
          <w:sz w:val="24"/>
          <w:szCs w:val="24"/>
        </w:rPr>
        <w:t>.18</w:t>
      </w:r>
      <w:r>
        <w:rPr>
          <w:rFonts w:ascii="Arial" w:hAnsi="Arial" w:cs="Arial"/>
          <w:sz w:val="24"/>
          <w:szCs w:val="24"/>
        </w:rPr>
        <w:tab/>
      </w:r>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move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sz w:val="24"/>
          <w:szCs w:val="24"/>
        </w:rPr>
      </w:pPr>
      <w:r>
        <w:rPr>
          <w:sz w:val="24"/>
          <w:szCs w:val="24"/>
        </w:rPr>
        <w:t xml:space="preserve"> </w:t>
      </w:r>
    </w:p>
    <w:p w14:paraId="4E300998" w14:textId="3A03191A" w:rsidR="00C92733" w:rsidRDefault="00BB54B3">
      <w:pPr>
        <w:widowControl/>
        <w:rPr>
          <w:sz w:val="24"/>
          <w:szCs w:val="24"/>
        </w:rPr>
      </w:pPr>
      <w:r w:rsidRPr="00087373">
        <w:rPr>
          <w:noProof/>
        </w:rPr>
        <w:lastRenderedPageBreak/>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190"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">
                <v:shape id="_x0000_s1191" type="#_x0000_t75" style="position:absolute;width:57404;height:51206;visibility:visible;mso-wrap-style:square">
                  <v:fill o:detectmouseclick="t"/>
                  <v:path o:connecttype="none"/>
                </v:shape>
                <v:oval id="Oval 289" o:spid="_x0000_s1192"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193"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194"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195"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19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19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198"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199"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00"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01"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02"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03"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04"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05"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06"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07"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08"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09"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10"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11"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12"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13"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14"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15"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16"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17"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18"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19"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20"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21"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22"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23"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24"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25"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26"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324" o:spid="_x0000_s1227"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28"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29"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30"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31"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32"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33"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34"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35"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36"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37"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38"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39"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v:textbox>
                </v:shape>
                <v:line id="Line 337" o:spid="_x0000_s1240"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41"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42"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43"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44"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45"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46"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47"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48"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49"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50"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51"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52"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53"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54"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55"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56"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p>
    <w:p w14:paraId="3E9955BC" w14:textId="37FD5209"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r w:rsidR="004A256C">
        <w:rPr>
          <w:rFonts w:ascii="Arial" w:hAnsi="Arial" w:cs="Arial"/>
          <w:sz w:val="24"/>
          <w:szCs w:val="24"/>
        </w:rPr>
        <w:tab/>
      </w:r>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w:t>
      </w:r>
      <w:r w:rsidR="004A256C">
        <w:rPr>
          <w:rFonts w:ascii="Arial" w:hAnsi="Arial" w:cs="Arial"/>
          <w:sz w:val="24"/>
          <w:szCs w:val="24"/>
        </w:rPr>
        <w:tab/>
      </w:r>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1.21 </w:t>
      </w:r>
      <w:r w:rsidR="00067BDC">
        <w:rPr>
          <w:rFonts w:ascii="Arial" w:hAnsi="Arial" w:cs="Arial"/>
          <w:sz w:val="24"/>
          <w:szCs w:val="24"/>
        </w:rPr>
        <w:tab/>
      </w:r>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1.22 </w:t>
      </w:r>
      <w:r w:rsidR="00067BDC">
        <w:rPr>
          <w:rFonts w:ascii="Arial" w:hAnsi="Arial" w:cs="Arial"/>
          <w:sz w:val="24"/>
          <w:szCs w:val="24"/>
        </w:rPr>
        <w:tab/>
      </w:r>
      <w:r w:rsidRPr="00F245DD">
        <w:rPr>
          <w:rFonts w:ascii="Arial" w:hAnsi="Arial" w:cs="Arial"/>
          <w:sz w:val="24"/>
          <w:szCs w:val="24"/>
        </w:rPr>
        <w:t>Voltage limits for use in planning</w:t>
      </w:r>
      <w:r w:rsidR="00AC4E8B">
        <w:rPr>
          <w:rFonts w:ascii="Arial" w:hAnsi="Arial" w:cs="Arial"/>
          <w:sz w:val="24"/>
          <w:szCs w:val="24"/>
        </w:rPr>
        <w:t xml:space="preserve"> </w:t>
      </w:r>
      <w:r w:rsidRPr="00F245DD">
        <w:rPr>
          <w:rFonts w:ascii="Arial" w:hAnsi="Arial" w:cs="Arial"/>
          <w:sz w:val="24"/>
          <w:szCs w:val="24"/>
        </w:rPr>
        <w:t>Overlap of Criteria</w:t>
      </w:r>
      <w:r w:rsidR="00AC4E8B">
        <w:rPr>
          <w:rFonts w:ascii="Arial" w:hAnsi="Arial" w:cs="Arial"/>
          <w:sz w:val="24"/>
          <w:szCs w:val="24"/>
        </w:rPr>
        <w:t xml:space="preserve"> </w:t>
      </w:r>
      <w:r w:rsidRPr="00F245DD">
        <w:rPr>
          <w:rFonts w:ascii="Arial" w:hAnsi="Arial" w:cs="Arial"/>
          <w:sz w:val="24"/>
          <w:szCs w:val="24"/>
        </w:rPr>
        <w:t>operating an offshore transmission</w:t>
      </w:r>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p>
    <w:p w14:paraId="5509D3CF" w14:textId="43C06FBA" w:rsidR="00A92B57" w:rsidRPr="007772EC"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
      </w:pPr>
      <w:r w:rsidRPr="007772EC">
        <w:rPr>
          <w:rFonts w:ascii="Arial" w:hAnsi="Arial" w:cs="Arial"/>
          <w:b/>
          <w:bCs/>
          <w:sz w:val="24"/>
          <w:szCs w:val="24"/>
          <w:u w:val="single"/>
        </w:rPr>
        <w:lastRenderedPageBreak/>
        <w:t xml:space="preserve">Overlap of Criteria </w:t>
      </w:r>
    </w:p>
    <w:p w14:paraId="1937D962" w14:textId="77777777" w:rsidR="009C1403" w:rsidRDefault="009C1403">
      <w:pPr>
        <w:widowControl/>
        <w:rPr>
          <w:sz w:val="24"/>
          <w:szCs w:val="24"/>
        </w:r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r w:rsidR="001F627F">
        <w:rPr>
          <w:rFonts w:ascii="Arial" w:hAnsi="Arial" w:cs="Arial"/>
          <w:sz w:val="24"/>
          <w:szCs w:val="24"/>
        </w:rPr>
        <w:tab/>
      </w:r>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205A9548" w:rsidR="009C1403" w:rsidRDefault="00C6386D" w:rsidP="007772EC">
      <w:pPr>
        <w:kinsoku w:val="0"/>
        <w:overflowPunct w:val="0"/>
        <w:autoSpaceDE/>
        <w:autoSpaceDN/>
        <w:adjustRightInd/>
        <w:spacing w:before="201" w:line="277" w:lineRule="exact"/>
        <w:ind w:left="1701" w:hanging="992"/>
        <w:jc w:val="both"/>
        <w:textAlignment w:val="baseline"/>
        <w:rPr>
          <w:rFonts w:ascii="Arial" w:hAnsi="Arial" w:cs="Arial"/>
          <w:sz w:val="24"/>
          <w:szCs w:val="24"/>
        </w:rPr>
      </w:pPr>
      <w:r>
        <w:rPr>
          <w:rFonts w:ascii="Arial" w:hAnsi="Arial" w:cs="Arial"/>
          <w:sz w:val="24"/>
          <w:szCs w:val="24"/>
        </w:rPr>
        <w:t>1.23.1</w:t>
      </w:r>
      <w:r w:rsidR="00F64E26">
        <w:rPr>
          <w:rFonts w:ascii="Arial" w:hAnsi="Arial" w:cs="Arial"/>
          <w:sz w:val="24"/>
          <w:szCs w:val="24"/>
        </w:rPr>
        <w:tab/>
      </w:r>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7F11149D" w14:textId="34B94480" w:rsidR="009C1403" w:rsidRDefault="00C6386D"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Pr>
          <w:rFonts w:ascii="Arial" w:hAnsi="Arial" w:cs="Arial"/>
          <w:sz w:val="24"/>
          <w:szCs w:val="24"/>
        </w:rPr>
        <w:t>1.23.2</w:t>
      </w:r>
      <w:r w:rsidR="00F64E26">
        <w:rPr>
          <w:rFonts w:ascii="Arial" w:hAnsi="Arial" w:cs="Arial"/>
          <w:sz w:val="24"/>
          <w:szCs w:val="24"/>
        </w:rPr>
        <w:tab/>
      </w:r>
      <w:r>
        <w:rPr>
          <w:rFonts w:ascii="Arial" w:hAnsi="Arial" w:cs="Arial"/>
          <w:sz w:val="24"/>
          <w:szCs w:val="24"/>
        </w:rPr>
        <w:t>where sites are composite and have a mixture of demand connections</w:t>
      </w:r>
      <w:r w:rsidR="001F627F">
        <w:rPr>
          <w:rFonts w:ascii="Arial" w:hAnsi="Arial" w:cs="Arial"/>
          <w:sz w:val="24"/>
          <w:szCs w:val="24"/>
        </w:rPr>
        <w:t xml:space="preserve"> </w:t>
      </w:r>
      <w:r w:rsidR="00482AAA">
        <w:rPr>
          <w:rFonts w:ascii="Arial" w:hAnsi="Arial" w:cs="Arial"/>
          <w:spacing w:val="-2"/>
          <w:sz w:val="24"/>
          <w:szCs w:val="24"/>
        </w:rPr>
        <w:t>a</w:t>
      </w:r>
      <w:r>
        <w:rPr>
          <w:rFonts w:ascii="Arial" w:hAnsi="Arial" w:cs="Arial"/>
          <w:spacing w:val="-2"/>
          <w:sz w:val="24"/>
          <w:szCs w:val="24"/>
        </w:rPr>
        <w:t>nd</w:t>
      </w:r>
      <w:r w:rsidR="00482AAA">
        <w:rPr>
          <w:rFonts w:ascii="Arial" w:hAnsi="Arial" w:cs="Arial"/>
          <w:spacing w:val="-2"/>
          <w:sz w:val="24"/>
          <w:szCs w:val="24"/>
        </w:rPr>
        <w:t xml:space="preserve"> </w:t>
      </w:r>
      <w:r>
        <w:rPr>
          <w:rFonts w:ascii="Arial" w:hAnsi="Arial" w:cs="Arial"/>
          <w:spacing w:val="-2"/>
          <w:sz w:val="24"/>
          <w:szCs w:val="24"/>
        </w:rPr>
        <w:t>generation connections, the security afforded to the block of</w:t>
      </w:r>
      <w:r w:rsidR="001F627F">
        <w:rPr>
          <w:rFonts w:ascii="Arial" w:hAnsi="Arial" w:cs="Arial"/>
          <w:spacing w:val="-2"/>
          <w:sz w:val="24"/>
          <w:szCs w:val="24"/>
        </w:rPr>
        <w:t xml:space="preserve"> </w:t>
      </w:r>
      <w:r>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Pr>
          <w:rFonts w:ascii="Arial" w:hAnsi="Arial" w:cs="Arial"/>
          <w:i/>
          <w:iCs/>
          <w:spacing w:val="-2"/>
          <w:sz w:val="24"/>
          <w:szCs w:val="24"/>
        </w:rPr>
        <w:t xml:space="preserve">onshore transmission system </w:t>
      </w:r>
      <w:r>
        <w:rPr>
          <w:rFonts w:ascii="Arial" w:hAnsi="Arial" w:cs="Arial"/>
          <w:spacing w:val="-2"/>
          <w:sz w:val="24"/>
          <w:szCs w:val="24"/>
        </w:rPr>
        <w:t>with appropriate security levels.</w:t>
      </w:r>
    </w:p>
    <w:p w14:paraId="46FB9AEF" w14:textId="38DC2569" w:rsidR="00A209BE" w:rsidRPr="00A209BE" w:rsidRDefault="00A209BE"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sidRPr="00243AB0">
        <w:rPr>
          <w:rFonts w:ascii="Arial" w:hAnsi="Arial" w:cs="Arial"/>
          <w:sz w:val="24"/>
          <w:szCs w:val="24"/>
        </w:rPr>
        <w:t>1.23.3</w:t>
      </w:r>
      <w:r w:rsidRPr="00243AB0">
        <w:rPr>
          <w:rFonts w:ascii="Arial" w:hAnsi="Arial" w:cs="Arial"/>
          <w:sz w:val="24"/>
          <w:szCs w:val="24"/>
        </w:rPr>
        <w:tab/>
        <w:t xml:space="preserve">Where some sections of a </w:t>
      </w:r>
      <w:r w:rsidRPr="00243AB0">
        <w:rPr>
          <w:rFonts w:ascii="Arial" w:hAnsi="Arial" w:cs="Arial"/>
          <w:i/>
          <w:iCs/>
          <w:sz w:val="24"/>
          <w:szCs w:val="24"/>
        </w:rPr>
        <w:t>transmission licensee’s transmission system</w:t>
      </w:r>
      <w:r w:rsidRPr="00243AB0">
        <w:rPr>
          <w:rFonts w:ascii="Arial" w:hAnsi="Arial" w:cs="Arial"/>
          <w:sz w:val="24"/>
          <w:szCs w:val="24"/>
        </w:rPr>
        <w:t xml:space="preserve">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 xml:space="preserve">SPT’s transmission system </w:t>
      </w:r>
      <w:r w:rsidRPr="00243AB0">
        <w:rPr>
          <w:rFonts w:ascii="Arial" w:hAnsi="Arial" w:cs="Arial"/>
          <w:sz w:val="24"/>
          <w:szCs w:val="24"/>
        </w:rPr>
        <w:t xml:space="preserve">and/or </w:t>
      </w:r>
      <w:r w:rsidRPr="00243AB0">
        <w:rPr>
          <w:rFonts w:ascii="Arial" w:hAnsi="Arial" w:cs="Arial"/>
          <w:i/>
          <w:iCs/>
          <w:sz w:val="24"/>
          <w:szCs w:val="24"/>
        </w:rPr>
        <w:t>SHET’s transmission system</w:t>
      </w:r>
      <w:r w:rsidRPr="00243AB0">
        <w:rPr>
          <w:rFonts w:ascii="Arial" w:hAnsi="Arial" w:cs="Arial"/>
          <w:sz w:val="24"/>
          <w:szCs w:val="24"/>
        </w:rPr>
        <w:t xml:space="preserve">, where different criteria apply, that section would have to meet the criteria applicable to the </w:t>
      </w:r>
      <w:r w:rsidRPr="00243AB0">
        <w:rPr>
          <w:rFonts w:ascii="Arial" w:hAnsi="Arial" w:cs="Arial"/>
          <w:i/>
          <w:iCs/>
          <w:sz w:val="24"/>
          <w:szCs w:val="24"/>
        </w:rPr>
        <w:t>transmission systems</w:t>
      </w:r>
      <w:r w:rsidRPr="00243AB0">
        <w:rPr>
          <w:rFonts w:ascii="Arial" w:hAnsi="Arial" w:cs="Arial"/>
          <w:sz w:val="24"/>
          <w:szCs w:val="24"/>
        </w:rPr>
        <w:t xml:space="preserve"> it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SPT’s transmission system</w:t>
      </w:r>
      <w:r w:rsidRPr="00243AB0">
        <w:rPr>
          <w:rFonts w:ascii="Arial" w:hAnsi="Arial" w:cs="Arial"/>
          <w:sz w:val="24"/>
          <w:szCs w:val="24"/>
        </w:rPr>
        <w:t xml:space="preserve"> and/or </w:t>
      </w:r>
      <w:r w:rsidRPr="00243AB0">
        <w:rPr>
          <w:rFonts w:ascii="Arial" w:hAnsi="Arial" w:cs="Arial"/>
          <w:i/>
          <w:iCs/>
          <w:sz w:val="24"/>
          <w:szCs w:val="24"/>
        </w:rPr>
        <w:t>SHET’s transmission system</w:t>
      </w:r>
      <w:r w:rsidRPr="00243AB0">
        <w:rPr>
          <w:rFonts w:ascii="Arial" w:hAnsi="Arial" w:cs="Arial"/>
          <w:sz w:val="24"/>
          <w:szCs w:val="24"/>
        </w:rPr>
        <w:t>.</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7772EC" w:rsidRDefault="005C1E23" w:rsidP="007772EC">
      <w:pPr>
        <w:pStyle w:val="paragraph"/>
        <w:spacing w:before="0" w:beforeAutospacing="0" w:after="0" w:afterAutospacing="0"/>
        <w:ind w:left="851" w:hanging="851"/>
        <w:jc w:val="both"/>
        <w:textAlignment w:val="baseline"/>
        <w:rPr>
          <w:rFonts w:ascii="Arial" w:hAnsi="Arial" w:cs="Arial"/>
        </w:rPr>
      </w:pPr>
      <w:r w:rsidRPr="007772EC">
        <w:rPr>
          <w:rFonts w:ascii="Arial" w:hAnsi="Arial" w:cs="Arial"/>
        </w:rPr>
        <w:t>1.24</w:t>
      </w:r>
      <w:r>
        <w:tab/>
      </w:r>
      <w:r w:rsidRPr="007772EC">
        <w:rPr>
          <w:rStyle w:val="normaltextrun"/>
          <w:rFonts w:ascii="Arial" w:hAnsi="Arial" w:cs="Arial"/>
        </w:rPr>
        <w:t xml:space="preserve">Directions related to </w:t>
      </w:r>
      <w:r w:rsidR="006D4C63" w:rsidRPr="007772EC">
        <w:rPr>
          <w:rStyle w:val="normaltextrun"/>
          <w:rFonts w:ascii="Arial" w:hAnsi="Arial" w:cs="Arial"/>
        </w:rPr>
        <w:t>National Security</w:t>
      </w:r>
      <w:r w:rsidR="006D4C63" w:rsidRPr="007772EC">
        <w:rPr>
          <w:rStyle w:val="eop"/>
          <w:rFonts w:ascii="Arial" w:hAnsi="Arial" w:cs="Arial"/>
        </w:rPr>
        <w:t> </w:t>
      </w:r>
    </w:p>
    <w:p w14:paraId="39055A8F" w14:textId="77777777" w:rsidR="005C1E23" w:rsidRPr="007772EC" w:rsidRDefault="005C1E23" w:rsidP="007772EC">
      <w:pPr>
        <w:pStyle w:val="paragraph"/>
        <w:spacing w:before="0" w:beforeAutospacing="0" w:after="0" w:afterAutospacing="0"/>
        <w:ind w:left="1418" w:hanging="1418"/>
        <w:jc w:val="both"/>
        <w:textAlignment w:val="baseline"/>
        <w:rPr>
          <w:rFonts w:ascii="Arial" w:hAnsi="Arial" w:cs="Arial"/>
        </w:rPr>
      </w:pPr>
      <w:r w:rsidRPr="007772EC">
        <w:rPr>
          <w:rStyle w:val="eop"/>
          <w:rFonts w:ascii="Arial" w:hAnsi="Arial" w:cs="Arial"/>
        </w:rPr>
        <w:t> </w:t>
      </w:r>
    </w:p>
    <w:p w14:paraId="1D6FE230" w14:textId="507BEDAE"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.1</w:t>
      </w:r>
      <w:r w:rsidR="005C1E23" w:rsidRPr="007772EC">
        <w:rPr>
          <w:rStyle w:val="tabchar"/>
          <w:rFonts w:ascii="Arial" w:hAnsi="Arial" w:cs="Arial"/>
        </w:rPr>
        <w:t> </w:t>
      </w:r>
      <w:r>
        <w:tab/>
      </w:r>
      <w:r w:rsidR="005C1E23" w:rsidRPr="007772EC">
        <w:rPr>
          <w:rStyle w:val="normaltextrun"/>
          <w:rFonts w:ascii="Arial" w:hAnsi="Arial" w:cs="Arial"/>
        </w:rPr>
        <w:t xml:space="preserve">The Secretary of State may issue a direction to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005C1E23" w:rsidRPr="007772EC">
        <w:rPr>
          <w:rStyle w:val="normaltextrun"/>
          <w:rFonts w:ascii="Arial" w:hAnsi="Arial" w:cs="Arial"/>
        </w:rPr>
        <w:t xml:space="preserve"> as referred to in condition B4 of </w:t>
      </w:r>
      <w:r w:rsidR="004B346F" w:rsidRPr="007772EC">
        <w:rPr>
          <w:rStyle w:val="normaltextrun"/>
          <w:rFonts w:ascii="Arial" w:hAnsi="Arial" w:cs="Arial"/>
        </w:rPr>
        <w:t xml:space="preserve">the </w:t>
      </w:r>
      <w:r w:rsidR="00362AAE" w:rsidRPr="007772EC">
        <w:rPr>
          <w:rStyle w:val="normaltextrun"/>
          <w:rFonts w:ascii="Arial" w:hAnsi="Arial" w:cs="Arial"/>
          <w:i/>
        </w:rPr>
        <w:t>ESO Licence</w:t>
      </w:r>
      <w:r w:rsidR="005C1E23" w:rsidRPr="007772EC">
        <w:rPr>
          <w:rStyle w:val="normaltextrun"/>
          <w:rFonts w:ascii="Arial" w:hAnsi="Arial" w:cs="Arial"/>
        </w:rPr>
        <w:t xml:space="preserve">  where in the opinion of the Secretary of State there is a risk relating to national security that may detrimentally impact the resilience, safety or security of the energy system, or the continuity of essential services</w:t>
      </w:r>
      <w:r w:rsidR="00381008" w:rsidRPr="007772EC">
        <w:rPr>
          <w:rStyle w:val="normaltextrun"/>
          <w:rFonts w:ascii="Arial" w:hAnsi="Arial" w:cs="Arial"/>
        </w:rPr>
        <w:t xml:space="preserve">, and it is in the interest of national security that a direction should be issued to the </w:t>
      </w:r>
      <w:r w:rsidR="00C14108" w:rsidRPr="007772EC">
        <w:rPr>
          <w:rStyle w:val="normaltextrun"/>
          <w:rFonts w:ascii="Arial" w:hAnsi="Arial" w:cs="Arial"/>
          <w:i/>
        </w:rPr>
        <w:t>ISOP</w:t>
      </w:r>
      <w:r w:rsidR="005C1E23" w:rsidRPr="007772EC">
        <w:rPr>
          <w:rStyle w:val="normaltextrun"/>
          <w:rFonts w:ascii="Arial" w:hAnsi="Arial" w:cs="Arial"/>
        </w:rPr>
        <w:t>.</w:t>
      </w:r>
      <w:r w:rsidR="005C1E23" w:rsidRPr="007772EC">
        <w:rPr>
          <w:rStyle w:val="eop"/>
          <w:rFonts w:ascii="Arial" w:hAnsi="Arial" w:cs="Arial"/>
        </w:rPr>
        <w:t> </w:t>
      </w:r>
    </w:p>
    <w:p w14:paraId="684514CA"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D3B82EB" w14:textId="3C8EC8F9"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.2</w:t>
      </w:r>
      <w:r w:rsidR="005C1E23" w:rsidRPr="007772EC">
        <w:rPr>
          <w:rStyle w:val="tabchar"/>
          <w:rFonts w:ascii="Arial" w:hAnsi="Arial" w:cs="Arial"/>
        </w:rPr>
        <w:t> </w:t>
      </w:r>
      <w:r>
        <w:tab/>
      </w:r>
      <w:r w:rsidR="0067456B" w:rsidRPr="007772EC">
        <w:rPr>
          <w:rStyle w:val="normaltextrun"/>
          <w:rFonts w:ascii="Arial" w:hAnsi="Arial" w:cs="Arial"/>
        </w:rPr>
        <w:t xml:space="preserve">The </w:t>
      </w:r>
      <w:r w:rsidR="00C14108" w:rsidRPr="007772EC">
        <w:rPr>
          <w:rStyle w:val="normaltextrun"/>
          <w:rFonts w:ascii="Arial" w:hAnsi="Arial" w:cs="Arial"/>
          <w:i/>
        </w:rPr>
        <w:t>ISOP</w:t>
      </w:r>
      <w:r w:rsidR="0067456B" w:rsidRPr="007772EC">
        <w:rPr>
          <w:rStyle w:val="normaltextrun"/>
          <w:rFonts w:ascii="Arial" w:hAnsi="Arial" w:cs="Arial"/>
        </w:rPr>
        <w:t xml:space="preserve"> must comply with any such direction that has been issued by the</w:t>
      </w:r>
      <w:r w:rsidR="00087395" w:rsidRPr="007772EC">
        <w:rPr>
          <w:rStyle w:val="normaltextrun"/>
          <w:rFonts w:ascii="Arial" w:hAnsi="Arial" w:cs="Arial"/>
        </w:rPr>
        <w:t xml:space="preserve"> </w:t>
      </w:r>
      <w:r w:rsidR="0067456B" w:rsidRPr="007772EC">
        <w:rPr>
          <w:rStyle w:val="normaltextrun"/>
          <w:rFonts w:ascii="Arial" w:hAnsi="Arial" w:cs="Arial"/>
        </w:rPr>
        <w:t xml:space="preserve">Secretary of State. </w:t>
      </w:r>
      <w:r w:rsidR="00E652B9" w:rsidRPr="00E652B9">
        <w:rPr>
          <w:rStyle w:val="normaltextrun"/>
          <w:rFonts w:ascii="Arial" w:hAnsi="Arial" w:cs="Arial"/>
          <w:i/>
          <w:iCs/>
        </w:rPr>
        <w:t>Licensee</w:t>
      </w:r>
      <w:r w:rsidR="0067456B" w:rsidRPr="007772EC">
        <w:rPr>
          <w:rStyle w:val="normaltextrun"/>
          <w:rFonts w:ascii="Arial" w:hAnsi="Arial" w:cs="Arial"/>
        </w:rPr>
        <w:t xml:space="preserve">s should note that the </w:t>
      </w:r>
      <w:r w:rsidR="00C14108" w:rsidRPr="007772EC">
        <w:rPr>
          <w:rStyle w:val="normaltextrun"/>
          <w:rFonts w:ascii="Arial" w:hAnsi="Arial" w:cs="Arial"/>
          <w:i/>
        </w:rPr>
        <w:t>ISOP</w:t>
      </w:r>
      <w:r w:rsidR="0067456B" w:rsidRPr="007772EC">
        <w:rPr>
          <w:rStyle w:val="normaltextrun"/>
          <w:rFonts w:ascii="Arial" w:hAnsi="Arial" w:cs="Arial"/>
        </w:rPr>
        <w:t xml:space="preserve"> is not required to comply with any other obligation in the </w:t>
      </w:r>
      <w:r w:rsidR="0067456B" w:rsidRPr="007772EC">
        <w:rPr>
          <w:rStyle w:val="normaltextrun"/>
          <w:rFonts w:ascii="Arial" w:hAnsi="Arial" w:cs="Arial"/>
          <w:i/>
        </w:rPr>
        <w:t>ESO Licence</w:t>
      </w:r>
      <w:r w:rsidR="0067456B" w:rsidRPr="007772EC">
        <w:rPr>
          <w:rStyle w:val="normaltextrun"/>
          <w:rFonts w:ascii="Arial" w:hAnsi="Arial" w:cs="Arial"/>
        </w:rPr>
        <w:t xml:space="preserve"> where and to the extent that compliance with that obligation would be inconsistent with the requirement to comply with such a direction, for the </w:t>
      </w:r>
      <w:r w:rsidR="0067456B" w:rsidRPr="007772EC">
        <w:rPr>
          <w:rStyle w:val="normaltextrun"/>
          <w:rFonts w:ascii="Arial" w:hAnsi="Arial" w:cs="Arial"/>
        </w:rPr>
        <w:lastRenderedPageBreak/>
        <w:t xml:space="preserve">period set out in the direction. This includes the requirement set out in condition E3 of the </w:t>
      </w:r>
      <w:r w:rsidR="0067456B" w:rsidRPr="007772EC">
        <w:rPr>
          <w:rStyle w:val="normaltextrun"/>
          <w:rFonts w:ascii="Arial" w:hAnsi="Arial" w:cs="Arial"/>
          <w:i/>
          <w:iCs/>
        </w:rPr>
        <w:t>ESO Licence</w:t>
      </w:r>
      <w:r w:rsidR="0067456B" w:rsidRPr="007772EC">
        <w:rPr>
          <w:rStyle w:val="normaltextrun"/>
          <w:rFonts w:ascii="Arial" w:hAnsi="Arial" w:cs="Arial"/>
        </w:rPr>
        <w:t xml:space="preserve"> to comply with this Standard</w:t>
      </w:r>
      <w:r w:rsidR="00087395" w:rsidRPr="007772EC">
        <w:rPr>
          <w:rStyle w:val="normaltextrun"/>
          <w:rFonts w:ascii="Arial" w:hAnsi="Arial" w:cs="Arial"/>
        </w:rPr>
        <w:t>.</w:t>
      </w:r>
      <w:r w:rsidR="005C1E23" w:rsidRPr="007772EC">
        <w:rPr>
          <w:rStyle w:val="normaltextrun"/>
          <w:rFonts w:ascii="Arial" w:hAnsi="Arial" w:cs="Arial" w:hint="eastAsia"/>
        </w:rPr>
        <w:t>   </w:t>
      </w:r>
      <w:r w:rsidR="005C1E23" w:rsidRPr="007772EC">
        <w:rPr>
          <w:rStyle w:val="eop"/>
          <w:rFonts w:ascii="Arial" w:hAnsi="Arial" w:cs="Arial"/>
        </w:rPr>
        <w:t> </w:t>
      </w:r>
    </w:p>
    <w:p w14:paraId="2F1A3CAD" w14:textId="77777777" w:rsidR="005C1E23" w:rsidRPr="007772EC" w:rsidRDefault="005C1E23" w:rsidP="007772EC">
      <w:pPr>
        <w:pStyle w:val="paragraph"/>
        <w:spacing w:before="0" w:beforeAutospacing="0" w:after="0" w:afterAutospacing="0"/>
        <w:ind w:left="1418" w:hanging="850"/>
        <w:jc w:val="both"/>
        <w:textAlignment w:val="baseline"/>
        <w:rPr>
          <w:rFonts w:ascii="Arial" w:hAnsi="Arial" w:cs="Arial"/>
        </w:rPr>
      </w:pPr>
      <w:r w:rsidRPr="007772EC">
        <w:rPr>
          <w:rStyle w:val="eop"/>
          <w:rFonts w:ascii="Arial" w:hAnsi="Arial" w:cs="Arial"/>
        </w:rPr>
        <w:t> </w:t>
      </w:r>
    </w:p>
    <w:p w14:paraId="1C968161" w14:textId="11F217F6"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.3</w:t>
      </w:r>
      <w:r w:rsidR="005C1E23" w:rsidRPr="007772EC">
        <w:rPr>
          <w:rStyle w:val="tabchar"/>
          <w:rFonts w:ascii="Arial" w:hAnsi="Arial" w:cs="Arial"/>
          <w:color w:val="000000" w:themeColor="text1"/>
        </w:rPr>
        <w:t> </w:t>
      </w:r>
      <w:r>
        <w:tab/>
      </w:r>
      <w:r w:rsidR="00080552" w:rsidRPr="007772EC">
        <w:rPr>
          <w:rStyle w:val="normaltextrun"/>
          <w:rFonts w:ascii="Arial" w:hAnsi="Arial" w:cs="Arial"/>
          <w:color w:val="000000" w:themeColor="text1"/>
        </w:rPr>
        <w:t xml:space="preserve">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is required under condition B4 of its </w:t>
      </w:r>
      <w:r w:rsidR="00080552" w:rsidRPr="007772EC">
        <w:rPr>
          <w:rStyle w:val="normaltextrun"/>
          <w:rFonts w:ascii="Arial" w:hAnsi="Arial" w:cs="Arial"/>
          <w:i/>
          <w:iCs/>
          <w:color w:val="000000" w:themeColor="text1"/>
        </w:rPr>
        <w:t>ESO Licence</w:t>
      </w:r>
      <w:r w:rsidR="00080552" w:rsidRPr="007772EC">
        <w:rPr>
          <w:rStyle w:val="normaltextrun"/>
          <w:rFonts w:ascii="Arial" w:hAnsi="Arial" w:cs="Arial"/>
          <w:color w:val="000000" w:themeColor="text1"/>
        </w:rPr>
        <w:t xml:space="preserve"> to inform the Secretary of State of any conflict with the obligations as identified in 1.24.2 as soon as reasonably practicable after the conflict is identified. 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will include in such a notice, details of any identified impact or non-compliance that will be caused or will be likely to be caused to </w:t>
      </w:r>
      <w:r w:rsidR="00E652B9" w:rsidRPr="00E652B9">
        <w:rPr>
          <w:rStyle w:val="normaltextrun"/>
          <w:rFonts w:ascii="Arial" w:hAnsi="Arial" w:cs="Arial"/>
          <w:i/>
          <w:iCs/>
          <w:color w:val="000000" w:themeColor="text1"/>
        </w:rPr>
        <w:t>Licensee</w:t>
      </w:r>
      <w:r w:rsidR="00080552" w:rsidRPr="007772EC">
        <w:rPr>
          <w:rStyle w:val="normaltextrun"/>
          <w:rFonts w:ascii="Arial" w:hAnsi="Arial" w:cs="Arial"/>
          <w:color w:val="000000" w:themeColor="text1"/>
        </w:rPr>
        <w:t xml:space="preserve">s, and in such a case will also seek clarification of whether this can be shared with the affected </w:t>
      </w:r>
      <w:r w:rsidR="00E652B9" w:rsidRPr="00E652B9">
        <w:rPr>
          <w:rStyle w:val="normaltextrun"/>
          <w:rFonts w:ascii="Arial" w:hAnsi="Arial" w:cs="Arial"/>
          <w:i/>
          <w:iCs/>
          <w:color w:val="000000" w:themeColor="text1"/>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54EE397C" w14:textId="77777777" w:rsidR="005C1E23" w:rsidRPr="007772EC" w:rsidRDefault="005C1E2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hint="eastAsia"/>
          <w:color w:val="000000" w:themeColor="text1"/>
        </w:rPr>
        <w:t> </w:t>
      </w:r>
      <w:r w:rsidRPr="007772EC">
        <w:rPr>
          <w:rStyle w:val="eop"/>
          <w:rFonts w:ascii="Arial" w:hAnsi="Arial" w:cs="Arial"/>
          <w:color w:val="000000" w:themeColor="text1"/>
        </w:rPr>
        <w:t> </w:t>
      </w:r>
    </w:p>
    <w:p w14:paraId="52201C51" w14:textId="510FB691" w:rsidR="005C1E23" w:rsidRPr="007772EC" w:rsidRDefault="006D4C6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 xml:space="preserve">.4 </w:t>
      </w:r>
      <w:r w:rsidR="005C1E23" w:rsidRPr="007772EC">
        <w:rPr>
          <w:rStyle w:val="tabchar"/>
          <w:rFonts w:ascii="Arial" w:hAnsi="Arial" w:cs="Arial"/>
          <w:color w:val="000000" w:themeColor="text1"/>
        </w:rPr>
        <w:t> </w:t>
      </w:r>
      <w:r w:rsidR="00D40F66" w:rsidRPr="007772EC">
        <w:rPr>
          <w:rFonts w:ascii="Arial" w:hAnsi="Arial" w:cs="Arial"/>
        </w:rPr>
        <w:t>Where reasonably practicable and subject to the agreement of the Secretary of State to share any such specific details,</w:t>
      </w:r>
      <w:r w:rsidR="002C79AD">
        <w:rPr>
          <w:rFonts w:ascii="Arial" w:hAnsi="Arial" w:cs="Arial"/>
        </w:rPr>
        <w:t xml:space="preserve"> the</w:t>
      </w:r>
      <w:r w:rsidR="00D40F66" w:rsidRPr="007772EC">
        <w:rPr>
          <w:rFonts w:ascii="Arial" w:hAnsi="Arial" w:cs="Arial"/>
        </w:rPr>
        <w:t xml:space="preserve"> </w:t>
      </w:r>
      <w:r w:rsidR="00633825" w:rsidRPr="007772EC">
        <w:rPr>
          <w:rFonts w:ascii="Arial" w:hAnsi="Arial" w:cs="Arial"/>
          <w:i/>
        </w:rPr>
        <w:t>ISOP</w:t>
      </w:r>
      <w:r w:rsidR="00D40F66" w:rsidRPr="007772EC">
        <w:rPr>
          <w:rFonts w:ascii="Arial" w:hAnsi="Arial" w:cs="Arial"/>
        </w:rPr>
        <w:t xml:space="preserve"> will inform affected </w:t>
      </w:r>
      <w:r w:rsidR="00E652B9" w:rsidRPr="00E652B9">
        <w:rPr>
          <w:rFonts w:ascii="Arial" w:hAnsi="Arial" w:cs="Arial"/>
          <w:i/>
          <w:iCs/>
        </w:rPr>
        <w:t>Licensee</w:t>
      </w:r>
      <w:r w:rsidR="00D40F66" w:rsidRPr="007772EC">
        <w:rPr>
          <w:rFonts w:ascii="Arial" w:hAnsi="Arial" w:cs="Arial"/>
        </w:rPr>
        <w:t xml:space="preserve">s as identified in 1.24.3 of what actions the </w:t>
      </w:r>
      <w:r w:rsidR="00C14108" w:rsidRPr="007772EC">
        <w:rPr>
          <w:rFonts w:ascii="Arial" w:hAnsi="Arial" w:cs="Arial"/>
          <w:i/>
        </w:rPr>
        <w:t>ISOP</w:t>
      </w:r>
      <w:r w:rsidR="00D40F66" w:rsidRPr="007772EC">
        <w:rPr>
          <w:rFonts w:ascii="Arial" w:hAnsi="Arial" w:cs="Arial"/>
        </w:rPr>
        <w:t xml:space="preserve"> will or has taken, or not taken, to comply with a direction or amended direction (including when such a direction is revoked) and what identified impact or non-compliance this will or is likely to cause to the </w:t>
      </w:r>
      <w:r w:rsidR="00E652B9" w:rsidRPr="00E652B9">
        <w:rPr>
          <w:rFonts w:ascii="Arial" w:hAnsi="Arial" w:cs="Arial"/>
          <w:i/>
          <w:iCs/>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34EB3A33"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hint="eastAsia"/>
        </w:rPr>
        <w:t> </w:t>
      </w:r>
      <w:r w:rsidRPr="007772EC">
        <w:rPr>
          <w:rStyle w:val="eop"/>
          <w:rFonts w:ascii="Arial" w:hAnsi="Arial" w:cs="Arial"/>
        </w:rPr>
        <w:t> </w:t>
      </w:r>
    </w:p>
    <w:p w14:paraId="3F248A26" w14:textId="62DBBFDA"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.5</w:t>
      </w:r>
      <w:r w:rsidR="005C1E23" w:rsidRPr="007772EC">
        <w:rPr>
          <w:rStyle w:val="tabchar"/>
          <w:rFonts w:ascii="Arial" w:hAnsi="Arial" w:cs="Arial"/>
        </w:rPr>
        <w:t> </w:t>
      </w:r>
      <w:r>
        <w:tab/>
      </w:r>
      <w:r w:rsidR="00995438" w:rsidRPr="007772EC">
        <w:rPr>
          <w:rFonts w:ascii="Arial" w:hAnsi="Arial" w:cs="Arial"/>
        </w:rPr>
        <w:t xml:space="preserve">The </w:t>
      </w:r>
      <w:r w:rsidR="00C14108" w:rsidRPr="007772EC">
        <w:rPr>
          <w:rFonts w:ascii="Arial" w:hAnsi="Arial" w:cs="Arial"/>
          <w:i/>
        </w:rPr>
        <w:t>ISOP</w:t>
      </w:r>
      <w:r w:rsidR="00995438" w:rsidRPr="007772EC">
        <w:rPr>
          <w:rFonts w:ascii="Arial" w:hAnsi="Arial" w:cs="Arial"/>
        </w:rPr>
        <w:t xml:space="preserve">'s obligations under this Standard shall be suspended without liability where and to the extent that compliance with any such obligation would be inconsistent with the requirement upon the </w:t>
      </w:r>
      <w:r w:rsidR="00C14108" w:rsidRPr="007772EC">
        <w:rPr>
          <w:rFonts w:ascii="Arial" w:hAnsi="Arial" w:cs="Arial"/>
          <w:i/>
        </w:rPr>
        <w:t>ISOP</w:t>
      </w:r>
      <w:r w:rsidR="00995438" w:rsidRPr="007772EC">
        <w:rPr>
          <w:rFonts w:ascii="Arial" w:hAnsi="Arial" w:cs="Arial"/>
        </w:rPr>
        <w:t xml:space="preserve"> to comply with a direction.</w:t>
      </w:r>
      <w:r w:rsidR="005C1E23" w:rsidRPr="007772EC">
        <w:rPr>
          <w:rStyle w:val="eop"/>
          <w:rFonts w:ascii="Arial" w:hAnsi="Arial" w:cs="Arial"/>
        </w:rPr>
        <w:t> </w:t>
      </w:r>
    </w:p>
    <w:p w14:paraId="77D4A28D"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36CF7C1" w14:textId="05CA9C46"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.6</w:t>
      </w:r>
      <w:r w:rsidR="005C1E23" w:rsidRPr="007772EC">
        <w:rPr>
          <w:rStyle w:val="tabchar"/>
          <w:rFonts w:ascii="Arial" w:hAnsi="Arial" w:cs="Arial"/>
        </w:rPr>
        <w:t> </w:t>
      </w:r>
      <w:r>
        <w:tab/>
      </w:r>
      <w:r w:rsidR="00EA02B8" w:rsidRPr="007772EC">
        <w:rPr>
          <w:rFonts w:ascii="Arial" w:hAnsi="Arial" w:cs="Arial"/>
        </w:rPr>
        <w:t xml:space="preserve">A </w:t>
      </w:r>
      <w:r w:rsidR="00E652B9" w:rsidRPr="00E652B9">
        <w:rPr>
          <w:rFonts w:ascii="Arial" w:hAnsi="Arial" w:cs="Arial"/>
          <w:i/>
          <w:iCs/>
        </w:rPr>
        <w:t>Licensee</w:t>
      </w:r>
      <w:r w:rsidR="00EA02B8" w:rsidRPr="007772EC">
        <w:rPr>
          <w:rFonts w:ascii="Arial" w:hAnsi="Arial" w:cs="Arial"/>
        </w:rPr>
        <w:t xml:space="preserve">'s obligations under this Standard shall be suspended without liability where and to the extent that the </w:t>
      </w:r>
      <w:r w:rsidR="00E652B9" w:rsidRPr="00E652B9">
        <w:rPr>
          <w:rFonts w:ascii="Arial" w:hAnsi="Arial" w:cs="Arial"/>
          <w:i/>
          <w:iCs/>
        </w:rPr>
        <w:t>Licensee</w:t>
      </w:r>
      <w:r w:rsidR="00EA02B8" w:rsidRPr="007772EC">
        <w:rPr>
          <w:rFonts w:ascii="Arial" w:hAnsi="Arial" w:cs="Arial"/>
        </w:rPr>
        <w:t xml:space="preserve"> is unable to comply with any such obligation as a result of any action taken, or not taken, by the </w:t>
      </w:r>
      <w:r w:rsidR="00C14108" w:rsidRPr="007772EC">
        <w:rPr>
          <w:rFonts w:ascii="Arial" w:hAnsi="Arial" w:cs="Arial"/>
          <w:i/>
        </w:rPr>
        <w:t>ISOP</w:t>
      </w:r>
      <w:r w:rsidR="00EA02B8" w:rsidRPr="007772EC">
        <w:rPr>
          <w:rFonts w:ascii="Arial" w:hAnsi="Arial" w:cs="Arial"/>
        </w:rPr>
        <w:t xml:space="preserve"> to comply with a direction</w:t>
      </w:r>
      <w:r w:rsidR="005C1E23" w:rsidRPr="007772EC">
        <w:rPr>
          <w:rStyle w:val="normaltextrun"/>
          <w:rFonts w:ascii="Arial" w:hAnsi="Arial" w:cs="Arial"/>
        </w:rPr>
        <w:t>.</w:t>
      </w:r>
      <w:r w:rsidR="005C1E23" w:rsidRPr="007772EC">
        <w:rPr>
          <w:rStyle w:val="eop"/>
          <w:rFonts w:ascii="Arial" w:hAnsi="Arial" w:cs="Arial"/>
        </w:rPr>
        <w:t> </w:t>
      </w:r>
    </w:p>
    <w:p w14:paraId="76697CC1"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47E3E98E" w14:textId="42C3928A" w:rsidR="005C1E23" w:rsidRDefault="006D4C63">
      <w:pPr>
        <w:pStyle w:val="paragraph"/>
        <w:spacing w:before="0" w:beforeAutospacing="0" w:after="0" w:afterAutospacing="0"/>
        <w:ind w:left="1701" w:hanging="850"/>
        <w:jc w:val="both"/>
        <w:textAlignment w:val="baseline"/>
        <w:rPr>
          <w:rStyle w:val="normaltextrun"/>
          <w:rFonts w:ascii="Arial" w:hAnsi="Arial" w:cs="Arial"/>
        </w:rPr>
      </w:pPr>
      <w:r w:rsidRPr="007772EC">
        <w:rPr>
          <w:rStyle w:val="normaltextrun"/>
          <w:rFonts w:ascii="Arial" w:hAnsi="Arial" w:cs="Arial"/>
        </w:rPr>
        <w:t>1.24</w:t>
      </w:r>
      <w:r w:rsidR="005C1E23" w:rsidRPr="007772EC">
        <w:rPr>
          <w:rStyle w:val="normaltextrun"/>
          <w:rFonts w:ascii="Arial" w:hAnsi="Arial" w:cs="Arial"/>
        </w:rPr>
        <w:t>.7</w:t>
      </w:r>
      <w:r w:rsidR="005C1E23" w:rsidRPr="007772EC">
        <w:rPr>
          <w:rStyle w:val="tabchar"/>
          <w:rFonts w:ascii="Arial" w:hAnsi="Arial" w:cs="Arial"/>
        </w:rPr>
        <w:t> </w:t>
      </w:r>
      <w:r w:rsidR="00F96A3B">
        <w:tab/>
      </w:r>
      <w:r w:rsidR="005C0C2B" w:rsidRPr="007772EC">
        <w:rPr>
          <w:rStyle w:val="tabchar"/>
          <w:rFonts w:ascii="Arial" w:hAnsi="Arial" w:cs="Arial"/>
        </w:rPr>
        <w:t>T</w:t>
      </w:r>
      <w:r w:rsidR="005C0C2B" w:rsidRPr="007772EC">
        <w:rPr>
          <w:rFonts w:ascii="Arial" w:hAnsi="Arial" w:cs="Arial"/>
        </w:rPr>
        <w:t xml:space="preserve">he Secretary of State may at any time amend or revoke any direction issued to the </w:t>
      </w:r>
      <w:r w:rsidR="00C14108" w:rsidRPr="007772EC">
        <w:rPr>
          <w:rFonts w:ascii="Arial" w:hAnsi="Arial" w:cs="Arial"/>
          <w:i/>
        </w:rPr>
        <w:t>ISOP</w:t>
      </w:r>
      <w:r w:rsidR="005C0C2B" w:rsidRPr="007772EC">
        <w:rPr>
          <w:rFonts w:ascii="Arial" w:hAnsi="Arial" w:cs="Arial"/>
        </w:rPr>
        <w:t xml:space="preserve"> as referred to in condition B4 of the </w:t>
      </w:r>
      <w:r w:rsidR="005C0C2B" w:rsidRPr="007772EC">
        <w:rPr>
          <w:rFonts w:ascii="Arial" w:hAnsi="Arial" w:cs="Arial"/>
          <w:i/>
          <w:iCs/>
        </w:rPr>
        <w:t>ESO Licence</w:t>
      </w:r>
      <w:r w:rsidR="005C1E23" w:rsidRPr="007772EC">
        <w:rPr>
          <w:rStyle w:val="normaltextrun"/>
          <w:rFonts w:ascii="Arial" w:hAnsi="Arial" w:cs="Arial"/>
        </w:rPr>
        <w:t>)</w:t>
      </w:r>
      <w:r w:rsidR="00D6622E" w:rsidRPr="007772EC">
        <w:rPr>
          <w:rStyle w:val="normaltextrun"/>
          <w:rFonts w:ascii="Arial" w:hAnsi="Arial" w:cs="Arial"/>
        </w:rPr>
        <w:t>.</w:t>
      </w:r>
    </w:p>
    <w:p w14:paraId="298762A6" w14:textId="77777777" w:rsidR="001919FC" w:rsidRDefault="001919FC">
      <w:pPr>
        <w:pStyle w:val="paragraph"/>
        <w:spacing w:before="0" w:beforeAutospacing="0" w:after="0" w:afterAutospacing="0"/>
        <w:ind w:left="1701" w:hanging="850"/>
        <w:jc w:val="both"/>
        <w:textAlignment w:val="baseline"/>
        <w:rPr>
          <w:rStyle w:val="normaltextrun"/>
          <w:rFonts w:ascii="Arial" w:hAnsi="Arial" w:cs="Arial"/>
        </w:rPr>
      </w:pPr>
    </w:p>
    <w:p w14:paraId="6CB994F3" w14:textId="77777777" w:rsidR="00182268" w:rsidRPr="007772EC" w:rsidRDefault="00182268" w:rsidP="00182268">
      <w:pPr>
        <w:pStyle w:val="paragraph"/>
        <w:spacing w:before="0" w:beforeAutospacing="0" w:after="0" w:afterAutospacing="0"/>
        <w:ind w:left="1418" w:hanging="1418"/>
        <w:jc w:val="both"/>
        <w:textAlignment w:val="baseline"/>
        <w:rPr>
          <w:rFonts w:ascii="Arial" w:hAnsi="Arial" w:cs="Arial"/>
        </w:rPr>
      </w:pPr>
      <w:r w:rsidRPr="007772EC">
        <w:rPr>
          <w:rStyle w:val="normaltextrun"/>
          <w:rFonts w:ascii="Arial" w:hAnsi="Arial" w:cs="Arial"/>
        </w:rPr>
        <w:t>1.24.8</w:t>
      </w:r>
      <w:r w:rsidRPr="007772EC">
        <w:rPr>
          <w:rStyle w:val="normaltextrun"/>
          <w:rFonts w:ascii="Arial" w:hAnsi="Arial" w:cs="Arial"/>
        </w:rPr>
        <w:tab/>
      </w:r>
      <w:r w:rsidRPr="007772EC">
        <w:rPr>
          <w:rFonts w:ascii="Arial" w:hAnsi="Arial" w:cs="Arial"/>
        </w:rPr>
        <w:t>For the purposes of this paragraph 1.24: “User” means a Transmission Licensee other than the ISOP.</w:t>
      </w:r>
    </w:p>
    <w:p w14:paraId="1F37E766" w14:textId="77777777" w:rsidR="00DF3560" w:rsidRPr="007772EC" w:rsidRDefault="00DF3560" w:rsidP="007772EC">
      <w:pPr>
        <w:pStyle w:val="paragraph"/>
        <w:spacing w:before="0" w:beforeAutospacing="0" w:after="0" w:afterAutospacing="0"/>
        <w:ind w:left="1701" w:hanging="850"/>
        <w:jc w:val="both"/>
        <w:textAlignment w:val="baseline"/>
        <w:rPr>
          <w:rStyle w:val="normaltextrun"/>
          <w:rFonts w:ascii="Arial" w:hAnsi="Arial" w:cs="Arial"/>
        </w:rPr>
      </w:pPr>
    </w:p>
    <w:p w14:paraId="275F0A78" w14:textId="77777777" w:rsidR="001E0AE7" w:rsidRPr="007772EC" w:rsidRDefault="001E0AE7" w:rsidP="007772EC">
      <w:pPr>
        <w:pStyle w:val="paragraph"/>
        <w:spacing w:before="0" w:beforeAutospacing="0" w:after="0" w:afterAutospacing="0"/>
        <w:ind w:left="1701" w:hanging="850"/>
        <w:jc w:val="both"/>
        <w:textAlignment w:val="baseline"/>
        <w:rPr>
          <w:rStyle w:val="normaltextrun"/>
          <w:rFonts w:ascii="Arial" w:hAnsi="Arial" w:cs="Arial"/>
        </w:rPr>
      </w:pPr>
    </w:p>
    <w:p w14:paraId="60C5B376" w14:textId="77777777" w:rsidR="005C1E23" w:rsidRPr="007772EC" w:rsidRDefault="005C1E23" w:rsidP="007772EC">
      <w:pPr>
        <w:widowControl/>
        <w:ind w:left="851" w:hanging="851"/>
        <w:rPr>
          <w:rFonts w:ascii="Arial" w:hAnsi="Arial" w:cs="Arial"/>
          <w:sz w:val="24"/>
          <w:szCs w:val="24"/>
        </w:rPr>
      </w:pPr>
    </w:p>
    <w:p w14:paraId="273F9F98" w14:textId="048544EB" w:rsidR="00791FB4" w:rsidRPr="007772EC" w:rsidRDefault="004B346F" w:rsidP="007772EC">
      <w:pPr>
        <w:pStyle w:val="paragraph"/>
        <w:spacing w:before="0" w:beforeAutospacing="0" w:after="0" w:afterAutospacing="0"/>
        <w:ind w:left="851" w:hanging="851"/>
        <w:jc w:val="both"/>
        <w:textAlignment w:val="baseline"/>
        <w:rPr>
          <w:rStyle w:val="eop"/>
          <w:rFonts w:ascii="Arial" w:hAnsi="Arial" w:cs="Arial"/>
        </w:rPr>
      </w:pPr>
      <w:r w:rsidRPr="007772EC">
        <w:rPr>
          <w:rStyle w:val="normaltextrun"/>
          <w:rFonts w:ascii="Arial" w:hAnsi="Arial" w:cs="Arial"/>
        </w:rPr>
        <w:t>1.25</w:t>
      </w:r>
      <w:r w:rsidR="00791FB4">
        <w:tab/>
      </w:r>
      <w:r w:rsidR="007B208A" w:rsidRPr="007B208A">
        <w:rPr>
          <w:rStyle w:val="normaltextrun"/>
          <w:rFonts w:ascii="Arial" w:hAnsi="Arial" w:cs="Arial"/>
          <w:bCs/>
        </w:rPr>
        <w:t xml:space="preserve">Advisory </w:t>
      </w:r>
      <w:r w:rsidR="007B208A">
        <w:rPr>
          <w:rStyle w:val="normaltextrun"/>
          <w:rFonts w:ascii="Arial" w:hAnsi="Arial" w:cs="Arial"/>
          <w:bCs/>
        </w:rPr>
        <w:t>a</w:t>
      </w:r>
      <w:r w:rsidR="007B208A" w:rsidRPr="007B208A">
        <w:rPr>
          <w:rStyle w:val="normaltextrun"/>
          <w:rFonts w:ascii="Arial" w:hAnsi="Arial" w:cs="Arial"/>
          <w:bCs/>
        </w:rPr>
        <w:t>nd Information Requests</w:t>
      </w:r>
      <w:r w:rsidR="007B208A" w:rsidRPr="007B208A">
        <w:rPr>
          <w:rStyle w:val="eop"/>
          <w:rFonts w:ascii="Arial" w:hAnsi="Arial" w:cs="Arial"/>
          <w:bCs/>
        </w:rPr>
        <w:t> </w:t>
      </w:r>
    </w:p>
    <w:p w14:paraId="2FAAE088" w14:textId="77777777" w:rsidR="00791FB4" w:rsidRPr="007772EC" w:rsidRDefault="00791FB4" w:rsidP="007772EC">
      <w:pPr>
        <w:pStyle w:val="paragraph"/>
        <w:spacing w:before="0" w:beforeAutospacing="0" w:after="0" w:afterAutospacing="0"/>
        <w:jc w:val="both"/>
        <w:textAlignment w:val="baseline"/>
        <w:rPr>
          <w:rFonts w:ascii="Arial" w:hAnsi="Arial" w:cs="Arial"/>
        </w:rPr>
      </w:pPr>
    </w:p>
    <w:p w14:paraId="4EDA63E8" w14:textId="4C689D07"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.1</w:t>
      </w:r>
      <w:r w:rsidR="00791FB4">
        <w:tab/>
      </w:r>
      <w:r w:rsidR="00227075" w:rsidRPr="007772EC">
        <w:rPr>
          <w:rStyle w:val="tabchar"/>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is required to provide advice, analysis or information to the </w:t>
      </w:r>
      <w:r w:rsidR="00791FB4" w:rsidRPr="007772EC">
        <w:rPr>
          <w:rStyle w:val="normaltextrun"/>
          <w:rFonts w:ascii="Arial" w:hAnsi="Arial" w:cs="Arial"/>
          <w:i/>
        </w:rPr>
        <w:t>Authority</w:t>
      </w:r>
      <w:r w:rsidR="00791FB4" w:rsidRPr="007772EC">
        <w:rPr>
          <w:rStyle w:val="normaltextrun"/>
          <w:rFonts w:ascii="Arial" w:hAnsi="Arial" w:cs="Arial"/>
        </w:rPr>
        <w:t xml:space="preserve"> or to a </w:t>
      </w:r>
      <w:r w:rsidR="00791FB4" w:rsidRPr="007772EC">
        <w:rPr>
          <w:rStyle w:val="normaltextrun"/>
          <w:rFonts w:ascii="Arial" w:hAnsi="Arial" w:cs="Arial"/>
          <w:i/>
        </w:rPr>
        <w:t>Minister of the Crown</w:t>
      </w:r>
      <w:r w:rsidR="00791FB4" w:rsidRPr="007772EC">
        <w:rPr>
          <w:rStyle w:val="normaltextrun"/>
          <w:rFonts w:ascii="Arial" w:hAnsi="Arial" w:cs="Arial"/>
        </w:rPr>
        <w:t xml:space="preserve"> when requested in accordance with section 171 of the Energy Act 2023 and condition D1 of the </w:t>
      </w:r>
      <w:r w:rsidR="00362AAE" w:rsidRPr="007772EC">
        <w:rPr>
          <w:rStyle w:val="normaltextrun"/>
          <w:rFonts w:ascii="Arial" w:hAnsi="Arial" w:cs="Arial"/>
          <w:i/>
        </w:rPr>
        <w:t xml:space="preserve">ESO </w:t>
      </w:r>
      <w:r w:rsidR="001A4B14"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F7018C">
        <w:rPr>
          <w:rFonts w:ascii="Arial" w:hAnsi="Arial" w:cs="Arial"/>
          <w:i/>
          <w:lang w:val="en-US"/>
        </w:rPr>
        <w:t>g</w:t>
      </w:r>
      <w:r w:rsidR="008C7F94" w:rsidRPr="008C7F94">
        <w:rPr>
          <w:rFonts w:ascii="Arial" w:hAnsi="Arial" w:cs="Arial"/>
          <w:i/>
          <w:lang w:val="en-US"/>
        </w:rPr>
        <w:t xml:space="preserve">as </w:t>
      </w:r>
      <w:r w:rsidR="00F7018C">
        <w:rPr>
          <w:rFonts w:ascii="Arial" w:hAnsi="Arial" w:cs="Arial"/>
          <w:i/>
          <w:lang w:val="en-US"/>
        </w:rPr>
        <w:t>s</w:t>
      </w:r>
      <w:r w:rsidR="008C7F94" w:rsidRPr="008C7F94">
        <w:rPr>
          <w:rFonts w:ascii="Arial" w:hAnsi="Arial" w:cs="Arial"/>
          <w:i/>
          <w:lang w:val="en-US"/>
        </w:rPr>
        <w:t xml:space="preserve">ystem </w:t>
      </w:r>
      <w:r w:rsidR="00F7018C">
        <w:rPr>
          <w:rFonts w:ascii="Arial" w:hAnsi="Arial" w:cs="Arial"/>
          <w:i/>
          <w:lang w:val="en-US"/>
        </w:rPr>
        <w:t>p</w:t>
      </w:r>
      <w:r w:rsidR="008C7F94" w:rsidRPr="008C7F94">
        <w:rPr>
          <w:rFonts w:ascii="Arial" w:hAnsi="Arial" w:cs="Arial"/>
          <w:i/>
          <w:lang w:val="en-US"/>
        </w:rPr>
        <w:t xml:space="preserve">lanner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39D55C61"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5D29AF7E" w14:textId="12E78F28" w:rsidR="00E434F8" w:rsidRPr="007772EC" w:rsidRDefault="004B346F"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1.25</w:t>
      </w:r>
      <w:r w:rsidR="00791FB4" w:rsidRPr="007772EC">
        <w:rPr>
          <w:rStyle w:val="normaltextrun"/>
          <w:rFonts w:ascii="Arial" w:hAnsi="Arial" w:cs="Arial"/>
        </w:rPr>
        <w:t>.2</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may by notice request from Users such information as it reasonably requires in connection with the exercise of any of its functions, in accordance with section 172 of the Energy Act 2023. It will do so by the issue of an </w:t>
      </w:r>
      <w:r w:rsidR="008632C6" w:rsidRPr="007772EC">
        <w:rPr>
          <w:rFonts w:ascii="Arial" w:hAnsi="Arial" w:cs="Arial"/>
          <w:i/>
          <w:iCs/>
        </w:rPr>
        <w:t>information request notice</w:t>
      </w:r>
      <w:r w:rsidR="008632C6" w:rsidRPr="007772EC">
        <w:rPr>
          <w:rFonts w:ascii="Arial" w:hAnsi="Arial" w:cs="Arial"/>
        </w:rPr>
        <w:t xml:space="preserve">. The purposes of this may </w:t>
      </w:r>
      <w:r w:rsidR="008632C6" w:rsidRPr="007772EC">
        <w:rPr>
          <w:rFonts w:ascii="Arial" w:hAnsi="Arial" w:cs="Arial"/>
        </w:rPr>
        <w:lastRenderedPageBreak/>
        <w:t>include to assist in the fulfilment of a request for advice, analysis or information as set out in 1.25.1.</w:t>
      </w:r>
    </w:p>
    <w:p w14:paraId="2B37A562" w14:textId="655B5B26"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10D05BE0" w14:textId="14FD76DB"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.3</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is required by condition D2 of the </w:t>
      </w:r>
      <w:r w:rsidR="008632C6" w:rsidRPr="007772EC">
        <w:rPr>
          <w:rFonts w:ascii="Arial" w:hAnsi="Arial" w:cs="Arial"/>
          <w:i/>
        </w:rPr>
        <w:t>ESO licence</w:t>
      </w:r>
      <w:r w:rsidR="008632C6" w:rsidRPr="007772EC">
        <w:rPr>
          <w:rFonts w:ascii="Arial" w:hAnsi="Arial" w:cs="Arial"/>
        </w:rPr>
        <w:t xml:space="preserve"> and </w:t>
      </w:r>
      <w:r w:rsidR="008632C6" w:rsidRPr="007772EC">
        <w:rPr>
          <w:rFonts w:ascii="Arial" w:hAnsi="Arial" w:cs="Arial"/>
          <w:i/>
        </w:rPr>
        <w:t>GSP licence</w:t>
      </w:r>
      <w:r w:rsidR="008632C6" w:rsidRPr="007772EC">
        <w:rPr>
          <w:rFonts w:ascii="Arial" w:hAnsi="Arial" w:cs="Arial"/>
        </w:rPr>
        <w:t xml:space="preserve"> to prepare, submit for approval by the </w:t>
      </w:r>
      <w:r w:rsidR="008632C6" w:rsidRPr="007772EC">
        <w:rPr>
          <w:rFonts w:ascii="Arial" w:hAnsi="Arial" w:cs="Arial"/>
          <w:i/>
        </w:rPr>
        <w:t>Authority</w:t>
      </w:r>
      <w:r w:rsidR="008632C6" w:rsidRPr="007772EC">
        <w:rPr>
          <w:rFonts w:ascii="Arial" w:hAnsi="Arial" w:cs="Arial"/>
        </w:rPr>
        <w:t xml:space="preserve"> and publish on its website once approved an </w:t>
      </w:r>
      <w:r w:rsidR="008632C6" w:rsidRPr="007772EC">
        <w:rPr>
          <w:rFonts w:ascii="Arial" w:hAnsi="Arial" w:cs="Arial"/>
          <w:i/>
        </w:rPr>
        <w:t>information request statement</w:t>
      </w:r>
      <w:r w:rsidR="008632C6" w:rsidRPr="007772EC">
        <w:rPr>
          <w:rFonts w:ascii="Arial" w:hAnsi="Arial" w:cs="Arial"/>
        </w:rPr>
        <w:t xml:space="preserve"> that sets out further detail on the process the </w:t>
      </w:r>
      <w:r w:rsidR="00C14108" w:rsidRPr="007772EC">
        <w:rPr>
          <w:rFonts w:ascii="Arial" w:hAnsi="Arial" w:cs="Arial"/>
          <w:i/>
        </w:rPr>
        <w:t>ISOP</w:t>
      </w:r>
      <w:r w:rsidR="008632C6" w:rsidRPr="007772EC">
        <w:rPr>
          <w:rFonts w:ascii="Arial" w:hAnsi="Arial" w:cs="Arial"/>
        </w:rPr>
        <w:t xml:space="preserve"> expects to follow when requesting information from other parties</w:t>
      </w:r>
      <w:r w:rsidR="00791FB4" w:rsidRPr="007772EC">
        <w:rPr>
          <w:rStyle w:val="normaltextrun"/>
          <w:rFonts w:ascii="Arial" w:hAnsi="Arial" w:cs="Arial"/>
        </w:rPr>
        <w:t>.</w:t>
      </w:r>
      <w:r w:rsidR="00791FB4" w:rsidRPr="007772EC">
        <w:rPr>
          <w:rStyle w:val="eop"/>
          <w:rFonts w:ascii="Arial" w:hAnsi="Arial" w:cs="Arial"/>
        </w:rPr>
        <w:t> </w:t>
      </w:r>
    </w:p>
    <w:p w14:paraId="147B86ED"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2461477D" w14:textId="715008D0" w:rsidR="00791FB4" w:rsidRPr="007772EC" w:rsidRDefault="0080597F" w:rsidP="00A00448">
      <w:pPr>
        <w:pStyle w:val="paragraph"/>
        <w:spacing w:before="0" w:beforeAutospacing="0" w:after="0" w:afterAutospacing="0"/>
        <w:ind w:left="1440"/>
        <w:textAlignment w:val="baseline"/>
        <w:rPr>
          <w:rStyle w:val="eop"/>
          <w:rFonts w:ascii="Arial" w:hAnsi="Arial" w:cs="Arial"/>
        </w:rPr>
      </w:pPr>
      <w:r>
        <w:rPr>
          <w:rStyle w:val="normaltextrun"/>
          <w:rFonts w:ascii="Arial" w:hAnsi="Arial" w:cs="Arial"/>
          <w:sz w:val="21"/>
          <w:szCs w:val="21"/>
        </w:rPr>
        <w:tab/>
      </w:r>
      <w:r w:rsidR="00791FB4" w:rsidRPr="007772EC">
        <w:rPr>
          <w:rStyle w:val="normaltextrun"/>
          <w:rFonts w:ascii="Arial" w:hAnsi="Arial" w:cs="Arial"/>
        </w:rPr>
        <w:t>The</w:t>
      </w:r>
      <w:r w:rsidR="00791FB4" w:rsidRPr="007772EC">
        <w:rPr>
          <w:rStyle w:val="normaltextrun"/>
          <w:rFonts w:ascii="Arial" w:hAnsi="Arial" w:cs="Arial"/>
          <w:i/>
          <w:iCs/>
        </w:rPr>
        <w:t xml:space="preserve"> </w:t>
      </w:r>
      <w:r w:rsidR="00834BF7" w:rsidRPr="007772EC">
        <w:rPr>
          <w:rStyle w:val="normaltextrun"/>
          <w:rFonts w:ascii="Aptos" w:hAnsi="Aptos" w:cs="Segoe UI"/>
          <w:i/>
          <w:iCs/>
          <w:sz w:val="22"/>
          <w:szCs w:val="22"/>
        </w:rPr>
        <w:t>I</w:t>
      </w:r>
      <w:r w:rsidR="00791FB4" w:rsidRPr="007772EC">
        <w:rPr>
          <w:rStyle w:val="normaltextrun"/>
          <w:rFonts w:ascii="Arial" w:hAnsi="Arial" w:cs="Arial"/>
          <w:i/>
          <w:iCs/>
        </w:rPr>
        <w:t xml:space="preserve">nformation </w:t>
      </w:r>
      <w:r w:rsidR="008B4B8E" w:rsidRPr="007772EC">
        <w:rPr>
          <w:rStyle w:val="normaltextrun"/>
          <w:rFonts w:ascii="Arial" w:hAnsi="Arial" w:cs="Arial"/>
          <w:i/>
          <w:iCs/>
        </w:rPr>
        <w:t>r</w:t>
      </w:r>
      <w:r w:rsidR="00791FB4" w:rsidRPr="007772EC">
        <w:rPr>
          <w:rStyle w:val="normaltextrun"/>
          <w:rFonts w:ascii="Arial" w:hAnsi="Arial" w:cs="Arial"/>
          <w:i/>
          <w:iCs/>
        </w:rPr>
        <w:t xml:space="preserve">equest </w:t>
      </w:r>
      <w:r w:rsidR="008B4B8E" w:rsidRPr="007772EC">
        <w:rPr>
          <w:rStyle w:val="normaltextrun"/>
          <w:rFonts w:ascii="Arial" w:hAnsi="Arial" w:cs="Arial"/>
          <w:i/>
          <w:iCs/>
        </w:rPr>
        <w:t>s</w:t>
      </w:r>
      <w:r w:rsidR="00791FB4" w:rsidRPr="007772EC">
        <w:rPr>
          <w:rStyle w:val="normaltextrun"/>
          <w:rFonts w:ascii="Arial" w:hAnsi="Arial" w:cs="Arial"/>
          <w:i/>
          <w:iCs/>
        </w:rPr>
        <w:t xml:space="preserve">tatement </w:t>
      </w:r>
      <w:r w:rsidR="00791FB4" w:rsidRPr="007772EC">
        <w:rPr>
          <w:rStyle w:val="normaltextrun"/>
          <w:rFonts w:ascii="Arial" w:hAnsi="Arial" w:cs="Arial"/>
        </w:rPr>
        <w:t xml:space="preserve">must include, but need not be limited to, the following matters as set out in condition D2(5) of the </w:t>
      </w:r>
      <w:r w:rsidR="00362AAE" w:rsidRPr="007772EC">
        <w:rPr>
          <w:rStyle w:val="normaltextrun"/>
          <w:rFonts w:ascii="Arial" w:hAnsi="Arial" w:cs="Arial"/>
          <w:i/>
        </w:rPr>
        <w:t xml:space="preserve">ESO </w:t>
      </w:r>
      <w:r w:rsidR="00027267"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4A01279D"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3005935" w14:textId="6984B944"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(a)</w:t>
      </w:r>
      <w:r w:rsidR="00E0671E">
        <w:tab/>
      </w:r>
      <w:r w:rsidRPr="007772EC">
        <w:rPr>
          <w:rStyle w:val="normaltextrun"/>
          <w:rFonts w:ascii="Arial" w:hAnsi="Arial" w:cs="Arial"/>
        </w:rPr>
        <w:t xml:space="preserve">the process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expects to follow when issuing </w:t>
      </w:r>
      <w:r w:rsidR="007267E9" w:rsidRPr="007772EC">
        <w:rPr>
          <w:rStyle w:val="normaltextrun"/>
          <w:rFonts w:ascii="Arial" w:hAnsi="Arial" w:cs="Arial"/>
        </w:rPr>
        <w:t xml:space="preserve">an </w:t>
      </w:r>
      <w:r w:rsidR="00261C1D">
        <w:rPr>
          <w:rStyle w:val="normaltextrun"/>
          <w:rFonts w:ascii="Arial" w:hAnsi="Arial" w:cs="Arial"/>
          <w:i/>
          <w:iCs/>
        </w:rPr>
        <w:t>i</w:t>
      </w:r>
      <w:r w:rsidR="00A557D7" w:rsidRPr="00A557D7">
        <w:rPr>
          <w:rStyle w:val="normaltextrun"/>
          <w:rFonts w:ascii="Arial" w:hAnsi="Arial" w:cs="Arial"/>
          <w:i/>
          <w:iCs/>
        </w:rPr>
        <w:t xml:space="preserve">nformation </w:t>
      </w:r>
      <w:r w:rsidR="00261C1D">
        <w:rPr>
          <w:rStyle w:val="normaltextrun"/>
          <w:rFonts w:ascii="Arial" w:hAnsi="Arial" w:cs="Arial"/>
          <w:i/>
          <w:iCs/>
        </w:rPr>
        <w:t>r</w:t>
      </w:r>
      <w:r w:rsidR="00A557D7" w:rsidRPr="00A557D7">
        <w:rPr>
          <w:rStyle w:val="normaltextrun"/>
          <w:rFonts w:ascii="Arial" w:hAnsi="Arial" w:cs="Arial"/>
          <w:i/>
          <w:iCs/>
        </w:rPr>
        <w:t xml:space="preserve">equest </w:t>
      </w:r>
      <w:r w:rsidR="00261C1D">
        <w:rPr>
          <w:rStyle w:val="normaltextrun"/>
          <w:rFonts w:ascii="Arial" w:hAnsi="Arial" w:cs="Arial"/>
          <w:i/>
          <w:iCs/>
        </w:rPr>
        <w:t>n</w:t>
      </w:r>
      <w:r w:rsidR="00A557D7" w:rsidRPr="00A557D7">
        <w:rPr>
          <w:rStyle w:val="normaltextrun"/>
          <w:rFonts w:ascii="Arial" w:hAnsi="Arial" w:cs="Arial"/>
          <w:i/>
          <w:iCs/>
        </w:rPr>
        <w:t>otice</w:t>
      </w:r>
      <w:r w:rsidRPr="007772EC">
        <w:rPr>
          <w:rStyle w:val="normaltextrun"/>
          <w:rFonts w:ascii="Arial" w:hAnsi="Arial" w:cs="Arial"/>
        </w:rPr>
        <w:t xml:space="preserve">, including any further detail around the expected engagement between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and recipient of an </w:t>
      </w:r>
      <w:r w:rsidR="00A557D7" w:rsidRPr="00A557D7">
        <w:rPr>
          <w:rStyle w:val="normaltextrun"/>
          <w:rFonts w:ascii="Arial" w:hAnsi="Arial" w:cs="Arial"/>
          <w:i/>
          <w:iCs/>
        </w:rPr>
        <w:t>Information Request Notice</w:t>
      </w:r>
      <w:r w:rsidRPr="007772EC">
        <w:rPr>
          <w:rStyle w:val="normaltextrun"/>
          <w:rFonts w:ascii="Arial" w:hAnsi="Arial" w:cs="Arial"/>
        </w:rPr>
        <w:t>; and</w:t>
      </w:r>
      <w:r w:rsidRPr="007772EC">
        <w:rPr>
          <w:rStyle w:val="eop"/>
          <w:rFonts w:ascii="Arial" w:hAnsi="Arial" w:cs="Arial"/>
        </w:rPr>
        <w:t> </w:t>
      </w:r>
    </w:p>
    <w:p w14:paraId="44C2BA6F" w14:textId="77777777" w:rsidR="006D7E22" w:rsidRPr="007772EC" w:rsidRDefault="006D7E22" w:rsidP="007772EC">
      <w:pPr>
        <w:pStyle w:val="paragraph"/>
        <w:spacing w:before="0" w:beforeAutospacing="0" w:after="0" w:afterAutospacing="0"/>
        <w:ind w:left="2410" w:hanging="709"/>
        <w:jc w:val="both"/>
        <w:textAlignment w:val="baseline"/>
        <w:rPr>
          <w:rFonts w:ascii="Arial" w:hAnsi="Arial" w:cs="Arial"/>
        </w:rPr>
      </w:pPr>
    </w:p>
    <w:p w14:paraId="7F6B1513" w14:textId="2792BA46"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(b)</w:t>
      </w:r>
      <w:r w:rsidR="00E0671E">
        <w:tab/>
      </w:r>
      <w:r w:rsidRPr="007772EC">
        <w:rPr>
          <w:rStyle w:val="normaltextrun"/>
          <w:rFonts w:ascii="Arial" w:hAnsi="Arial" w:cs="Arial"/>
        </w:rPr>
        <w:t xml:space="preserve">the details to be included in an </w:t>
      </w:r>
      <w:r w:rsidR="00A557D7" w:rsidRPr="00A557D7">
        <w:rPr>
          <w:rStyle w:val="normaltextrun"/>
          <w:rFonts w:ascii="Arial" w:hAnsi="Arial" w:cs="Arial"/>
          <w:i/>
          <w:iCs/>
        </w:rPr>
        <w:t>Information Request Notice</w:t>
      </w:r>
      <w:r w:rsidR="00A557D7" w:rsidRPr="00A557D7">
        <w:rPr>
          <w:rStyle w:val="normaltextrun"/>
          <w:rFonts w:ascii="Arial" w:hAnsi="Arial" w:cs="Arial"/>
        </w:rPr>
        <w:t xml:space="preserve"> </w:t>
      </w:r>
      <w:r w:rsidRPr="007772EC">
        <w:rPr>
          <w:rStyle w:val="normaltextrun"/>
          <w:rFonts w:ascii="Arial" w:hAnsi="Arial" w:cs="Arial"/>
        </w:rPr>
        <w:t xml:space="preserve">issued by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w:t>
      </w:r>
      <w:r w:rsidRPr="007772EC">
        <w:rPr>
          <w:rStyle w:val="eop"/>
          <w:rFonts w:ascii="Arial" w:hAnsi="Arial" w:cs="Arial"/>
        </w:rPr>
        <w:t> </w:t>
      </w:r>
    </w:p>
    <w:p w14:paraId="1265A954"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A147D67" w14:textId="1637565B"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 xml:space="preserve">.4 </w:t>
      </w:r>
      <w:r w:rsidR="00791FB4">
        <w:tab/>
      </w:r>
      <w:r w:rsidR="00791FB4" w:rsidRPr="007772EC">
        <w:rPr>
          <w:rStyle w:val="normaltextrun"/>
          <w:rFonts w:ascii="Arial" w:hAnsi="Arial" w:cs="Arial"/>
        </w:rPr>
        <w:t xml:space="preserve">A User to whom a request is made under </w:t>
      </w:r>
      <w:r w:rsidRPr="007772EC">
        <w:rPr>
          <w:rStyle w:val="normaltextrun"/>
          <w:rFonts w:ascii="Arial" w:hAnsi="Arial" w:cs="Arial"/>
        </w:rPr>
        <w:t>1.25</w:t>
      </w:r>
      <w:r w:rsidR="00791FB4" w:rsidRPr="007772EC">
        <w:rPr>
          <w:rStyle w:val="normaltextrun"/>
          <w:rFonts w:ascii="Arial" w:hAnsi="Arial" w:cs="Arial"/>
        </w:rPr>
        <w:t>.2 must, so far as reasonably practicable, provide the requested information within such reasonable period, and in such reasonable form and manner, as may be specified in the </w:t>
      </w:r>
      <w:r w:rsidR="00A557D7" w:rsidRPr="00A557D7">
        <w:rPr>
          <w:rStyle w:val="normaltextrun"/>
          <w:rFonts w:ascii="Arial" w:hAnsi="Arial" w:cs="Arial"/>
          <w:i/>
          <w:iCs/>
        </w:rPr>
        <w:t>Information Request Notice</w:t>
      </w:r>
      <w:r w:rsidR="00791FB4" w:rsidRPr="007772EC">
        <w:rPr>
          <w:rStyle w:val="normaltextrun"/>
          <w:rFonts w:ascii="Arial" w:hAnsi="Arial" w:cs="Arial"/>
        </w:rPr>
        <w:t>.</w:t>
      </w:r>
      <w:r w:rsidR="00791FB4" w:rsidRPr="007772EC">
        <w:rPr>
          <w:rStyle w:val="eop"/>
          <w:rFonts w:ascii="Arial" w:hAnsi="Arial" w:cs="Arial"/>
        </w:rPr>
        <w:t> </w:t>
      </w:r>
    </w:p>
    <w:p w14:paraId="4F4EC8C5" w14:textId="77777777" w:rsidR="006D7E22" w:rsidRPr="007772EC" w:rsidRDefault="006D7E22" w:rsidP="007772EC">
      <w:pPr>
        <w:pStyle w:val="paragraph"/>
        <w:spacing w:before="0" w:beforeAutospacing="0" w:after="0" w:afterAutospacing="0"/>
        <w:ind w:left="1701" w:hanging="708"/>
        <w:jc w:val="both"/>
        <w:textAlignment w:val="baseline"/>
        <w:rPr>
          <w:rFonts w:ascii="Arial" w:hAnsi="Arial" w:cs="Arial"/>
        </w:rPr>
      </w:pPr>
    </w:p>
    <w:p w14:paraId="0F1BA9DE" w14:textId="5467B249"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.5</w:t>
      </w:r>
      <w:r w:rsidR="00791FB4">
        <w:tab/>
      </w:r>
      <w:r w:rsidR="004A5B8D" w:rsidRPr="007772EC">
        <w:rPr>
          <w:rStyle w:val="normaltextrun"/>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must, unless the </w:t>
      </w:r>
      <w:r w:rsidR="00791FB4" w:rsidRPr="007772EC">
        <w:rPr>
          <w:rStyle w:val="normaltextrun"/>
          <w:rFonts w:ascii="Arial" w:hAnsi="Arial" w:cs="Arial"/>
          <w:i/>
        </w:rPr>
        <w:t>Authority</w:t>
      </w:r>
      <w:r w:rsidR="00791FB4" w:rsidRPr="007772EC">
        <w:rPr>
          <w:rStyle w:val="normaltextrun"/>
          <w:rFonts w:ascii="Arial" w:hAnsi="Arial" w:cs="Arial"/>
        </w:rPr>
        <w:t xml:space="preserve"> otherwise consents, maintain for a period of 6 years and provide to the</w:t>
      </w:r>
      <w:r w:rsidR="00791FB4" w:rsidRPr="007772EC">
        <w:rPr>
          <w:rStyle w:val="normaltextrun"/>
          <w:rFonts w:ascii="Arial" w:hAnsi="Arial" w:cs="Arial"/>
          <w:i/>
        </w:rPr>
        <w:t xml:space="preserve"> Authority </w:t>
      </w:r>
      <w:r w:rsidR="00791FB4" w:rsidRPr="007772EC">
        <w:rPr>
          <w:rStyle w:val="normaltextrun"/>
          <w:rFonts w:ascii="Arial" w:hAnsi="Arial" w:cs="Arial"/>
        </w:rPr>
        <w:t>where required a record of information requests as detailed in condition D2</w:t>
      </w:r>
      <w:r w:rsidR="008C68D7" w:rsidRPr="007772EC">
        <w:rPr>
          <w:rStyle w:val="normaltextrun"/>
          <w:rFonts w:ascii="Arial" w:hAnsi="Arial" w:cs="Arial"/>
        </w:rPr>
        <w:t>.</w:t>
      </w:r>
      <w:r w:rsidR="00791FB4" w:rsidRPr="007772EC">
        <w:rPr>
          <w:rStyle w:val="normaltextrun"/>
          <w:rFonts w:ascii="Arial" w:hAnsi="Arial" w:cs="Arial"/>
        </w:rPr>
        <w:t xml:space="preserve">12 of the </w:t>
      </w:r>
      <w:r w:rsidR="00362AAE" w:rsidRPr="007772EC">
        <w:rPr>
          <w:rStyle w:val="normaltextrun"/>
          <w:rFonts w:ascii="Arial" w:hAnsi="Arial" w:cs="Arial"/>
          <w:i/>
        </w:rPr>
        <w:t xml:space="preserve">ESO </w:t>
      </w:r>
      <w:r w:rsidR="00DE4F2D"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DE4F2D"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 xml:space="preserve"> including</w:t>
      </w:r>
      <w:r w:rsidR="00791FB4" w:rsidRPr="007772EC">
        <w:rPr>
          <w:rStyle w:val="eop"/>
          <w:rFonts w:ascii="Arial" w:hAnsi="Arial" w:cs="Arial"/>
        </w:rPr>
        <w:t> </w:t>
      </w:r>
    </w:p>
    <w:p w14:paraId="3AC761A7" w14:textId="77777777" w:rsidR="006D7E22" w:rsidRPr="007772EC" w:rsidRDefault="006D7E22" w:rsidP="007772EC">
      <w:pPr>
        <w:pStyle w:val="paragraph"/>
        <w:spacing w:before="0" w:beforeAutospacing="0" w:after="0" w:afterAutospacing="0"/>
        <w:ind w:left="1440" w:hanging="1440"/>
        <w:jc w:val="both"/>
        <w:textAlignment w:val="baseline"/>
        <w:rPr>
          <w:rFonts w:ascii="Arial" w:hAnsi="Arial" w:cs="Arial"/>
        </w:rPr>
      </w:pPr>
    </w:p>
    <w:p w14:paraId="33506E22" w14:textId="1D47B6D2"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 xml:space="preserve">a copy of 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7E94331F"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2F9DE8F1" w14:textId="5300A1B9"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any subsequent variations to the original information requested;</w:t>
      </w:r>
      <w:r w:rsidRPr="007772EC">
        <w:rPr>
          <w:rStyle w:val="eop"/>
          <w:rFonts w:ascii="Arial" w:hAnsi="Arial" w:cs="Arial"/>
        </w:rPr>
        <w:t> </w:t>
      </w:r>
    </w:p>
    <w:p w14:paraId="3F6CF2E8"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57FE302E" w14:textId="4CA17FB3"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recipient’s response to the notice, including any refusal or challenges to the notice or requested information;</w:t>
      </w:r>
      <w:r w:rsidRPr="007772EC">
        <w:rPr>
          <w:rStyle w:val="eop"/>
          <w:rFonts w:ascii="Arial" w:hAnsi="Arial" w:cs="Arial"/>
        </w:rPr>
        <w:t> </w:t>
      </w:r>
    </w:p>
    <w:p w14:paraId="6AACC1B4" w14:textId="77777777" w:rsidR="006D7E22" w:rsidRPr="007772EC" w:rsidRDefault="006D7E22" w:rsidP="007772EC">
      <w:pPr>
        <w:pStyle w:val="ListParagraph"/>
        <w:ind w:left="2127" w:hanging="426"/>
        <w:jc w:val="both"/>
        <w:rPr>
          <w:rFonts w:ascii="Arial" w:hAnsi="Arial" w:cs="Arial"/>
          <w:sz w:val="24"/>
          <w:szCs w:val="24"/>
        </w:rPr>
      </w:pPr>
    </w:p>
    <w:p w14:paraId="4D8B2B41" w14:textId="52FADF9D"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time taken for the recipient to provide the requested information;</w:t>
      </w:r>
      <w:r w:rsidRPr="007772EC">
        <w:rPr>
          <w:rStyle w:val="eop"/>
          <w:rFonts w:ascii="Arial" w:hAnsi="Arial" w:cs="Arial"/>
        </w:rPr>
        <w:t> </w:t>
      </w:r>
    </w:p>
    <w:p w14:paraId="7D6178C7" w14:textId="77777777" w:rsidR="006D7E22" w:rsidRPr="007772EC" w:rsidRDefault="006D7E22" w:rsidP="007772EC">
      <w:pPr>
        <w:pStyle w:val="ListParagraph"/>
        <w:ind w:left="2127" w:hanging="426"/>
        <w:jc w:val="both"/>
        <w:rPr>
          <w:rFonts w:ascii="Arial" w:hAnsi="Arial" w:cs="Arial"/>
          <w:sz w:val="24"/>
          <w:szCs w:val="24"/>
        </w:rPr>
      </w:pPr>
    </w:p>
    <w:p w14:paraId="6F072E95" w14:textId="02CE1308"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manner and form the information was provided in; and</w:t>
      </w:r>
      <w:r w:rsidRPr="007772EC">
        <w:rPr>
          <w:rStyle w:val="eop"/>
          <w:rFonts w:ascii="Arial" w:hAnsi="Arial" w:cs="Arial"/>
        </w:rPr>
        <w:t> </w:t>
      </w:r>
    </w:p>
    <w:p w14:paraId="36BCD4F3" w14:textId="77777777" w:rsidR="00F96A3B" w:rsidRPr="007772EC" w:rsidRDefault="00F96A3B" w:rsidP="007772EC">
      <w:pPr>
        <w:pStyle w:val="ListParagraph"/>
        <w:ind w:left="2127" w:hanging="426"/>
        <w:jc w:val="both"/>
        <w:rPr>
          <w:rFonts w:ascii="Arial" w:hAnsi="Arial" w:cs="Arial"/>
          <w:sz w:val="24"/>
          <w:szCs w:val="24"/>
        </w:rPr>
      </w:pPr>
    </w:p>
    <w:p w14:paraId="0192FF65" w14:textId="63D6F830" w:rsidR="00791FB4" w:rsidRPr="007772EC" w:rsidRDefault="00791FB4" w:rsidP="007772EC">
      <w:pPr>
        <w:pStyle w:val="paragraph"/>
        <w:numPr>
          <w:ilvl w:val="0"/>
          <w:numId w:val="64"/>
        </w:numPr>
        <w:spacing w:before="0" w:beforeAutospacing="0" w:after="0" w:afterAutospacing="0"/>
        <w:ind w:left="2127" w:hanging="426"/>
        <w:jc w:val="both"/>
        <w:textAlignment w:val="baseline"/>
        <w:rPr>
          <w:rFonts w:ascii="Arial" w:hAnsi="Arial" w:cs="Arial"/>
        </w:rPr>
      </w:pPr>
      <w:r w:rsidRPr="007772EC">
        <w:rPr>
          <w:rStyle w:val="normaltextrun"/>
          <w:rFonts w:ascii="Arial" w:hAnsi="Arial" w:cs="Arial"/>
        </w:rPr>
        <w:t xml:space="preserve">the information provided in response to the notice, and whether such information complied, in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’s view, with </w:t>
      </w:r>
      <w:r w:rsidR="00AA1A37" w:rsidRPr="007772EC">
        <w:rPr>
          <w:rStyle w:val="normaltextrun"/>
          <w:rFonts w:ascii="Arial" w:hAnsi="Arial" w:cs="Arial"/>
        </w:rPr>
        <w:t xml:space="preserve">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305DADCB" w14:textId="77777777" w:rsidR="00347E26" w:rsidRPr="007772EC" w:rsidRDefault="00347E26" w:rsidP="007772EC">
      <w:pPr>
        <w:widowControl/>
        <w:ind w:left="1701"/>
        <w:rPr>
          <w:rFonts w:ascii="Arial" w:hAnsi="Arial" w:cs="Arial"/>
          <w:sz w:val="24"/>
          <w:szCs w:val="24"/>
        </w:rPr>
      </w:pPr>
    </w:p>
    <w:p w14:paraId="7C0CB0A0" w14:textId="48FC2F1D" w:rsidR="00EF4A00" w:rsidRPr="007772EC" w:rsidRDefault="00680DF9" w:rsidP="002F0C12">
      <w:pPr>
        <w:widowControl/>
        <w:tabs>
          <w:tab w:val="left" w:pos="1701"/>
        </w:tabs>
        <w:ind w:left="1701" w:hanging="708"/>
        <w:rPr>
          <w:rFonts w:ascii="Arial" w:hAnsi="Arial" w:cs="Arial"/>
          <w:sz w:val="24"/>
          <w:szCs w:val="24"/>
        </w:rPr>
      </w:pPr>
      <w:r w:rsidRPr="007772EC">
        <w:rPr>
          <w:rFonts w:ascii="Arial" w:hAnsi="Arial" w:cs="Arial"/>
          <w:sz w:val="24"/>
          <w:szCs w:val="24"/>
        </w:rPr>
        <w:t xml:space="preserve">1.25.6 </w:t>
      </w:r>
      <w:r>
        <w:tab/>
      </w:r>
      <w:r w:rsidRPr="007772EC">
        <w:rPr>
          <w:rFonts w:ascii="Arial" w:hAnsi="Arial" w:cs="Arial"/>
          <w:sz w:val="24"/>
          <w:szCs w:val="24"/>
        </w:rPr>
        <w:t xml:space="preserve">For the purpose of paragraph 1.25, "User" means a </w:t>
      </w:r>
      <w:r w:rsidR="00E652B9" w:rsidRPr="00E652B9">
        <w:rPr>
          <w:rFonts w:ascii="Arial" w:hAnsi="Arial" w:cs="Arial"/>
          <w:i/>
          <w:iCs/>
          <w:sz w:val="24"/>
          <w:szCs w:val="24"/>
        </w:rPr>
        <w:t>Licensee</w:t>
      </w:r>
      <w:r w:rsidRPr="007772EC">
        <w:rPr>
          <w:rFonts w:ascii="Arial" w:hAnsi="Arial" w:cs="Arial"/>
          <w:sz w:val="24"/>
          <w:szCs w:val="24"/>
        </w:rPr>
        <w:t xml:space="preserve"> other than the </w:t>
      </w:r>
      <w:r w:rsidR="00C14108" w:rsidRPr="007772EC">
        <w:rPr>
          <w:rFonts w:ascii="Arial" w:hAnsi="Arial" w:cs="Arial"/>
          <w:i/>
          <w:sz w:val="24"/>
          <w:szCs w:val="24"/>
        </w:rPr>
        <w:t>ISOP</w:t>
      </w:r>
      <w:r w:rsidRPr="007772EC">
        <w:rPr>
          <w:rFonts w:ascii="Arial" w:hAnsi="Arial" w:cs="Arial"/>
          <w:sz w:val="24"/>
          <w:szCs w:val="24"/>
        </w:rPr>
        <w:t>.</w:t>
      </w:r>
      <w:r w:rsidR="006B0EA2" w:rsidRPr="007772EC">
        <w:rPr>
          <w:rFonts w:ascii="Arial" w:hAnsi="Arial" w:cs="Arial"/>
          <w:sz w:val="24"/>
          <w:szCs w:val="24"/>
        </w:rPr>
        <w:t xml:space="preserve"> </w:t>
      </w:r>
    </w:p>
    <w:p w14:paraId="2F642A7D" w14:textId="77777777" w:rsidR="006B0EA2" w:rsidRDefault="006B0EA2" w:rsidP="002F0C12">
      <w:pPr>
        <w:widowControl/>
        <w:tabs>
          <w:tab w:val="left" w:pos="1701"/>
        </w:tabs>
        <w:ind w:left="1701" w:hanging="708"/>
        <w:rPr>
          <w:rFonts w:ascii="Arial" w:hAnsi="Arial" w:cs="Arial"/>
          <w:sz w:val="21"/>
          <w:szCs w:val="21"/>
        </w:rPr>
      </w:pPr>
    </w:p>
    <w:p w14:paraId="2F891539" w14:textId="08DFB7EB" w:rsidR="009C1403" w:rsidRPr="00F4569A" w:rsidRDefault="00842DB1" w:rsidP="007772EC">
      <w:pPr>
        <w:pStyle w:val="ListParagraph"/>
        <w:numPr>
          <w:ilvl w:val="0"/>
          <w:numId w:val="105"/>
        </w:numPr>
        <w:ind w:left="851" w:hanging="851"/>
        <w:rPr>
          <w:rFonts w:ascii="Arial" w:hAnsi="Arial" w:cs="Arial"/>
          <w:b/>
          <w:i/>
          <w:sz w:val="28"/>
          <w:szCs w:val="28"/>
        </w:rPr>
      </w:pPr>
      <w:r w:rsidRPr="007772EC">
        <w:rPr>
          <w:rFonts w:ascii="Arial" w:hAnsi="Arial" w:cs="Arial"/>
          <w:b/>
          <w:bCs/>
          <w:sz w:val="28"/>
          <w:szCs w:val="28"/>
        </w:rPr>
        <w:t xml:space="preserve">Generation connection Criteria Applicable to the Onshore </w:t>
      </w:r>
      <w:r w:rsidR="00C6386D" w:rsidRPr="00F4569A">
        <w:rPr>
          <w:rFonts w:ascii="Arial" w:hAnsi="Arial" w:cs="Arial"/>
          <w:b/>
          <w:i/>
          <w:sz w:val="28"/>
          <w:szCs w:val="28"/>
        </w:rPr>
        <w:lastRenderedPageBreak/>
        <w:t>Transmission System</w:t>
      </w:r>
    </w:p>
    <w:p w14:paraId="4CEAEB2F" w14:textId="6B90607A" w:rsidR="009C1403" w:rsidRDefault="00C6386D" w:rsidP="007772EC">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
      <w:r>
        <w:rPr>
          <w:rFonts w:ascii="Arial" w:hAnsi="Arial" w:cs="Arial"/>
          <w:sz w:val="24"/>
          <w:szCs w:val="24"/>
        </w:rPr>
        <w:tab/>
        <w:t>2.1</w:t>
      </w:r>
      <w:r>
        <w:rPr>
          <w:rFonts w:ascii="Arial" w:hAnsi="Arial" w:cs="Arial"/>
          <w:sz w:val="24"/>
          <w:szCs w:val="24"/>
        </w:rPr>
        <w:tab/>
      </w:r>
      <w:r w:rsidR="00167161">
        <w:rPr>
          <w:rFonts w:ascii="Arial" w:hAnsi="Arial" w:cs="Arial"/>
          <w:sz w:val="24"/>
          <w:szCs w:val="24"/>
        </w:rPr>
        <w:tab/>
      </w:r>
      <w:r>
        <w:rPr>
          <w:rFonts w:ascii="Arial" w:hAnsi="Arial" w:cs="Arial"/>
          <w:sz w:val="24"/>
          <w:szCs w:val="24"/>
        </w:rPr>
        <w:t>This section presents the planning criteria applicable to the connection of one</w:t>
      </w:r>
      <w:r w:rsidR="00167161">
        <w:rPr>
          <w:rFonts w:ascii="Arial" w:hAnsi="Arial" w:cs="Arial"/>
          <w:sz w:val="24"/>
          <w:szCs w:val="24"/>
        </w:rPr>
        <w:t xml:space="preserve"> </w:t>
      </w: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0DAC1FC3" w14:textId="580E8F6B" w:rsidR="009C1403" w:rsidRDefault="00C6386D" w:rsidP="007772EC">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
      <w:r>
        <w:rPr>
          <w:rFonts w:ascii="Arial" w:hAnsi="Arial" w:cs="Arial"/>
          <w:spacing w:val="-1"/>
          <w:sz w:val="24"/>
          <w:szCs w:val="24"/>
        </w:rPr>
        <w:tab/>
        <w:t>2.2</w:t>
      </w:r>
      <w:r>
        <w:rPr>
          <w:rFonts w:ascii="Arial" w:hAnsi="Arial" w:cs="Arial"/>
          <w:spacing w:val="-1"/>
          <w:sz w:val="24"/>
          <w:szCs w:val="24"/>
        </w:rPr>
        <w:tab/>
      </w:r>
      <w:r w:rsidR="00167161">
        <w:rPr>
          <w:rFonts w:ascii="Arial" w:hAnsi="Arial" w:cs="Arial"/>
          <w:spacing w:val="-1"/>
          <w:sz w:val="24"/>
          <w:szCs w:val="24"/>
        </w:rPr>
        <w:tab/>
      </w:r>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r w:rsidR="00167161">
        <w:rPr>
          <w:rFonts w:ascii="Arial" w:hAnsi="Arial" w:cs="Arial"/>
          <w:spacing w:val="-1"/>
          <w:sz w:val="24"/>
          <w:szCs w:val="24"/>
        </w:rPr>
        <w:t xml:space="preserve"> </w:t>
      </w:r>
      <w:r>
        <w:rPr>
          <w:rFonts w:ascii="Arial" w:hAnsi="Arial" w:cs="Arial"/>
          <w:sz w:val="24"/>
          <w:szCs w:val="24"/>
        </w:rPr>
        <w:t>3 and/or Section 4 also apply, those criteria must also be met.</w:t>
      </w:r>
    </w:p>
    <w:p w14:paraId="229C8583" w14:textId="117093D1" w:rsidR="009C1403" w:rsidRDefault="00C6386D" w:rsidP="007772EC">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
      <w:r>
        <w:rPr>
          <w:rFonts w:ascii="Arial" w:hAnsi="Arial" w:cs="Arial"/>
          <w:sz w:val="24"/>
          <w:szCs w:val="24"/>
        </w:rPr>
        <w:tab/>
        <w:t>2.3</w:t>
      </w:r>
      <w:r>
        <w:rPr>
          <w:rFonts w:ascii="Arial" w:hAnsi="Arial" w:cs="Arial"/>
          <w:sz w:val="24"/>
          <w:szCs w:val="24"/>
        </w:rPr>
        <w:tab/>
      </w:r>
      <w:r w:rsidR="00167161">
        <w:rPr>
          <w:rFonts w:ascii="Arial" w:hAnsi="Arial" w:cs="Arial"/>
          <w:sz w:val="24"/>
          <w:szCs w:val="24"/>
        </w:rPr>
        <w:tab/>
      </w:r>
      <w:r>
        <w:rPr>
          <w:rFonts w:ascii="Arial" w:hAnsi="Arial" w:cs="Arial"/>
          <w:sz w:val="24"/>
          <w:szCs w:val="24"/>
        </w:rPr>
        <w:t>In planning generation connections, this Standard is met if the connection</w:t>
      </w:r>
      <w:r w:rsidR="00167161">
        <w:rPr>
          <w:rFonts w:ascii="Arial" w:hAnsi="Arial" w:cs="Arial"/>
          <w:sz w:val="24"/>
          <w:szCs w:val="24"/>
        </w:rPr>
        <w:t xml:space="preserve"> </w:t>
      </w:r>
      <w:r>
        <w:rPr>
          <w:rFonts w:ascii="Arial" w:hAnsi="Arial" w:cs="Arial"/>
          <w:spacing w:val="-3"/>
          <w:sz w:val="24"/>
          <w:szCs w:val="24"/>
        </w:rPr>
        <w:t>design either:</w:t>
      </w:r>
    </w:p>
    <w:p w14:paraId="69BAC648" w14:textId="22574E3D" w:rsidR="009C1403" w:rsidRDefault="00C6386D" w:rsidP="007772EC">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r>
      <w:r w:rsidR="00B00265">
        <w:rPr>
          <w:rFonts w:ascii="Arial" w:hAnsi="Arial" w:cs="Arial"/>
          <w:spacing w:val="-2"/>
          <w:sz w:val="24"/>
          <w:szCs w:val="24"/>
        </w:rPr>
        <w:tab/>
      </w:r>
      <w:r>
        <w:rPr>
          <w:rFonts w:ascii="Arial" w:hAnsi="Arial" w:cs="Arial"/>
          <w:spacing w:val="-2"/>
          <w:sz w:val="24"/>
          <w:szCs w:val="24"/>
        </w:rPr>
        <w:t>satisfies the deterministic criteria detailed in paragraphs 2.5 to 2.13; or</w:t>
      </w:r>
    </w:p>
    <w:p w14:paraId="3D55B43D" w14:textId="26E362BD" w:rsidR="009C1403" w:rsidRDefault="00C6386D" w:rsidP="007772EC">
      <w:pPr>
        <w:kinsoku w:val="0"/>
        <w:overflowPunct w:val="0"/>
        <w:autoSpaceDE/>
        <w:autoSpaceDN/>
        <w:adjustRightInd/>
        <w:spacing w:before="324" w:line="271" w:lineRule="exact"/>
        <w:ind w:left="1701" w:hanging="851"/>
        <w:jc w:val="both"/>
        <w:textAlignment w:val="baseline"/>
        <w:rPr>
          <w:rFonts w:ascii="Arial" w:hAnsi="Arial" w:cs="Arial"/>
          <w:sz w:val="24"/>
          <w:szCs w:val="24"/>
        </w:rPr>
      </w:pPr>
      <w:r>
        <w:rPr>
          <w:rFonts w:ascii="Arial" w:hAnsi="Arial" w:cs="Arial"/>
          <w:sz w:val="24"/>
          <w:szCs w:val="24"/>
        </w:rPr>
        <w:t>2.3.2</w:t>
      </w:r>
      <w:r w:rsidR="00B00265">
        <w:rPr>
          <w:rFonts w:ascii="Arial" w:hAnsi="Arial" w:cs="Arial"/>
          <w:sz w:val="24"/>
          <w:szCs w:val="24"/>
        </w:rPr>
        <w:tab/>
      </w:r>
      <w:r>
        <w:rPr>
          <w:rFonts w:ascii="Arial" w:hAnsi="Arial" w:cs="Arial"/>
          <w:sz w:val="24"/>
          <w:szCs w:val="24"/>
        </w:rPr>
        <w:t>varies from the design necessary to meet paragraph 2.3.1 above in a manner which satisfies the conditions detailed in paragraphs 2.15 to 2.18.</w:t>
      </w:r>
    </w:p>
    <w:p w14:paraId="6EC1791F" w14:textId="48BF6774" w:rsidR="009C1403" w:rsidRDefault="00C6386D" w:rsidP="007772EC">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
      <w:r>
        <w:rPr>
          <w:rFonts w:ascii="Arial" w:hAnsi="Arial" w:cs="Arial"/>
          <w:spacing w:val="-1"/>
          <w:sz w:val="24"/>
          <w:szCs w:val="24"/>
        </w:rPr>
        <w:tab/>
        <w:t>2.4</w:t>
      </w:r>
      <w:r>
        <w:rPr>
          <w:rFonts w:ascii="Arial" w:hAnsi="Arial" w:cs="Arial"/>
          <w:spacing w:val="-1"/>
          <w:sz w:val="24"/>
          <w:szCs w:val="24"/>
        </w:rPr>
        <w:tab/>
      </w:r>
      <w:r w:rsidR="00B42B79">
        <w:rPr>
          <w:rFonts w:ascii="Arial" w:hAnsi="Arial" w:cs="Arial"/>
          <w:spacing w:val="-1"/>
          <w:sz w:val="24"/>
          <w:szCs w:val="24"/>
        </w:rPr>
        <w:tab/>
      </w:r>
      <w:r>
        <w:rPr>
          <w:rFonts w:ascii="Arial" w:hAnsi="Arial" w:cs="Arial"/>
          <w:spacing w:val="-1"/>
          <w:sz w:val="24"/>
          <w:szCs w:val="24"/>
        </w:rPr>
        <w:t>It is permissible to design to standards higher than those set out in paragraphs</w:t>
      </w:r>
      <w:r w:rsidR="00B42B79">
        <w:rPr>
          <w:rFonts w:ascii="Arial" w:hAnsi="Arial" w:cs="Arial"/>
          <w:spacing w:val="-1"/>
          <w:sz w:val="24"/>
          <w:szCs w:val="24"/>
        </w:rPr>
        <w:t xml:space="preserve"> </w:t>
      </w:r>
      <w:r>
        <w:rPr>
          <w:rFonts w:ascii="Arial" w:hAnsi="Arial" w:cs="Arial"/>
          <w:sz w:val="24"/>
          <w:szCs w:val="24"/>
        </w:rPr>
        <w:t xml:space="preserve">2.5 to 2.13 provided the higher standards can be economically justified. </w:t>
      </w:r>
      <w:r w:rsidR="00B42B79">
        <w:rPr>
          <w:rFonts w:ascii="Arial" w:hAnsi="Arial" w:cs="Arial"/>
          <w:sz w:val="24"/>
          <w:szCs w:val="24"/>
        </w:rPr>
        <w:t xml:space="preserve"> </w:t>
      </w:r>
      <w:r>
        <w:rPr>
          <w:rFonts w:ascii="Arial" w:hAnsi="Arial" w:cs="Arial"/>
          <w:sz w:val="24"/>
          <w:szCs w:val="24"/>
        </w:rPr>
        <w:t>Guidance on economic justification is given in Appendix G.</w:t>
      </w:r>
    </w:p>
    <w:p w14:paraId="0F507A40" w14:textId="77777777" w:rsidR="009C1403" w:rsidRDefault="00C6386D" w:rsidP="007772EC">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rsidP="007772EC">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rsidP="007772EC">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rsidP="007772EC">
      <w:pPr>
        <w:kinsoku w:val="0"/>
        <w:overflowPunct w:val="0"/>
        <w:autoSpaceDE/>
        <w:autoSpaceDN/>
        <w:adjustRightInd/>
        <w:spacing w:before="1" w:line="273" w:lineRule="exact"/>
        <w:ind w:left="851" w:hanging="851"/>
        <w:jc w:val="both"/>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rsidP="007772EC">
      <w:pPr>
        <w:kinsoku w:val="0"/>
        <w:overflowPunct w:val="0"/>
        <w:autoSpaceDE/>
        <w:autoSpaceDN/>
        <w:adjustRightInd/>
        <w:spacing w:before="335" w:line="273" w:lineRule="exact"/>
        <w:ind w:left="851" w:hanging="851"/>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rsidP="007772EC">
      <w:pPr>
        <w:kinsoku w:val="0"/>
        <w:overflowPunct w:val="0"/>
        <w:autoSpaceDE/>
        <w:autoSpaceDN/>
        <w:adjustRightInd/>
        <w:spacing w:before="330" w:line="273" w:lineRule="exact"/>
        <w:ind w:left="851" w:hanging="851"/>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rsidP="007772EC">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6AC7F157" w14:textId="202A7A75" w:rsidR="00F02CB3" w:rsidRDefault="00C6386D" w:rsidP="007772EC">
      <w:pPr>
        <w:kinsoku w:val="0"/>
        <w:overflowPunct w:val="0"/>
        <w:autoSpaceDE/>
        <w:autoSpaceDN/>
        <w:adjustRightInd/>
        <w:spacing w:line="274" w:lineRule="exact"/>
        <w:ind w:left="851" w:hanging="851"/>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r w:rsidR="00F02CB3">
        <w:rPr>
          <w:rFonts w:ascii="Arial" w:hAnsi="Arial" w:cs="Arial"/>
          <w:sz w:val="24"/>
          <w:szCs w:val="24"/>
        </w:rPr>
        <w:t xml:space="preserve"> </w:t>
      </w:r>
    </w:p>
    <w:p w14:paraId="1F1B1B20" w14:textId="77777777" w:rsidR="00F02CB3" w:rsidRDefault="00F02CB3"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p>
    <w:p w14:paraId="38AED6F2" w14:textId="049CD629" w:rsidR="00F02CB3" w:rsidRDefault="00B579FE"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sz w:val="24"/>
          <w:szCs w:val="24"/>
        </w:rPr>
        <w:t>2.6.1</w:t>
      </w:r>
      <w:r>
        <w:rPr>
          <w:rFonts w:ascii="Arial" w:hAnsi="Arial" w:cs="Arial"/>
          <w:sz w:val="24"/>
          <w:szCs w:val="24"/>
        </w:rPr>
        <w:tab/>
        <w:t xml:space="preserve">following a </w:t>
      </w:r>
      <w:r w:rsidRPr="007772EC">
        <w:rPr>
          <w:rFonts w:ascii="Arial" w:hAnsi="Arial" w:cs="Arial"/>
          <w:i/>
          <w:iCs/>
          <w:sz w:val="24"/>
          <w:szCs w:val="24"/>
        </w:rPr>
        <w:t xml:space="preserve">fault outage </w:t>
      </w:r>
      <w:r>
        <w:rPr>
          <w:rFonts w:ascii="Arial" w:hAnsi="Arial" w:cs="Arial"/>
          <w:sz w:val="24"/>
          <w:szCs w:val="24"/>
        </w:rPr>
        <w:t xml:space="preserve">of any single </w:t>
      </w:r>
      <w:r w:rsidRPr="007772EC">
        <w:rPr>
          <w:rFonts w:ascii="Arial" w:hAnsi="Arial" w:cs="Arial"/>
          <w:i/>
          <w:iCs/>
          <w:sz w:val="24"/>
          <w:szCs w:val="24"/>
        </w:rPr>
        <w:t>transmission circuit</w:t>
      </w:r>
      <w:r>
        <w:rPr>
          <w:rFonts w:ascii="Arial" w:hAnsi="Arial" w:cs="Arial"/>
          <w:sz w:val="24"/>
          <w:szCs w:val="24"/>
        </w:rPr>
        <w:t xml:space="preserve">, no </w:t>
      </w:r>
      <w:r w:rsidRPr="007772EC">
        <w:rPr>
          <w:rFonts w:ascii="Arial" w:hAnsi="Arial" w:cs="Arial"/>
          <w:i/>
          <w:iCs/>
          <w:sz w:val="24"/>
          <w:szCs w:val="24"/>
        </w:rPr>
        <w:t xml:space="preserve">loss of power infeed </w:t>
      </w:r>
      <w:r>
        <w:rPr>
          <w:rFonts w:ascii="Arial" w:hAnsi="Arial" w:cs="Arial"/>
          <w:sz w:val="24"/>
          <w:szCs w:val="24"/>
        </w:rPr>
        <w:t xml:space="preserve">shall occur; </w:t>
      </w:r>
    </w:p>
    <w:p w14:paraId="23B7CE22" w14:textId="5324B58D" w:rsidR="009C1403" w:rsidRDefault="00F02CB3" w:rsidP="007772EC">
      <w:pPr>
        <w:kinsoku w:val="0"/>
        <w:overflowPunct w:val="0"/>
        <w:autoSpaceDE/>
        <w:autoSpaceDN/>
        <w:adjustRightInd/>
        <w:spacing w:before="330" w:line="277" w:lineRule="exact"/>
        <w:ind w:left="851" w:hanging="851"/>
        <w:jc w:val="both"/>
        <w:textAlignment w:val="baseline"/>
        <w:rPr>
          <w:rFonts w:ascii="Arial" w:hAnsi="Arial" w:cs="Arial"/>
          <w:sz w:val="24"/>
          <w:szCs w:val="24"/>
        </w:rPr>
      </w:pPr>
      <w:r>
        <w:rPr>
          <w:sz w:val="24"/>
          <w:szCs w:val="24"/>
        </w:rPr>
        <w:t xml:space="preserve"> </w:t>
      </w:r>
      <w:r w:rsidR="00C6386D">
        <w:rPr>
          <w:rFonts w:ascii="Arial" w:hAnsi="Arial" w:cs="Arial"/>
          <w:sz w:val="24"/>
          <w:szCs w:val="24"/>
        </w:rPr>
        <w:t xml:space="preserve">2.6.2 following the </w:t>
      </w:r>
      <w:r w:rsidR="00C6386D">
        <w:rPr>
          <w:rFonts w:ascii="Arial" w:hAnsi="Arial" w:cs="Arial"/>
          <w:i/>
          <w:iCs/>
          <w:sz w:val="24"/>
          <w:szCs w:val="24"/>
        </w:rPr>
        <w:t xml:space="preserve">planned outage </w:t>
      </w:r>
      <w:r w:rsidR="00C6386D">
        <w:rPr>
          <w:rFonts w:ascii="Arial" w:hAnsi="Arial" w:cs="Arial"/>
          <w:sz w:val="24"/>
          <w:szCs w:val="24"/>
        </w:rPr>
        <w:t xml:space="preserve">of any single section of </w:t>
      </w:r>
      <w:r w:rsidR="00C6386D">
        <w:rPr>
          <w:rFonts w:ascii="Arial" w:hAnsi="Arial" w:cs="Arial"/>
          <w:i/>
          <w:iCs/>
          <w:sz w:val="24"/>
          <w:szCs w:val="24"/>
        </w:rPr>
        <w:t xml:space="preserve">busbar </w:t>
      </w:r>
      <w:r w:rsidR="00C6386D">
        <w:rPr>
          <w:rFonts w:ascii="Arial" w:hAnsi="Arial" w:cs="Arial"/>
          <w:sz w:val="24"/>
          <w:szCs w:val="24"/>
        </w:rPr>
        <w:t xml:space="preserve">or mesh corner, no </w:t>
      </w:r>
      <w:r w:rsidR="00C6386D">
        <w:rPr>
          <w:rFonts w:ascii="Arial" w:hAnsi="Arial" w:cs="Arial"/>
          <w:i/>
          <w:iCs/>
          <w:sz w:val="24"/>
          <w:szCs w:val="24"/>
        </w:rPr>
        <w:lastRenderedPageBreak/>
        <w:t xml:space="preserve">loss of power infeed </w:t>
      </w:r>
      <w:r w:rsidR="00C6386D">
        <w:rPr>
          <w:rFonts w:ascii="Arial" w:hAnsi="Arial" w:cs="Arial"/>
          <w:sz w:val="24"/>
          <w:szCs w:val="24"/>
        </w:rPr>
        <w:t>shall occur;</w:t>
      </w:r>
    </w:p>
    <w:p w14:paraId="5D6BB2D6" w14:textId="77777777" w:rsidR="009C1403" w:rsidRDefault="00C6386D" w:rsidP="007772EC">
      <w:pPr>
        <w:kinsoku w:val="0"/>
        <w:overflowPunct w:val="0"/>
        <w:autoSpaceDE/>
        <w:autoSpaceDN/>
        <w:adjustRightInd/>
        <w:spacing w:before="306" w:line="277" w:lineRule="exact"/>
        <w:ind w:left="851" w:hanging="851"/>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3E22AC2B" w:rsidR="009C1403" w:rsidRDefault="00C6386D" w:rsidP="007772EC">
      <w:pPr>
        <w:kinsoku w:val="0"/>
        <w:overflowPunct w:val="0"/>
        <w:autoSpaceDE/>
        <w:autoSpaceDN/>
        <w:adjustRightInd/>
        <w:spacing w:before="329" w:line="277" w:lineRule="exact"/>
        <w:ind w:left="851" w:hanging="851"/>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rsidP="007772EC">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rsidP="007772EC">
      <w:pPr>
        <w:kinsoku w:val="0"/>
        <w:overflowPunct w:val="0"/>
        <w:autoSpaceDE/>
        <w:autoSpaceDN/>
        <w:adjustRightInd/>
        <w:spacing w:before="318" w:line="277" w:lineRule="exact"/>
        <w:ind w:left="851" w:hanging="851"/>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rsidP="007772EC">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rsidP="007772EC">
      <w:pPr>
        <w:kinsoku w:val="0"/>
        <w:overflowPunct w:val="0"/>
        <w:autoSpaceDE/>
        <w:autoSpaceDN/>
        <w:adjustRightInd/>
        <w:spacing w:before="311" w:line="277" w:lineRule="exact"/>
        <w:ind w:left="851" w:hanging="851"/>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rsidP="007772EC">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
      <w:r>
        <w:rPr>
          <w:rFonts w:ascii="Arial" w:hAnsi="Arial" w:cs="Arial"/>
          <w:spacing w:val="21"/>
          <w:sz w:val="24"/>
          <w:szCs w:val="24"/>
        </w:rPr>
        <w:t>2.7.2 20km</w:t>
      </w:r>
      <w:r w:rsidR="00131B51">
        <w:rPr>
          <w:rFonts w:ascii="Arial" w:hAnsi="Arial" w:cs="Arial"/>
          <w:spacing w:val="21"/>
          <w:sz w:val="24"/>
          <w:szCs w:val="24"/>
        </w:rPr>
        <w:t>.</w:t>
      </w:r>
    </w:p>
    <w:p w14:paraId="1E87A57F" w14:textId="6FB4B11E" w:rsidR="005264CD" w:rsidRDefault="00C6386D" w:rsidP="005167BD">
      <w:pPr>
        <w:tabs>
          <w:tab w:val="left" w:pos="5386"/>
        </w:tabs>
        <w:kinsoku w:val="0"/>
        <w:overflowPunct w:val="0"/>
        <w:autoSpaceDE/>
        <w:autoSpaceDN/>
        <w:adjustRightInd/>
        <w:spacing w:before="133" w:line="465" w:lineRule="exact"/>
        <w:ind w:right="3672"/>
        <w:textAlignment w:val="baseline"/>
        <w:rPr>
          <w:rFonts w:ascii="Arial" w:hAnsi="Arial" w:cs="Arial"/>
          <w:b/>
          <w:bCs/>
          <w:sz w:val="24"/>
          <w:szCs w:val="24"/>
        </w:rPr>
      </w:pPr>
      <w:r>
        <w:rPr>
          <w:rFonts w:ascii="Arial" w:hAnsi="Arial" w:cs="Arial"/>
          <w:b/>
          <w:bCs/>
          <w:sz w:val="24"/>
          <w:szCs w:val="24"/>
        </w:rPr>
        <w:t xml:space="preserve"> </w:t>
      </w:r>
      <w:r w:rsidR="005264CD">
        <w:rPr>
          <w:rFonts w:ascii="Arial" w:hAnsi="Arial" w:cs="Arial"/>
          <w:b/>
          <w:bCs/>
          <w:sz w:val="24"/>
          <w:szCs w:val="24"/>
        </w:rPr>
        <w:t xml:space="preserve"> </w:t>
      </w:r>
    </w:p>
    <w:p w14:paraId="3FCE9E9C" w14:textId="3456F336" w:rsidR="005167BD" w:rsidRDefault="005167BD" w:rsidP="007772EC">
      <w:pPr>
        <w:kinsoku w:val="0"/>
        <w:overflowPunct w:val="0"/>
        <w:autoSpaceDE/>
        <w:autoSpaceDN/>
        <w:adjustRightInd/>
        <w:spacing w:before="133" w:line="465" w:lineRule="exact"/>
        <w:ind w:right="-14"/>
        <w:textAlignment w:val="baseline"/>
        <w:rPr>
          <w:rFonts w:ascii="Arial" w:hAnsi="Arial" w:cs="Arial"/>
          <w:sz w:val="24"/>
          <w:szCs w:val="24"/>
          <w:u w:val="single"/>
        </w:rPr>
      </w:pPr>
      <w:r>
        <w:rPr>
          <w:rFonts w:ascii="Arial" w:hAnsi="Arial" w:cs="Arial"/>
          <w:b/>
          <w:bCs/>
          <w:sz w:val="24"/>
          <w:szCs w:val="24"/>
        </w:rPr>
        <w:t>Generation Connection Capacity Requirements</w:t>
      </w:r>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1D7325CD" w14:textId="7B90FB7B" w:rsidR="009C1403" w:rsidRDefault="001C7E59" w:rsidP="007772EC">
      <w:pPr>
        <w:widowControl/>
        <w:rPr>
          <w:rFonts w:ascii="Arial" w:hAnsi="Arial" w:cs="Arial"/>
          <w:sz w:val="24"/>
          <w:szCs w:val="24"/>
        </w:rPr>
      </w:pPr>
      <w:r>
        <w:rPr>
          <w:sz w:val="24"/>
          <w:szCs w:val="24"/>
        </w:rPr>
        <w:t xml:space="preserve"> </w:t>
      </w:r>
      <w:r w:rsidR="00C6386D">
        <w:rPr>
          <w:rFonts w:ascii="Arial" w:hAnsi="Arial" w:cs="Arial"/>
          <w:sz w:val="24"/>
          <w:szCs w:val="24"/>
        </w:rPr>
        <w:t xml:space="preserve">2.8.2 the reactive power output of the </w:t>
      </w:r>
      <w:r w:rsidR="00C6386D">
        <w:rPr>
          <w:rFonts w:ascii="Arial" w:hAnsi="Arial" w:cs="Arial"/>
          <w:i/>
          <w:iCs/>
          <w:sz w:val="24"/>
          <w:szCs w:val="24"/>
        </w:rPr>
        <w:t xml:space="preserve">power station </w:t>
      </w:r>
      <w:r w:rsidR="00C6386D">
        <w:rPr>
          <w:rFonts w:ascii="Arial" w:hAnsi="Arial" w:cs="Arial"/>
          <w:sz w:val="24"/>
          <w:szCs w:val="24"/>
        </w:rPr>
        <w:t xml:space="preserve">shall be set to the full leading or lagging output that corresponds to an active power output equal to </w:t>
      </w:r>
      <w:r w:rsidR="00C6386D">
        <w:rPr>
          <w:rFonts w:ascii="Arial" w:hAnsi="Arial" w:cs="Arial"/>
          <w:i/>
          <w:iCs/>
          <w:sz w:val="24"/>
          <w:szCs w:val="24"/>
        </w:rPr>
        <w:t xml:space="preserve">registered capacity, </w:t>
      </w:r>
      <w:r w:rsidR="00C6386D">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1A7AF81"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rsidP="007772EC">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2704BDF2" w14:textId="77777777" w:rsidR="00744F27" w:rsidRDefault="00744F27">
      <w:pPr>
        <w:kinsoku w:val="0"/>
        <w:overflowPunct w:val="0"/>
        <w:autoSpaceDE/>
        <w:autoSpaceDN/>
        <w:adjustRightInd/>
        <w:spacing w:before="23" w:line="280" w:lineRule="exact"/>
        <w:ind w:left="792"/>
        <w:textAlignment w:val="baseline"/>
        <w:rPr>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r>
        <w:rPr>
          <w:rFonts w:ascii="Arial" w:hAnsi="Arial" w:cs="Arial"/>
          <w:i/>
          <w:iCs/>
          <w:sz w:val="24"/>
          <w:szCs w:val="24"/>
        </w:rPr>
        <w:lastRenderedPageBreak/>
        <w:t>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123A1ABA"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0612CCB0" w14:textId="77777777" w:rsidR="000D1825" w:rsidRDefault="000D1825" w:rsidP="000D1825">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29C1737E"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677C50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1B97A2A9"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5013BF9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1488BB34"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8CD204F" w14:textId="218D7AB0" w:rsidR="00744F27" w:rsidRDefault="00744F27" w:rsidP="00744F27">
      <w:pPr>
        <w:widowControl/>
        <w:rPr>
          <w:rFonts w:ascii="Arial" w:hAnsi="Arial" w:cs="Arial"/>
          <w:spacing w:val="-2"/>
          <w:sz w:val="24"/>
          <w:szCs w:val="24"/>
        </w:rPr>
      </w:pPr>
      <w:r>
        <w:rPr>
          <w:sz w:val="24"/>
          <w:szCs w:val="24"/>
        </w:rPr>
        <w:t xml:space="preserve"> </w:t>
      </w:r>
    </w:p>
    <w:p w14:paraId="7FFCDFA0" w14:textId="5FB6D024" w:rsidR="009C1403" w:rsidRDefault="00C6386D" w:rsidP="007772EC">
      <w:pPr>
        <w:widowControl/>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lastRenderedPageBreak/>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4BA86A35"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4B126EDF" w14:textId="43DE0E31"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r w:rsidR="007E6B84">
        <w:rPr>
          <w:rFonts w:ascii="Arial" w:hAnsi="Arial" w:cs="Arial"/>
          <w:spacing w:val="-1"/>
          <w:sz w:val="24"/>
          <w:szCs w:val="24"/>
        </w:rPr>
        <w:t xml:space="preserve"> </w:t>
      </w: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7772EC">
        <w:rPr>
          <w:rFonts w:ascii="Arial" w:hAnsi="Arial" w:cs="Arial"/>
          <w:b/>
          <w:spacing w:val="-3"/>
          <w:sz w:val="28"/>
          <w:szCs w:val="28"/>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lastRenderedPageBreak/>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r w:rsidR="00273F6E" w:rsidRPr="007772EC">
        <w:rPr>
          <w:rFonts w:ascii="Arial" w:hAnsi="Arial" w:cs="Arial"/>
          <w:sz w:val="24"/>
          <w:szCs w:val="24"/>
        </w:rPr>
        <w:t>.</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lastRenderedPageBreak/>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r w:rsidR="00503CE5">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38D35846" w:rsidR="009C1403" w:rsidRDefault="00C6386D" w:rsidP="007772EC">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
      <w:r>
        <w:rPr>
          <w:rFonts w:ascii="Arial" w:hAnsi="Arial" w:cs="Arial"/>
          <w:spacing w:val="9"/>
          <w:sz w:val="24"/>
          <w:szCs w:val="24"/>
        </w:rPr>
        <w:t>3.8.3</w:t>
      </w:r>
      <w:r w:rsidR="001837C1">
        <w:rPr>
          <w:rFonts w:ascii="Arial" w:hAnsi="Arial" w:cs="Arial"/>
          <w:spacing w:val="9"/>
          <w:sz w:val="24"/>
          <w:szCs w:val="24"/>
        </w:rPr>
        <w:tab/>
      </w:r>
      <w:r>
        <w:rPr>
          <w:rFonts w:ascii="Arial" w:hAnsi="Arial" w:cs="Arial"/>
          <w:i/>
          <w:iCs/>
          <w:spacing w:val="9"/>
          <w:sz w:val="24"/>
          <w:szCs w:val="24"/>
        </w:rPr>
        <w:t>system instability</w:t>
      </w:r>
      <w:r w:rsidR="00CA2CD4">
        <w:rPr>
          <w:rFonts w:ascii="Arial" w:hAnsi="Arial" w:cs="Arial"/>
          <w:i/>
          <w:iCs/>
          <w:spacing w:val="9"/>
          <w:sz w:val="24"/>
          <w:szCs w:val="24"/>
        </w:rPr>
        <w:t>.</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5527E1F0" w14:textId="12724C55" w:rsidR="002A3E60" w:rsidRDefault="002A3E60" w:rsidP="002A3E60">
      <w:pPr>
        <w:widowControl/>
        <w:rPr>
          <w:rFonts w:ascii="Arial" w:hAnsi="Arial" w:cs="Arial"/>
          <w:spacing w:val="9"/>
          <w:sz w:val="24"/>
          <w:szCs w:val="24"/>
        </w:rPr>
      </w:pPr>
      <w:r>
        <w:rPr>
          <w:sz w:val="24"/>
          <w:szCs w:val="24"/>
        </w:rPr>
        <w:t xml:space="preserve"> </w:t>
      </w:r>
    </w:p>
    <w:p w14:paraId="3EC55AAC" w14:textId="4990DAD4" w:rsidR="009C1403" w:rsidRDefault="00C6386D" w:rsidP="007772EC">
      <w:pPr>
        <w:widowControl/>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r w:rsidR="00CA2CD4">
        <w:rPr>
          <w:rFonts w:ascii="Arial" w:hAnsi="Arial" w:cs="Arial"/>
          <w:i/>
          <w:iCs/>
          <w:spacing w:val="9"/>
          <w:sz w:val="24"/>
          <w:szCs w:val="24"/>
        </w:rPr>
        <w:t>.</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w:t>
      </w:r>
      <w:r>
        <w:rPr>
          <w:rFonts w:ascii="Arial" w:hAnsi="Arial" w:cs="Arial"/>
          <w:sz w:val="24"/>
          <w:szCs w:val="24"/>
        </w:rPr>
        <w:lastRenderedPageBreak/>
        <w:t xml:space="preserve">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r w:rsidR="00353751">
        <w:rPr>
          <w:rFonts w:ascii="Arial" w:hAnsi="Arial" w:cs="Arial"/>
          <w:i/>
          <w:iCs/>
          <w:spacing w:val="4"/>
          <w:sz w:val="24"/>
          <w:szCs w:val="24"/>
        </w:rPr>
        <w:t>.</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sidR="00353751">
        <w:rPr>
          <w:rFonts w:ascii="Arial" w:hAnsi="Arial" w:cs="Arial"/>
          <w:i/>
          <w:iCs/>
          <w:sz w:val="24"/>
          <w:szCs w:val="24"/>
        </w:rPr>
        <w:t>.</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lastRenderedPageBreak/>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5DFA34E2"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r w:rsidR="00C72086">
        <w:rPr>
          <w:rFonts w:ascii="Arial" w:hAnsi="Arial" w:cs="Arial"/>
          <w:sz w:val="16"/>
          <w:szCs w:val="16"/>
        </w:rPr>
        <w:t>.</w:t>
      </w:r>
    </w:p>
    <w:p w14:paraId="1F9C17BB" w14:textId="6A2E9B82" w:rsidR="002A3E60"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r w:rsidR="00C72086">
        <w:rPr>
          <w:rFonts w:ascii="Arial" w:hAnsi="Arial" w:cs="Arial"/>
          <w:sz w:val="16"/>
          <w:szCs w:val="16"/>
        </w:rPr>
        <w:t>.</w:t>
      </w:r>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r w:rsidR="00C72086">
        <w:rPr>
          <w:rFonts w:ascii="Arial" w:hAnsi="Arial" w:cs="Arial"/>
          <w:sz w:val="16"/>
          <w:szCs w:val="16"/>
        </w:rPr>
        <w:t>.</w:t>
      </w:r>
      <w:r w:rsidR="002A3E60">
        <w:rPr>
          <w:rFonts w:ascii="Arial" w:hAnsi="Arial" w:cs="Arial"/>
          <w:sz w:val="16"/>
          <w:szCs w:val="16"/>
        </w:rPr>
        <w:t xml:space="preserve"> </w:t>
      </w: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w:t>
      </w:r>
      <w:r>
        <w:rPr>
          <w:rFonts w:ascii="Arial" w:hAnsi="Arial" w:cs="Arial"/>
          <w:spacing w:val="-3"/>
          <w:sz w:val="24"/>
          <w:szCs w:val="24"/>
        </w:rPr>
        <w:lastRenderedPageBreak/>
        <w:t xml:space="preserve">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r w:rsidR="00C72086">
        <w:rPr>
          <w:rFonts w:ascii="Arial" w:hAnsi="Arial" w:cs="Arial"/>
          <w:sz w:val="24"/>
          <w:szCs w:val="24"/>
        </w:rPr>
        <w:t>.</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6BEC71BB" w14:textId="34223331" w:rsidR="009C1403" w:rsidRDefault="00C6386D" w:rsidP="007772EC">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r w:rsidR="002A3E60">
        <w:rPr>
          <w:rFonts w:ascii="Arial" w:hAnsi="Arial" w:cs="Arial"/>
          <w:spacing w:val="-2"/>
          <w:sz w:val="24"/>
          <w:szCs w:val="24"/>
        </w:rPr>
        <w:t xml:space="preserve"> </w:t>
      </w: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lastRenderedPageBreak/>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2A95F0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r w:rsidR="00E85922">
        <w:rPr>
          <w:rFonts w:ascii="Arial" w:hAnsi="Arial" w:cs="Arial"/>
          <w:sz w:val="24"/>
          <w:szCs w:val="24"/>
        </w:rPr>
        <w:t xml:space="preserve">licence </w:t>
      </w:r>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59D9ECD5" w14:textId="2BAF785B" w:rsidR="002A3E60" w:rsidRDefault="002A3E60" w:rsidP="002A3E60">
      <w:pPr>
        <w:widowControl/>
        <w:rPr>
          <w:rFonts w:ascii="Arial" w:hAnsi="Arial" w:cs="Arial"/>
          <w:b/>
          <w:bCs/>
          <w:sz w:val="29"/>
          <w:szCs w:val="29"/>
        </w:rPr>
      </w:pPr>
      <w:r>
        <w:rPr>
          <w:sz w:val="24"/>
          <w:szCs w:val="24"/>
        </w:rPr>
        <w:t xml:space="preserve"> </w:t>
      </w:r>
    </w:p>
    <w:p w14:paraId="04706604" w14:textId="36D9BAA4" w:rsidR="009C1403" w:rsidRDefault="00C6386D" w:rsidP="007772EC">
      <w:pPr>
        <w:widowControl/>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lastRenderedPageBreak/>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lastRenderedPageBreak/>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38FC11E2" w14:textId="4D471F25" w:rsidR="00B908AC" w:rsidRDefault="00C6386D" w:rsidP="00B908AC">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z w:val="24"/>
          <w:szCs w:val="24"/>
        </w:rPr>
        <w:t xml:space="preserve">4.6.7 </w:t>
      </w:r>
      <w:r w:rsidR="00B908AC">
        <w:rPr>
          <w:rFonts w:ascii="Arial" w:hAnsi="Arial" w:cs="Arial"/>
          <w:spacing w:val="-1"/>
          <w:sz w:val="24"/>
          <w:szCs w:val="24"/>
        </w:rPr>
        <w:t>there shall not be any of the following:</w:t>
      </w:r>
    </w:p>
    <w:p w14:paraId="3EC52223" w14:textId="28FF81CC"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124FD42F"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7E44539B" w14:textId="77777777" w:rsidR="002A3E60" w:rsidRDefault="002A3E60">
      <w:pPr>
        <w:kinsoku w:val="0"/>
        <w:overflowPunct w:val="0"/>
        <w:autoSpaceDE/>
        <w:autoSpaceDN/>
        <w:adjustRightInd/>
        <w:spacing w:before="30" w:line="273" w:lineRule="exact"/>
        <w:ind w:left="1584" w:right="144" w:hanging="720"/>
        <w:textAlignment w:val="baseline"/>
        <w:rPr>
          <w:rFonts w:ascii="Arial" w:hAnsi="Arial" w:cs="Arial"/>
          <w:sz w:val="24"/>
          <w:szCs w:val="24"/>
        </w:rPr>
      </w:pPr>
    </w:p>
    <w:p w14:paraId="3DD2BF6E" w14:textId="61BF3FA8"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5F5678AE"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365A7ACC"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r w:rsidR="00C72086">
        <w:rPr>
          <w:rFonts w:ascii="Arial" w:hAnsi="Arial" w:cs="Arial"/>
          <w:i/>
          <w:iCs/>
          <w:spacing w:val="-1"/>
          <w:sz w:val="24"/>
          <w:szCs w:val="24"/>
        </w:rPr>
        <w:t>,</w:t>
      </w:r>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w:t>
      </w:r>
      <w:r>
        <w:rPr>
          <w:rFonts w:ascii="Arial" w:hAnsi="Arial" w:cs="Arial"/>
          <w:sz w:val="24"/>
          <w:szCs w:val="24"/>
        </w:rPr>
        <w:lastRenderedPageBreak/>
        <w:t xml:space="preserve">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6765453A" w14:textId="5309F4D8" w:rsidR="002A3E60" w:rsidRDefault="002A3E60" w:rsidP="002A3E60">
      <w:pPr>
        <w:widowControl/>
        <w:rPr>
          <w:rFonts w:ascii="Arial" w:hAnsi="Arial" w:cs="Arial"/>
          <w:b/>
          <w:bCs/>
          <w:sz w:val="24"/>
          <w:szCs w:val="24"/>
        </w:rPr>
      </w:pPr>
      <w:r>
        <w:rPr>
          <w:sz w:val="24"/>
          <w:szCs w:val="24"/>
        </w:rPr>
        <w:t xml:space="preserve"> </w:t>
      </w:r>
    </w:p>
    <w:p w14:paraId="14ADE657" w14:textId="1280846F" w:rsidR="009C1403" w:rsidRDefault="00C6386D" w:rsidP="007772EC">
      <w:pPr>
        <w:widowControl/>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111C633E"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1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rsidP="00D6532B">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rsidP="00D6532B">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rsidP="00D6532B">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rsidP="00D6532B">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rsidP="00D6532B">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5CB2C4C9"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sidR="00CE1780">
        <w:rPr>
          <w:rFonts w:ascii="Arial" w:hAnsi="Arial" w:cs="Arial"/>
          <w:sz w:val="24"/>
          <w:szCs w:val="24"/>
        </w:rPr>
        <w:t xml:space="preserve"> </w:t>
      </w:r>
      <w:r>
        <w:rPr>
          <w:rFonts w:ascii="Arial" w:hAnsi="Arial" w:cs="Arial"/>
          <w:sz w:val="24"/>
          <w:szCs w:val="24"/>
        </w:rPr>
        <w:t xml:space="preserve">a </w:t>
      </w:r>
      <w:r>
        <w:rPr>
          <w:rFonts w:ascii="Arial" w:hAnsi="Arial" w:cs="Arial"/>
          <w:i/>
          <w:iCs/>
          <w:sz w:val="24"/>
          <w:szCs w:val="24"/>
        </w:rPr>
        <w:t>double circuit overhead line</w:t>
      </w:r>
      <w:r>
        <w:rPr>
          <w:rFonts w:ascii="Arial" w:hAnsi="Arial" w:cs="Arial"/>
          <w:sz w:val="24"/>
          <w:szCs w:val="24"/>
        </w:rPr>
        <w:t>; or</w:t>
      </w:r>
    </w:p>
    <w:p w14:paraId="4BA1AEAB" w14:textId="7E06284C" w:rsidR="00282756"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C93B44" w:rsidR="009C1403" w:rsidRDefault="00C6386D" w:rsidP="00430032">
      <w:pPr>
        <w:kinsoku w:val="0"/>
        <w:overflowPunct w:val="0"/>
        <w:autoSpaceDE/>
        <w:autoSpaceDN/>
        <w:adjustRightInd/>
        <w:spacing w:line="475" w:lineRule="exact"/>
        <w:ind w:left="862" w:right="2517"/>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w:t>
      </w:r>
      <w:r>
        <w:rPr>
          <w:rFonts w:ascii="Arial" w:hAnsi="Arial" w:cs="Arial"/>
          <w:sz w:val="24"/>
          <w:szCs w:val="24"/>
        </w:rPr>
        <w:lastRenderedPageBreak/>
        <w:t xml:space="preserve">5.3.4 </w:t>
      </w:r>
      <w:r>
        <w:rPr>
          <w:rFonts w:ascii="Arial" w:hAnsi="Arial" w:cs="Arial"/>
          <w:i/>
          <w:iCs/>
          <w:sz w:val="24"/>
          <w:szCs w:val="24"/>
        </w:rPr>
        <w:t>unacceptable frequency conditions</w:t>
      </w:r>
      <w:r>
        <w:rPr>
          <w:rFonts w:ascii="Arial" w:hAnsi="Arial" w:cs="Arial"/>
          <w:sz w:val="24"/>
          <w:szCs w:val="24"/>
        </w:rPr>
        <w:t>;</w:t>
      </w:r>
    </w:p>
    <w:p w14:paraId="4DDADA51" w14:textId="427AA60C"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0A1E7121" w:rsidR="009C1403" w:rsidRDefault="00C6386D" w:rsidP="00FC365B">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6033914E" w:rsidR="009C1403" w:rsidRDefault="00C6386D" w:rsidP="00FC365B">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rsidP="00D6532B">
      <w:pPr>
        <w:tabs>
          <w:tab w:val="left" w:pos="720"/>
        </w:tabs>
        <w:kinsoku w:val="0"/>
        <w:overflowPunct w:val="0"/>
        <w:autoSpaceDE/>
        <w:autoSpaceDN/>
        <w:adjustRightInd/>
        <w:spacing w:before="207" w:after="100" w:afterAutospacing="1" w:line="0" w:lineRule="atLeas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rsidP="00D6532B">
      <w:pPr>
        <w:kinsoku w:val="0"/>
        <w:overflowPunct w:val="0"/>
        <w:autoSpaceDE/>
        <w:autoSpaceDN/>
        <w:adjustRightInd/>
        <w:spacing w:before="1" w:after="100" w:afterAutospacing="1" w:line="0" w:lineRule="atLeas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rsidP="00D6532B">
      <w:pPr>
        <w:tabs>
          <w:tab w:val="left" w:pos="1584"/>
        </w:tabs>
        <w:kinsoku w:val="0"/>
        <w:overflowPunct w:val="0"/>
        <w:autoSpaceDE/>
        <w:autoSpaceDN/>
        <w:adjustRightInd/>
        <w:spacing w:before="207" w:after="100" w:afterAutospacing="1" w:line="0" w:lineRule="atLeas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16DC8EE" w14:textId="088872F4" w:rsidR="0047260B" w:rsidRDefault="00C6386D" w:rsidP="00D6532B">
      <w:pPr>
        <w:kinsoku w:val="0"/>
        <w:overflowPunct w:val="0"/>
        <w:autoSpaceDE/>
        <w:autoSpaceDN/>
        <w:adjustRightInd/>
        <w:spacing w:after="100" w:afterAutospacing="1" w:line="0" w:lineRule="atLeas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82CA402"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3C1C559B"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225E5B78" w:rsidR="009C1403" w:rsidRDefault="00C6386D" w:rsidP="00D6532B">
      <w:pPr>
        <w:kinsoku w:val="0"/>
        <w:overflowPunct w:val="0"/>
        <w:autoSpaceDE/>
        <w:autoSpaceDN/>
        <w:adjustRightInd/>
        <w:spacing w:after="100" w:afterAutospacing="1" w:line="0" w:lineRule="atLeas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lastRenderedPageBreak/>
        <w:t>Notes</w:t>
      </w: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63B78521" w14:textId="31A515BF" w:rsidR="001B5FDC" w:rsidRDefault="00C6386D" w:rsidP="00FC1198">
      <w:pPr>
        <w:kinsoku w:val="0"/>
        <w:overflowPunct w:val="0"/>
        <w:autoSpaceDE/>
        <w:autoSpaceDN/>
        <w:adjustRightInd/>
        <w:spacing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B103B2B" w:rsidR="009C1403" w:rsidRDefault="00C6386D" w:rsidP="0006682C">
      <w:pPr>
        <w:kinsoku w:val="0"/>
        <w:overflowPunct w:val="0"/>
        <w:autoSpaceDE/>
        <w:autoSpaceDN/>
        <w:adjustRightInd/>
        <w:ind w:left="862"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487BCEAC"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5498FC2A"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4A94F079"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45DB210A"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45A486EF" w:rsidR="009C1403" w:rsidRDefault="00C6386D" w:rsidP="007772EC">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C14108" w:rsidRPr="00C14108">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2D7C2CBC" w14:textId="2663F9FB" w:rsidR="009C1403" w:rsidRDefault="00C6386D" w:rsidP="007772EC">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
      <w:r>
        <w:rPr>
          <w:rFonts w:ascii="Arial" w:hAnsi="Arial" w:cs="Arial"/>
          <w:sz w:val="24"/>
          <w:szCs w:val="24"/>
        </w:rPr>
        <w:t>5.7</w:t>
      </w:r>
      <w:r>
        <w:rPr>
          <w:rFonts w:ascii="Arial" w:hAnsi="Arial" w:cs="Arial"/>
          <w:sz w:val="24"/>
          <w:szCs w:val="24"/>
        </w:rPr>
        <w:tab/>
        <w:t>In the case that neither of the conditions in paragraphs 5.5.1 and 5.5.2 is met,</w:t>
      </w:r>
      <w:r w:rsidR="00B10814">
        <w:rPr>
          <w:rFonts w:ascii="Arial" w:hAnsi="Arial" w:cs="Arial"/>
          <w:sz w:val="24"/>
          <w:szCs w:val="24"/>
        </w:rPr>
        <w:t xml:space="preserve"> </w:t>
      </w: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r w:rsidR="001F0989">
        <w:rPr>
          <w:rFonts w:ascii="Arial" w:hAnsi="Arial" w:cs="Arial"/>
          <w:sz w:val="24"/>
          <w:szCs w:val="24"/>
        </w:rPr>
        <w:t xml:space="preserve"> </w:t>
      </w:r>
      <w:r>
        <w:rPr>
          <w:rFonts w:ascii="Arial" w:hAnsi="Arial" w:cs="Arial"/>
          <w:sz w:val="24"/>
          <w:szCs w:val="24"/>
        </w:rPr>
        <w:t>requirement for demand reduction; however, this will not be used as a method</w:t>
      </w:r>
      <w:r w:rsidR="00EB65AC">
        <w:rPr>
          <w:rFonts w:ascii="Arial" w:hAnsi="Arial" w:cs="Arial"/>
          <w:sz w:val="24"/>
          <w:szCs w:val="24"/>
        </w:rPr>
        <w:t xml:space="preserve"> </w:t>
      </w: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w:t>
      </w:r>
      <w:r>
        <w:rPr>
          <w:rFonts w:ascii="Arial" w:hAnsi="Arial" w:cs="Arial"/>
          <w:i/>
          <w:iCs/>
          <w:sz w:val="24"/>
          <w:szCs w:val="24"/>
        </w:rPr>
        <w:lastRenderedPageBreak/>
        <w:t xml:space="preserve">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1BFD21D"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C14108" w:rsidRPr="00C14108">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BF2BF92" w14:textId="3A8F8D40" w:rsidR="009C1403" w:rsidRDefault="00C6386D" w:rsidP="007772EC">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r w:rsidR="00EB65AC">
        <w:rPr>
          <w:rFonts w:ascii="Arial" w:hAnsi="Arial" w:cs="Arial"/>
          <w:i/>
          <w:iCs/>
          <w:sz w:val="24"/>
          <w:szCs w:val="24"/>
        </w:rPr>
        <w:t xml:space="preserve"> </w:t>
      </w: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5748FB1F"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71A650B0"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17"/>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240"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257" type="#_x0000_t202" style="position:absolute;left:0;text-align:left;margin-left:64.1pt;margin-top:71.1pt;width:468pt;height:17.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CD1+mZ+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18"/>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19"/>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20"/>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2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rsidTr="00FA087D">
        <w:trPr>
          <w:trHeight w:hRule="exact" w:val="1104"/>
        </w:trPr>
        <w:tc>
          <w:tcPr>
            <w:tcW w:w="5597" w:type="dxa"/>
            <w:tcBorders>
              <w:top w:val="single" w:sz="7" w:space="0" w:color="auto"/>
              <w:left w:val="single" w:sz="7" w:space="0" w:color="auto"/>
              <w:bottom w:val="single" w:sz="7" w:space="0" w:color="auto"/>
              <w:right w:val="single" w:sz="7" w:space="0" w:color="auto"/>
            </w:tcBorders>
          </w:tcPr>
          <w:p w14:paraId="1FDA3A0B" w14:textId="1BDBAC48" w:rsidR="009C1403" w:rsidRDefault="000C6292" w:rsidP="00C73A38">
            <w:pPr>
              <w:numPr>
                <w:ilvl w:val="0"/>
                <w:numId w:val="16"/>
              </w:numPr>
              <w:tabs>
                <w:tab w:val="right" w:pos="5400"/>
              </w:tabs>
              <w:kinsoku w:val="0"/>
              <w:overflowPunct w:val="0"/>
              <w:autoSpaceDE/>
              <w:autoSpaceDN/>
              <w:adjustRightInd/>
              <w:spacing w:line="273" w:lineRule="exact"/>
              <w:ind w:right="180"/>
              <w:textAlignment w:val="baseline"/>
              <w:rPr>
                <w:rFonts w:ascii="Arial" w:hAnsi="Arial" w:cs="Arial"/>
                <w:b/>
                <w:bCs/>
                <w:i/>
                <w:iCs/>
                <w:spacing w:val="-3"/>
                <w:sz w:val="24"/>
                <w:szCs w:val="24"/>
              </w:rPr>
            </w:pPr>
            <w:r w:rsidRPr="000C6292">
              <w:rPr>
                <w:rFonts w:ascii="Arial" w:hAnsi="Arial" w:cs="Arial"/>
                <w:spacing w:val="-3"/>
                <w:sz w:val="24"/>
                <w:szCs w:val="24"/>
              </w:rPr>
              <w:t>In planning timescales, following a</w:t>
            </w:r>
            <w:r w:rsidRPr="000C6292">
              <w:rPr>
                <w:rFonts w:ascii="Arial" w:hAnsi="Arial" w:cs="Arial"/>
                <w:i/>
                <w:iCs/>
                <w:spacing w:val="-3"/>
                <w:sz w:val="24"/>
                <w:szCs w:val="24"/>
              </w:rPr>
              <w:t xml:space="preserve"> fault outage </w:t>
            </w:r>
            <w:r w:rsidRPr="000C6292">
              <w:rPr>
                <w:rFonts w:ascii="Arial" w:hAnsi="Arial" w:cs="Arial"/>
                <w:spacing w:val="-3"/>
                <w:sz w:val="24"/>
                <w:szCs w:val="24"/>
              </w:rPr>
              <w:t>of a</w:t>
            </w:r>
            <w:r w:rsidRPr="000C6292">
              <w:rPr>
                <w:rFonts w:ascii="Arial" w:hAnsi="Arial" w:cs="Arial"/>
                <w:i/>
                <w:iCs/>
                <w:spacing w:val="-3"/>
                <w:sz w:val="24"/>
                <w:szCs w:val="24"/>
              </w:rPr>
              <w:t xml:space="preserve"> double circuit supergrid </w:t>
            </w:r>
            <w:r w:rsidRPr="000C6292">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22"/>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rsidTr="003A41F9">
        <w:trPr>
          <w:trHeight w:hRule="exact" w:val="1312"/>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277B0AFA"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rsidTr="007F2E8D">
        <w:trPr>
          <w:trHeight w:hRule="exact" w:val="1512"/>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Pr="00FD32A5"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sidRPr="00FD32A5">
              <w:rPr>
                <w:rFonts w:ascii="Arial" w:hAnsi="Arial" w:cs="Arial"/>
                <w:sz w:val="24"/>
                <w:szCs w:val="24"/>
              </w:rPr>
              <w:t>9.</w:t>
            </w:r>
            <w:r w:rsidRPr="00FD32A5">
              <w:rPr>
                <w:rFonts w:ascii="Arial" w:hAnsi="Arial" w:cs="Arial"/>
                <w:sz w:val="24"/>
                <w:szCs w:val="24"/>
              </w:rPr>
              <w:tab/>
              <w:t xml:space="preserve">Following a </w:t>
            </w:r>
            <w:r w:rsidRPr="00FD32A5">
              <w:rPr>
                <w:rFonts w:ascii="Arial" w:hAnsi="Arial" w:cs="Arial"/>
                <w:i/>
                <w:iCs/>
                <w:sz w:val="24"/>
                <w:szCs w:val="24"/>
              </w:rPr>
              <w:t xml:space="preserve">secured event </w:t>
            </w:r>
            <w:r w:rsidRPr="00FD32A5">
              <w:rPr>
                <w:rFonts w:ascii="Arial" w:hAnsi="Arial" w:cs="Arial"/>
                <w:sz w:val="24"/>
                <w:szCs w:val="24"/>
              </w:rPr>
              <w:t>involving loss of a</w:t>
            </w:r>
          </w:p>
          <w:p w14:paraId="4C554020" w14:textId="2D1B03E0" w:rsidR="009C1403" w:rsidRPr="00FD32A5"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sidRPr="006A2068">
              <w:rPr>
                <w:rFonts w:ascii="Arial" w:hAnsi="Arial" w:cs="Arial"/>
                <w:sz w:val="24"/>
                <w:szCs w:val="24"/>
              </w:rPr>
              <w:t>double circuit transmission overhead line</w:t>
            </w:r>
            <w:r w:rsidRPr="00FD32A5">
              <w:rPr>
                <w:rFonts w:ascii="Arial" w:hAnsi="Arial" w:cs="Arial"/>
                <w:sz w:val="24"/>
                <w:szCs w:val="24"/>
              </w:rPr>
              <w:t xml:space="preserve">, and one or more </w:t>
            </w:r>
            <w:r w:rsidRPr="00FD32A5">
              <w:rPr>
                <w:rFonts w:ascii="Arial" w:hAnsi="Arial" w:cs="Arial"/>
                <w:i/>
                <w:iCs/>
                <w:sz w:val="24"/>
                <w:szCs w:val="24"/>
              </w:rPr>
              <w:t xml:space="preserve">supergrid </w:t>
            </w:r>
            <w:r w:rsidRPr="00FD32A5">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rsidTr="007F2E8D">
        <w:trPr>
          <w:cantSplit/>
          <w:trHeight w:hRule="exact" w:val="1259"/>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rsidTr="007F2E8D">
        <w:trPr>
          <w:trHeight w:hRule="exact" w:val="1220"/>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rsidP="007F2E8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0A0DE14C" w:rsidR="009C1403" w:rsidRDefault="00C6386D" w:rsidP="007F2E8D">
            <w:pPr>
              <w:tabs>
                <w:tab w:val="left" w:pos="1368"/>
                <w:tab w:val="left" w:pos="2376"/>
                <w:tab w:val="left" w:pos="3888"/>
                <w:tab w:val="right" w:pos="5472"/>
              </w:tabs>
              <w:kinsoku w:val="0"/>
              <w:overflowPunct w:val="0"/>
              <w:autoSpaceDE/>
              <w:autoSpaceDN/>
              <w:adjustRightInd/>
              <w:spacing w:before="7" w:after="131" w:line="269" w:lineRule="exact"/>
              <w:ind w:left="504" w:right="108"/>
              <w:textAlignment w:val="baseline"/>
              <w:rPr>
                <w:rFonts w:ascii="Arial" w:hAnsi="Arial" w:cs="Arial"/>
                <w:b/>
                <w:bCs/>
                <w:i/>
                <w:iCs/>
                <w:sz w:val="24"/>
                <w:szCs w:val="24"/>
              </w:rPr>
            </w:pPr>
            <w:r w:rsidRPr="00331D6C">
              <w:rPr>
                <w:rFonts w:ascii="Arial" w:hAnsi="Arial" w:cs="Arial"/>
                <w:i/>
                <w:iCs/>
                <w:sz w:val="24"/>
                <w:szCs w:val="24"/>
              </w:rPr>
              <w:t>double</w:t>
            </w:r>
            <w:r w:rsidRPr="00331D6C">
              <w:rPr>
                <w:rFonts w:ascii="Arial" w:hAnsi="Arial" w:cs="Arial"/>
                <w:i/>
                <w:iCs/>
                <w:sz w:val="24"/>
                <w:szCs w:val="24"/>
              </w:rPr>
              <w:tab/>
              <w:t>circuit</w:t>
            </w:r>
            <w:r w:rsidRPr="00331D6C">
              <w:rPr>
                <w:rFonts w:ascii="Arial" w:hAnsi="Arial" w:cs="Arial"/>
                <w:i/>
                <w:iCs/>
                <w:sz w:val="24"/>
                <w:szCs w:val="24"/>
              </w:rPr>
              <w:tab/>
            </w:r>
            <w:r w:rsidRPr="00667556">
              <w:rPr>
                <w:rFonts w:ascii="Arial" w:hAnsi="Arial" w:cs="Arial"/>
                <w:sz w:val="24"/>
                <w:szCs w:val="24"/>
              </w:rPr>
              <w:t>transmission</w:t>
            </w:r>
            <w:r w:rsidRPr="00667556">
              <w:rPr>
                <w:rFonts w:ascii="Arial" w:hAnsi="Arial" w:cs="Arial"/>
                <w:sz w:val="24"/>
                <w:szCs w:val="24"/>
              </w:rPr>
              <w:tab/>
              <w:t>overhead</w:t>
            </w:r>
            <w:r w:rsidRPr="00667556">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 xml:space="preserve">11. Operationally, the -6% requirement may be relaxed to -12% at a site or sites with a combined </w:t>
      </w:r>
      <w:r>
        <w:rPr>
          <w:rFonts w:ascii="Arial" w:hAnsi="Arial" w:cs="Arial"/>
          <w:sz w:val="21"/>
          <w:szCs w:val="21"/>
        </w:rPr>
        <w:lastRenderedPageBreak/>
        <w:t>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23"/>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12. In planning timescales, for demand groups with aggregate demand less than 1500MW, this criterion applies to any demand left connected post-fault. Operationally, this criterion only applies for demand groups with aggregate demand greater than 1500MW.</w:t>
      </w:r>
    </w:p>
    <w:p w14:paraId="4D553C2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1E87BAE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0B6568F1" w14:textId="59F170F8"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241"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258" type="#_x0000_t202" style="position:absolute;margin-left:71.95pt;margin-top:107.65pt;width:418.35pt;height:287.65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2Hapmf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26"/>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7772EC">
        <w:rPr>
          <w:rFonts w:ascii="Arial" w:hAnsi="Arial" w:cs="Arial"/>
          <w:sz w:val="24"/>
          <w:szCs w:val="24"/>
        </w:rPr>
        <w:t xml:space="preserve">the full </w:t>
      </w:r>
      <w:r w:rsidRPr="007772EC">
        <w:rPr>
          <w:rFonts w:ascii="Arial" w:hAnsi="Arial" w:cs="Arial"/>
          <w:i/>
          <w:sz w:val="24"/>
          <w:szCs w:val="24"/>
        </w:rPr>
        <w:t>normal infeed loss risk</w:t>
      </w:r>
      <w:r w:rsidRPr="007772EC">
        <w:rPr>
          <w:rFonts w:ascii="Arial" w:hAnsi="Arial" w:cs="Arial"/>
          <w:sz w:val="24"/>
          <w:szCs w:val="24"/>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63643486"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del w:id="0" w:author="Steve Baker (NESO)" w:date="2025-04-16T16:53:00Z" w16du:dateUtc="2025-04-16T15:53:00Z">
        <w:r w:rsidDel="00B032E4">
          <w:rPr>
            <w:rFonts w:ascii="Arial" w:hAnsi="Arial" w:cs="Arial"/>
            <w:i/>
            <w:iCs/>
            <w:sz w:val="24"/>
            <w:szCs w:val="24"/>
          </w:rPr>
          <w:delText xml:space="preserve">normal </w:delText>
        </w:r>
      </w:del>
      <w:ins w:id="1" w:author="Steve Baker (NESO)" w:date="2025-04-16T16:53:00Z" w16du:dateUtc="2025-04-16T15:53:00Z">
        <w:r w:rsidR="00B032E4">
          <w:rPr>
            <w:rFonts w:ascii="Arial" w:hAnsi="Arial" w:cs="Arial"/>
            <w:i/>
            <w:iCs/>
            <w:sz w:val="24"/>
            <w:szCs w:val="24"/>
          </w:rPr>
          <w:t xml:space="preserve">infrequent </w:t>
        </w:r>
      </w:ins>
      <w:r>
        <w:rPr>
          <w:rFonts w:ascii="Arial" w:hAnsi="Arial" w:cs="Arial"/>
          <w:i/>
          <w:iCs/>
          <w:sz w:val="24"/>
          <w:szCs w:val="24"/>
        </w:rPr>
        <w:t>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6D0BEA1F"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C7C2215"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27"/>
          <w:pgSz w:w="11904" w:h="16834"/>
          <w:pgMar w:top="1420" w:right="1398" w:bottom="508" w:left="1446" w:header="720" w:footer="720" w:gutter="0"/>
          <w:cols w:space="720"/>
          <w:noEndnote/>
        </w:sectPr>
      </w:pPr>
    </w:p>
    <w:p w14:paraId="2413CAD4" w14:textId="3F3DDCDD"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of a</w:t>
      </w:r>
      <w:r w:rsidR="00112840">
        <w:rPr>
          <w:rFonts w:ascii="Arial" w:hAnsi="Arial" w:cs="Arial"/>
          <w:sz w:val="24"/>
          <w:szCs w:val="24"/>
        </w:rPr>
        <w:t xml:space="preserve">  single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during a </w:t>
      </w:r>
      <w:r w:rsidR="00112840">
        <w:rPr>
          <w:rFonts w:ascii="Arial" w:hAnsi="Arial" w:cs="Arial"/>
          <w:i/>
          <w:iCs/>
          <w:sz w:val="24"/>
          <w:szCs w:val="24"/>
        </w:rPr>
        <w:t xml:space="preserve">planned outage </w:t>
      </w:r>
      <w:r w:rsidR="00112840">
        <w:rPr>
          <w:rFonts w:ascii="Arial" w:hAnsi="Arial" w:cs="Arial"/>
          <w:sz w:val="24"/>
          <w:szCs w:val="24"/>
        </w:rPr>
        <w:t xml:space="preserve">of another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the further </w:t>
      </w:r>
      <w:r w:rsidR="00112840">
        <w:rPr>
          <w:rFonts w:ascii="Arial" w:hAnsi="Arial" w:cs="Arial"/>
          <w:i/>
          <w:iCs/>
          <w:sz w:val="24"/>
          <w:szCs w:val="24"/>
        </w:rPr>
        <w:t xml:space="preserve">loss of power infeed </w:t>
      </w:r>
      <w:r w:rsidR="00112840">
        <w:rPr>
          <w:rFonts w:ascii="Arial" w:hAnsi="Arial" w:cs="Arial"/>
          <w:sz w:val="24"/>
          <w:szCs w:val="24"/>
        </w:rPr>
        <w:t xml:space="preserve">shall not exceed the </w:t>
      </w:r>
      <w:r w:rsidR="00112840">
        <w:rPr>
          <w:rFonts w:ascii="Arial" w:hAnsi="Arial" w:cs="Arial"/>
          <w:i/>
          <w:iCs/>
          <w:sz w:val="24"/>
          <w:szCs w:val="24"/>
        </w:rPr>
        <w:t>infrequent infeed loss risk</w:t>
      </w:r>
      <w:r>
        <w:rPr>
          <w:rFonts w:ascii="Arial" w:hAnsi="Arial" w:cs="Arial"/>
          <w:sz w:val="24"/>
          <w:szCs w:val="24"/>
        </w:rPr>
        <w:t xml:space="preserve">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277"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8"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259" type="#_x0000_t202" style="position:absolute;left:0;text-align:left;margin-left:83.75pt;margin-top:5.45pt;width:108pt;height:5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9"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260" type="#_x0000_t202" style="position:absolute;left:0;text-align:left;margin-left:307.5pt;margin-top:13.2pt;width:99pt;height:5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w:t>
      </w:r>
      <w:r>
        <w:rPr>
          <w:rFonts w:ascii="Arial" w:hAnsi="Arial" w:cs="Arial"/>
          <w:i/>
          <w:iCs/>
          <w:spacing w:val="-3"/>
          <w:sz w:val="24"/>
          <w:szCs w:val="24"/>
        </w:rPr>
        <w:lastRenderedPageBreak/>
        <w:t xml:space="preserve">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671E1F56"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ins w:id="2" w:author="Steve Baker (NESO)" w:date="2025-04-16T16:54:00Z" w16du:dateUtc="2025-04-16T15:54:00Z">
        <w:r w:rsidR="00F56235">
          <w:rPr>
            <w:rFonts w:ascii="Arial" w:hAnsi="Arial" w:cs="Arial"/>
            <w:i/>
            <w:iCs/>
            <w:sz w:val="24"/>
            <w:szCs w:val="24"/>
          </w:rPr>
          <w:t>infrequent</w:t>
        </w:r>
      </w:ins>
      <w:del w:id="3" w:author="Steve Baker (NESO)" w:date="2025-04-16T16:54:00Z" w16du:dateUtc="2025-04-16T15:54:00Z">
        <w:r w:rsidDel="00F56235">
          <w:rPr>
            <w:rFonts w:ascii="Arial" w:hAnsi="Arial" w:cs="Arial"/>
            <w:i/>
            <w:iCs/>
            <w:sz w:val="24"/>
            <w:szCs w:val="24"/>
          </w:rPr>
          <w:delText>normal</w:delText>
        </w:r>
      </w:del>
      <w:r>
        <w:rPr>
          <w:rFonts w:ascii="Arial" w:hAnsi="Arial" w:cs="Arial"/>
          <w:i/>
          <w:iCs/>
          <w:sz w:val="24"/>
          <w:szCs w:val="24"/>
        </w:rPr>
        <w:t xml:space="preserve"> infeed loss risk</w:t>
      </w:r>
      <w:r>
        <w:rPr>
          <w:rFonts w:ascii="Arial" w:hAnsi="Arial" w:cs="Arial"/>
          <w:sz w:val="24"/>
          <w:szCs w:val="24"/>
        </w:rPr>
        <w:t>;</w:t>
      </w:r>
    </w:p>
    <w:p w14:paraId="75A393C6" w14:textId="75E78C38"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lastRenderedPageBreak/>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w:t>
      </w:r>
      <w:r>
        <w:rPr>
          <w:rFonts w:ascii="Arial" w:hAnsi="Arial" w:cs="Arial"/>
          <w:sz w:val="24"/>
          <w:szCs w:val="24"/>
        </w:rPr>
        <w:lastRenderedPageBreak/>
        <w:t>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1FEF07C4" w14:textId="010937A9"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lastRenderedPageBreak/>
        <w:t>And in all cases other than specified in 7.15.1 and 7.15.2 above:</w:t>
      </w: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rsidP="007772EC">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
      <w:r>
        <w:rPr>
          <w:rFonts w:ascii="Arial" w:hAnsi="Arial" w:cs="Arial"/>
          <w:sz w:val="24"/>
          <w:szCs w:val="24"/>
        </w:rPr>
        <w:t xml:space="preserve">7.15.4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59A8FC19" w:rsidR="009C1403" w:rsidRDefault="00C6386D" w:rsidP="007772EC">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
      <w:r>
        <w:rPr>
          <w:rFonts w:ascii="Arial" w:hAnsi="Arial" w:cs="Arial"/>
          <w:sz w:val="24"/>
          <w:szCs w:val="24"/>
        </w:rPr>
        <w:t>7.15.5</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0B3B695B" w:rsidR="009C1403" w:rsidRDefault="00C6386D" w:rsidP="007772EC">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
      <w:r>
        <w:rPr>
          <w:rFonts w:ascii="Arial" w:hAnsi="Arial" w:cs="Arial"/>
          <w:sz w:val="24"/>
          <w:szCs w:val="24"/>
        </w:rPr>
        <w:t xml:space="preserve">7.15.6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62CDCDD9" w14:textId="252F7EDC" w:rsidR="00682ADA" w:rsidRDefault="00C6386D" w:rsidP="00682ADA">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z w:val="24"/>
          <w:szCs w:val="24"/>
        </w:rPr>
        <w:t xml:space="preserve">7.15.7 </w:t>
      </w:r>
      <w:r w:rsidR="00344A6C">
        <w:rPr>
          <w:rFonts w:ascii="Arial" w:hAnsi="Arial" w:cs="Arial"/>
          <w:sz w:val="24"/>
          <w:szCs w:val="24"/>
        </w:rPr>
        <w:tab/>
      </w:r>
      <w:r w:rsidR="00682ADA">
        <w:rPr>
          <w:rFonts w:ascii="Arial" w:hAnsi="Arial" w:cs="Arial"/>
          <w:spacing w:val="-1"/>
          <w:sz w:val="24"/>
          <w:szCs w:val="24"/>
        </w:rPr>
        <w:t>There shall not be any of the following:</w:t>
      </w:r>
    </w:p>
    <w:p w14:paraId="5A4F3D5B" w14:textId="4D94D673"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279A6EAB"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sidR="007B166B">
        <w:rPr>
          <w:rFonts w:ascii="Arial" w:hAnsi="Arial" w:cs="Arial"/>
          <w:spacing w:val="1"/>
          <w:sz w:val="24"/>
          <w:szCs w:val="24"/>
        </w:rPr>
        <w:t xml:space="preserve">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1EF63FC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6A1503D4"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525951FB"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r w:rsidR="007B166B">
        <w:rPr>
          <w:rFonts w:ascii="Arial" w:hAnsi="Arial" w:cs="Arial"/>
          <w:sz w:val="24"/>
          <w:szCs w:val="24"/>
        </w:rPr>
        <w:tab/>
      </w:r>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r w:rsidR="00151995">
        <w:rPr>
          <w:rFonts w:ascii="Arial" w:hAnsi="Arial" w:cs="Arial"/>
          <w:spacing w:val="-3"/>
          <w:sz w:val="24"/>
          <w:szCs w:val="24"/>
        </w:rPr>
        <w:tab/>
      </w:r>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5C4DCD96" w14:textId="3E6CCA7F" w:rsidR="009C1403" w:rsidRDefault="00C6386D" w:rsidP="00F24C3A">
      <w:pPr>
        <w:kinsoku w:val="0"/>
        <w:overflowPunct w:val="0"/>
        <w:autoSpaceDE/>
        <w:autoSpaceDN/>
        <w:adjustRightInd/>
        <w:spacing w:before="268" w:line="280" w:lineRule="exact"/>
        <w:ind w:left="720" w:right="72" w:hanging="720"/>
        <w:jc w:val="both"/>
        <w:textAlignment w:val="baseline"/>
        <w:rPr>
          <w:rFonts w:ascii="Arial" w:hAnsi="Arial" w:cs="Arial"/>
          <w:sz w:val="24"/>
          <w:szCs w:val="24"/>
        </w:rPr>
      </w:pPr>
      <w:r>
        <w:rPr>
          <w:rFonts w:ascii="Arial" w:hAnsi="Arial" w:cs="Arial"/>
          <w:spacing w:val="-2"/>
          <w:sz w:val="24"/>
          <w:szCs w:val="24"/>
        </w:rPr>
        <w:t xml:space="preserve">7.18 </w:t>
      </w:r>
      <w:r w:rsidR="00151995">
        <w:rPr>
          <w:rFonts w:ascii="Arial" w:hAnsi="Arial" w:cs="Arial"/>
          <w:spacing w:val="-2"/>
          <w:sz w:val="24"/>
          <w:szCs w:val="24"/>
        </w:rPr>
        <w:tab/>
      </w:r>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w:t>
      </w:r>
      <w:r>
        <w:rPr>
          <w:rFonts w:ascii="Arial" w:hAnsi="Arial" w:cs="Arial"/>
          <w:spacing w:val="-2"/>
          <w:sz w:val="24"/>
          <w:szCs w:val="24"/>
        </w:rPr>
        <w:lastRenderedPageBreak/>
        <w:t>suffice to meet the criteria in paragraph 7.17 provided that maintenance access</w:t>
      </w:r>
      <w:r w:rsidR="00F24C3A">
        <w:rPr>
          <w:rFonts w:ascii="Arial" w:hAnsi="Arial" w:cs="Arial"/>
          <w:spacing w:val="-2"/>
          <w:sz w:val="24"/>
          <w:szCs w:val="24"/>
        </w:rPr>
        <w:t xml:space="preserve"> </w:t>
      </w: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r w:rsidR="00151995">
        <w:rPr>
          <w:rFonts w:ascii="Arial" w:hAnsi="Arial" w:cs="Arial"/>
          <w:spacing w:val="-1"/>
          <w:sz w:val="24"/>
          <w:szCs w:val="24"/>
        </w:rPr>
        <w:tab/>
      </w:r>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r w:rsidR="00151995">
        <w:rPr>
          <w:rFonts w:ascii="Arial" w:hAnsi="Arial" w:cs="Arial"/>
          <w:sz w:val="24"/>
          <w:szCs w:val="24"/>
        </w:rPr>
        <w:tab/>
      </w:r>
      <w:r>
        <w:rPr>
          <w:rFonts w:ascii="Arial" w:hAnsi="Arial" w:cs="Arial"/>
          <w:sz w:val="24"/>
          <w:szCs w:val="24"/>
        </w:rPr>
        <w:t xml:space="preserve">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r w:rsidR="00151995">
        <w:rPr>
          <w:rFonts w:ascii="Arial" w:hAnsi="Arial" w:cs="Arial"/>
          <w:sz w:val="24"/>
          <w:szCs w:val="24"/>
        </w:rPr>
        <w:tab/>
      </w:r>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rsidP="007772EC">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
      <w:r>
        <w:rPr>
          <w:rFonts w:ascii="Arial" w:hAnsi="Arial" w:cs="Arial"/>
          <w:sz w:val="24"/>
          <w:szCs w:val="24"/>
        </w:rPr>
        <w:t xml:space="preserve">7.21.1 </w:t>
      </w:r>
      <w:r w:rsidR="00151995">
        <w:rPr>
          <w:rFonts w:ascii="Arial" w:hAnsi="Arial" w:cs="Arial"/>
          <w:sz w:val="24"/>
          <w:szCs w:val="24"/>
        </w:rPr>
        <w:tab/>
      </w:r>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r w:rsidR="00151995">
        <w:rPr>
          <w:rFonts w:ascii="Arial" w:hAnsi="Arial" w:cs="Arial"/>
          <w:sz w:val="24"/>
          <w:szCs w:val="24"/>
        </w:rPr>
        <w:tab/>
      </w:r>
      <w:r>
        <w:rPr>
          <w:rFonts w:ascii="Arial" w:hAnsi="Arial" w:cs="Arial"/>
          <w:sz w:val="24"/>
          <w:szCs w:val="24"/>
        </w:rPr>
        <w:t>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2281298F"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r w:rsidR="00151995">
        <w:rPr>
          <w:rFonts w:ascii="Arial" w:hAnsi="Arial" w:cs="Arial"/>
          <w:sz w:val="24"/>
          <w:szCs w:val="24"/>
        </w:rPr>
        <w:tab/>
      </w:r>
      <w:r>
        <w:rPr>
          <w:rFonts w:ascii="Arial" w:hAnsi="Arial" w:cs="Arial"/>
          <w:sz w:val="24"/>
          <w:szCs w:val="24"/>
        </w:rPr>
        <w:t xml:space="preserve">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lastRenderedPageBreak/>
        <w:t>.</w:t>
      </w:r>
    </w:p>
    <w:p w14:paraId="350E99F8" w14:textId="77777777" w:rsidR="009C1403" w:rsidRDefault="009C1403">
      <w:pPr>
        <w:widowControl/>
        <w:rPr>
          <w:sz w:val="24"/>
          <w:szCs w:val="24"/>
        </w:rPr>
      </w:pPr>
    </w:p>
    <w:p w14:paraId="28903081" w14:textId="3B9AE480" w:rsidR="009C1403" w:rsidRDefault="00B74FA8" w:rsidP="007772EC">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
      <w:r w:rsidRPr="007772EC">
        <w:rPr>
          <w:rFonts w:ascii="Arial" w:hAnsi="Arial" w:cs="Arial"/>
          <w:b/>
          <w:bCs/>
          <w:sz w:val="28"/>
          <w:szCs w:val="28"/>
        </w:rPr>
        <w:t>8</w:t>
      </w:r>
      <w:r w:rsidRPr="007772EC">
        <w:rPr>
          <w:rFonts w:ascii="Arial" w:hAnsi="Arial" w:cs="Arial"/>
          <w:b/>
          <w:bCs/>
          <w:sz w:val="28"/>
          <w:szCs w:val="28"/>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r w:rsidR="00C6386D">
        <w:rPr>
          <w:rFonts w:ascii="Arial" w:hAnsi="Arial" w:cs="Arial"/>
          <w:b/>
          <w:bCs/>
          <w:i/>
          <w:iCs/>
          <w:sz w:val="28"/>
          <w:szCs w:val="28"/>
        </w:rPr>
        <w:t>Transmission System</w:t>
      </w:r>
    </w:p>
    <w:p w14:paraId="54DD0467" w14:textId="0E892EA8" w:rsidR="009C1403" w:rsidRDefault="00C6386D" w:rsidP="007772EC">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r w:rsidR="00B74FA8">
        <w:rPr>
          <w:rFonts w:ascii="Arial" w:hAnsi="Arial" w:cs="Arial"/>
          <w:sz w:val="24"/>
          <w:szCs w:val="24"/>
        </w:rPr>
        <w:t xml:space="preserve"> </w:t>
      </w: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7455949D" w14:textId="3A52AE51" w:rsidR="009C1403" w:rsidRDefault="00C6386D" w:rsidP="007772EC">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r w:rsidR="00B74FA8">
        <w:rPr>
          <w:rFonts w:ascii="Arial" w:hAnsi="Arial" w:cs="Arial"/>
          <w:sz w:val="24"/>
          <w:szCs w:val="24"/>
        </w:rPr>
        <w:t xml:space="preserve"> </w:t>
      </w:r>
      <w:r>
        <w:rPr>
          <w:rFonts w:ascii="Arial" w:hAnsi="Arial" w:cs="Arial"/>
          <w:sz w:val="24"/>
          <w:szCs w:val="24"/>
        </w:rPr>
        <w:t>7 also apply, those criteria must also be met.</w:t>
      </w:r>
    </w:p>
    <w:p w14:paraId="554A4FF0" w14:textId="47E29516" w:rsidR="009C1403" w:rsidRDefault="00C6386D" w:rsidP="007772EC">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r w:rsidR="00B74FA8">
        <w:rPr>
          <w:rFonts w:ascii="Arial" w:hAnsi="Arial" w:cs="Arial"/>
          <w:sz w:val="24"/>
          <w:szCs w:val="24"/>
        </w:rPr>
        <w:t xml:space="preserve"> </w:t>
      </w:r>
      <w:r>
        <w:rPr>
          <w:rFonts w:ascii="Arial" w:hAnsi="Arial" w:cs="Arial"/>
          <w:spacing w:val="5"/>
          <w:sz w:val="24"/>
          <w:szCs w:val="24"/>
        </w:rPr>
        <w:t>either:</w:t>
      </w:r>
    </w:p>
    <w:p w14:paraId="740194A1" w14:textId="620AC135" w:rsidR="008D7967"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r w:rsidR="00B74FA8">
        <w:rPr>
          <w:rFonts w:ascii="Arial" w:hAnsi="Arial" w:cs="Arial"/>
          <w:spacing w:val="-1"/>
          <w:sz w:val="24"/>
          <w:szCs w:val="24"/>
        </w:rPr>
        <w:t xml:space="preserve"> </w:t>
      </w:r>
    </w:p>
    <w:p w14:paraId="0069677C" w14:textId="51A2F0B5" w:rsidR="009C1403"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
      <w:r>
        <w:rPr>
          <w:rFonts w:ascii="Arial" w:hAnsi="Arial" w:cs="Arial"/>
          <w:sz w:val="24"/>
          <w:szCs w:val="24"/>
        </w:rPr>
        <w:t>8.3.2</w:t>
      </w:r>
      <w:r w:rsidR="008D7967">
        <w:rPr>
          <w:rFonts w:ascii="Arial" w:hAnsi="Arial" w:cs="Arial"/>
          <w:sz w:val="24"/>
          <w:szCs w:val="24"/>
        </w:rPr>
        <w:tab/>
      </w:r>
      <w:r>
        <w:rPr>
          <w:rFonts w:ascii="Arial" w:hAnsi="Arial" w:cs="Arial"/>
          <w:sz w:val="24"/>
          <w:szCs w:val="24"/>
        </w:rPr>
        <w:t>varies from the design necessary to meet paragraph 8.3.1 above in a manner which satisfies the conditions detailed in paragraphs 8.12 to 8.15.</w:t>
      </w:r>
    </w:p>
    <w:p w14:paraId="17654892" w14:textId="1ABE8B64" w:rsidR="009C1403" w:rsidRDefault="00C6386D" w:rsidP="007772EC">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r w:rsidR="00B74FA8">
        <w:rPr>
          <w:rFonts w:ascii="Arial" w:hAnsi="Arial" w:cs="Arial"/>
          <w:sz w:val="24"/>
          <w:szCs w:val="24"/>
        </w:rPr>
        <w:t xml:space="preserve"> </w:t>
      </w: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341354C2" w14:textId="0019845B" w:rsidR="009C1403" w:rsidRDefault="00C6386D" w:rsidP="007772EC">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r w:rsidR="00B74FA8">
        <w:rPr>
          <w:rFonts w:ascii="Arial" w:hAnsi="Arial" w:cs="Arial"/>
          <w:spacing w:val="-1"/>
          <w:sz w:val="24"/>
          <w:szCs w:val="24"/>
        </w:rPr>
        <w:t xml:space="preserve"> </w:t>
      </w:r>
      <w:r>
        <w:rPr>
          <w:rFonts w:ascii="Arial" w:hAnsi="Arial" w:cs="Arial"/>
          <w:sz w:val="24"/>
          <w:szCs w:val="24"/>
        </w:rPr>
        <w:t>the criteria set out in paragraphs 8.6 to 8.10 under the following background conditions:</w:t>
      </w:r>
    </w:p>
    <w:p w14:paraId="047BBCE6" w14:textId="0F252898" w:rsidR="009C1403" w:rsidRDefault="00C6386D" w:rsidP="007772EC">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
      <w:r>
        <w:rPr>
          <w:rFonts w:ascii="Arial" w:hAnsi="Arial" w:cs="Arial"/>
          <w:spacing w:val="-4"/>
          <w:sz w:val="24"/>
          <w:szCs w:val="24"/>
        </w:rPr>
        <w:t>8.5.1</w:t>
      </w:r>
      <w:r w:rsidR="008D7967">
        <w:rPr>
          <w:rFonts w:ascii="Arial" w:hAnsi="Arial" w:cs="Arial"/>
          <w:spacing w:val="-4"/>
          <w:sz w:val="24"/>
          <w:szCs w:val="24"/>
        </w:rPr>
        <w:tab/>
      </w:r>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r w:rsidR="00B74FA8">
        <w:rPr>
          <w:rFonts w:ascii="Arial" w:hAnsi="Arial" w:cs="Arial"/>
          <w:i/>
          <w:iCs/>
          <w:spacing w:val="-4"/>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r w:rsidR="00B74FA8">
        <w:rPr>
          <w:rFonts w:ascii="Arial" w:hAnsi="Arial" w:cs="Arial"/>
          <w:sz w:val="24"/>
          <w:szCs w:val="24"/>
        </w:rPr>
        <w:t xml:space="preserve"> </w:t>
      </w:r>
    </w:p>
    <w:p w14:paraId="1D1B0FE0" w14:textId="28ACAD5B" w:rsidR="009C1403" w:rsidRDefault="00C6386D" w:rsidP="007772EC">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
      <w:r>
        <w:rPr>
          <w:rFonts w:ascii="Arial" w:hAnsi="Arial" w:cs="Arial"/>
          <w:sz w:val="24"/>
          <w:szCs w:val="24"/>
        </w:rPr>
        <w:t>8.5.2</w:t>
      </w:r>
      <w:r w:rsidR="008D7967">
        <w:rPr>
          <w:rFonts w:ascii="Arial" w:hAnsi="Arial" w:cs="Arial"/>
          <w:sz w:val="24"/>
          <w:szCs w:val="24"/>
        </w:rPr>
        <w:tab/>
      </w:r>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r w:rsidR="00B74FA8">
        <w:rPr>
          <w:rFonts w:ascii="Arial" w:hAnsi="Arial" w:cs="Arial"/>
          <w:i/>
          <w:iCs/>
          <w:sz w:val="24"/>
          <w:szCs w:val="24"/>
        </w:rPr>
        <w:t xml:space="preserve"> </w:t>
      </w:r>
      <w:r>
        <w:rPr>
          <w:rFonts w:ascii="Arial" w:hAnsi="Arial" w:cs="Arial"/>
          <w:sz w:val="24"/>
          <w:szCs w:val="24"/>
        </w:rPr>
        <w:t>using the appropriate method described in Appendix C.</w:t>
      </w:r>
    </w:p>
    <w:p w14:paraId="61685535" w14:textId="05F3FB14" w:rsidR="009C1403" w:rsidRDefault="00C6386D" w:rsidP="007772EC">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BF3E050"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r w:rsidR="00B74FA8">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rsidP="007772EC">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6B136A0" w14:textId="48941EB9" w:rsidR="009C1403" w:rsidRDefault="00C6386D" w:rsidP="007772EC">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r w:rsidR="00B74FA8">
        <w:rPr>
          <w:rFonts w:ascii="Arial" w:hAnsi="Arial" w:cs="Arial"/>
          <w:i/>
          <w:iCs/>
          <w:spacing w:val="-2"/>
          <w:sz w:val="24"/>
          <w:szCs w:val="24"/>
        </w:rPr>
        <w:t xml:space="preserve"> </w:t>
      </w:r>
      <w:r w:rsidR="00B74FA8">
        <w:rPr>
          <w:rFonts w:ascii="Arial" w:hAnsi="Arial" w:cs="Arial"/>
          <w:i/>
          <w:iCs/>
          <w:sz w:val="24"/>
          <w:szCs w:val="24"/>
        </w:rPr>
        <w:t xml:space="preserve"> </w:t>
      </w: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 xml:space="preserve">or mesh corner, there shall not be any of the </w:t>
      </w:r>
      <w:r>
        <w:rPr>
          <w:rFonts w:ascii="Arial" w:hAnsi="Arial" w:cs="Arial"/>
          <w:sz w:val="24"/>
          <w:szCs w:val="24"/>
        </w:rPr>
        <w:lastRenderedPageBreak/>
        <w:t>following:</w:t>
      </w:r>
    </w:p>
    <w:p w14:paraId="77381ADD" w14:textId="756B8362" w:rsidR="00AF62C4" w:rsidRDefault="00C6386D" w:rsidP="00AF62C4">
      <w:pPr>
        <w:kinsoku w:val="0"/>
        <w:overflowPunct w:val="0"/>
        <w:autoSpaceDE/>
        <w:autoSpaceDN/>
        <w:adjustRightInd/>
        <w:spacing w:before="2" w:line="480" w:lineRule="exact"/>
        <w:ind w:left="1560" w:right="360" w:hanging="851"/>
        <w:textAlignment w:val="baseline"/>
        <w:rPr>
          <w:rFonts w:ascii="Arial" w:hAnsi="Arial" w:cs="Arial"/>
          <w:sz w:val="24"/>
          <w:szCs w:val="24"/>
        </w:rPr>
      </w:pPr>
      <w:r>
        <w:rPr>
          <w:rFonts w:ascii="Arial" w:hAnsi="Arial" w:cs="Arial"/>
          <w:sz w:val="24"/>
          <w:szCs w:val="24"/>
        </w:rPr>
        <w:t>8.7.1</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w:t>
      </w:r>
    </w:p>
    <w:p w14:paraId="278950C6" w14:textId="5D7D8835" w:rsidR="009C1403" w:rsidRDefault="00C6386D" w:rsidP="007772EC">
      <w:pPr>
        <w:kinsoku w:val="0"/>
        <w:overflowPunct w:val="0"/>
        <w:autoSpaceDE/>
        <w:autoSpaceDN/>
        <w:adjustRightInd/>
        <w:spacing w:before="2" w:line="480" w:lineRule="exact"/>
        <w:ind w:left="1560" w:right="360" w:hanging="851"/>
        <w:textAlignment w:val="baseline"/>
        <w:rPr>
          <w:rFonts w:ascii="Arial" w:hAnsi="Arial" w:cs="Arial"/>
          <w:i/>
          <w:iCs/>
          <w:sz w:val="24"/>
          <w:szCs w:val="24"/>
        </w:rPr>
      </w:pPr>
      <w:r>
        <w:rPr>
          <w:rFonts w:ascii="Arial" w:hAnsi="Arial" w:cs="Arial"/>
          <w:sz w:val="24"/>
          <w:szCs w:val="24"/>
        </w:rPr>
        <w:t>8.7.2</w:t>
      </w:r>
      <w:r w:rsidR="00AF62C4">
        <w:rPr>
          <w:rFonts w:ascii="Arial" w:hAnsi="Arial" w:cs="Arial"/>
          <w:sz w:val="24"/>
          <w:szCs w:val="24"/>
        </w:rPr>
        <w:tab/>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33DF34D1" w:rsidR="009C1403" w:rsidRDefault="00C6386D" w:rsidP="007772EC">
      <w:pPr>
        <w:kinsoku w:val="0"/>
        <w:overflowPunct w:val="0"/>
        <w:autoSpaceDE/>
        <w:autoSpaceDN/>
        <w:adjustRightInd/>
        <w:spacing w:before="178" w:line="288" w:lineRule="exact"/>
        <w:ind w:left="1560" w:right="72" w:hanging="851"/>
        <w:textAlignment w:val="baseline"/>
        <w:rPr>
          <w:rFonts w:ascii="Arial" w:hAnsi="Arial" w:cs="Arial"/>
          <w:sz w:val="24"/>
          <w:szCs w:val="24"/>
        </w:rPr>
      </w:pPr>
      <w:r>
        <w:rPr>
          <w:rFonts w:ascii="Arial" w:hAnsi="Arial" w:cs="Arial"/>
          <w:sz w:val="24"/>
          <w:szCs w:val="24"/>
        </w:rPr>
        <w:t>8.7.3</w:t>
      </w:r>
      <w:r w:rsidR="00AF62C4">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14FA0E6B" w:rsidR="009C1403" w:rsidRDefault="00C6386D" w:rsidP="007772EC">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
      <w:r>
        <w:rPr>
          <w:rFonts w:ascii="Arial" w:hAnsi="Arial" w:cs="Arial"/>
          <w:spacing w:val="8"/>
          <w:sz w:val="24"/>
          <w:szCs w:val="24"/>
        </w:rPr>
        <w:t>8.7.4</w:t>
      </w:r>
      <w:r w:rsidR="00AF62C4">
        <w:rPr>
          <w:rFonts w:ascii="Arial" w:hAnsi="Arial" w:cs="Arial"/>
          <w:spacing w:val="8"/>
          <w:sz w:val="24"/>
          <w:szCs w:val="24"/>
        </w:rPr>
        <w:tab/>
      </w:r>
      <w:r>
        <w:rPr>
          <w:rFonts w:ascii="Arial" w:hAnsi="Arial" w:cs="Arial"/>
          <w:i/>
          <w:iCs/>
          <w:spacing w:val="8"/>
          <w:sz w:val="24"/>
          <w:szCs w:val="24"/>
        </w:rPr>
        <w:t>system instability.</w:t>
      </w:r>
    </w:p>
    <w:p w14:paraId="1E7009E3" w14:textId="2003E513" w:rsidR="009C1403" w:rsidRDefault="00C6386D" w:rsidP="007772EC">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
      <w:r>
        <w:rPr>
          <w:rFonts w:ascii="Arial" w:hAnsi="Arial" w:cs="Arial"/>
          <w:sz w:val="24"/>
          <w:szCs w:val="24"/>
        </w:rPr>
        <w:t>8.8</w:t>
      </w:r>
      <w:r w:rsidR="00AF62C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r w:rsidR="00B74FA8">
        <w:rPr>
          <w:rFonts w:ascii="Arial" w:hAnsi="Arial" w:cs="Arial"/>
          <w:sz w:val="24"/>
          <w:szCs w:val="24"/>
        </w:rPr>
        <w:t xml:space="preserve"> </w:t>
      </w:r>
      <w:r>
        <w:rPr>
          <w:rFonts w:ascii="Arial" w:hAnsi="Arial" w:cs="Arial"/>
          <w:sz w:val="24"/>
          <w:szCs w:val="24"/>
        </w:rPr>
        <w:t>described in paragraph 8.5 and the initial conditions of</w:t>
      </w:r>
    </w:p>
    <w:p w14:paraId="4B38131E" w14:textId="77777777" w:rsidR="009C1403" w:rsidRDefault="00C6386D" w:rsidP="007772EC">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28C182BC" w14:textId="1D37E655"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8.8.2</w:t>
      </w:r>
      <w:r w:rsidR="00AF62C4">
        <w:rPr>
          <w:rFonts w:ascii="Arial" w:hAnsi="Arial" w:cs="Arial"/>
          <w:sz w:val="24"/>
          <w:szCs w:val="24"/>
        </w:rPr>
        <w:tab/>
      </w:r>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r w:rsidR="00B74FA8">
        <w:rPr>
          <w:rFonts w:ascii="Arial" w:hAnsi="Arial" w:cs="Arial"/>
          <w:sz w:val="24"/>
          <w:szCs w:val="24"/>
        </w:rPr>
        <w:t xml:space="preserve"> </w:t>
      </w: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048C06D3" w:rsidR="009C1403" w:rsidRDefault="00C6386D" w:rsidP="007772EC">
      <w:pPr>
        <w:kinsoku w:val="0"/>
        <w:overflowPunct w:val="0"/>
        <w:autoSpaceDE/>
        <w:autoSpaceDN/>
        <w:adjustRightInd/>
        <w:spacing w:before="2" w:line="480" w:lineRule="exact"/>
        <w:ind w:left="720" w:right="4032"/>
        <w:jc w:val="both"/>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r w:rsidR="00AF62C4">
        <w:rPr>
          <w:rFonts w:ascii="Arial" w:hAnsi="Arial" w:cs="Arial"/>
          <w:sz w:val="24"/>
          <w:szCs w:val="24"/>
        </w:rPr>
        <w:tab/>
      </w:r>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0AEE8C1F" w:rsidR="009C1403" w:rsidRDefault="00C6386D" w:rsidP="007772EC">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
      <w:r>
        <w:rPr>
          <w:rFonts w:ascii="Arial" w:hAnsi="Arial" w:cs="Arial"/>
          <w:sz w:val="24"/>
          <w:szCs w:val="24"/>
        </w:rPr>
        <w:t>8.8.4</w:t>
      </w:r>
      <w:r w:rsidR="00AF62C4">
        <w:rPr>
          <w:rFonts w:ascii="Arial" w:hAnsi="Arial" w:cs="Arial"/>
          <w:sz w:val="24"/>
          <w:szCs w:val="24"/>
        </w:rPr>
        <w:tab/>
      </w:r>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rsidP="007772EC">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6263305D"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 xml:space="preserve">8.8.5 </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C822EF7" w:rsidR="009C1403" w:rsidRDefault="00C6386D" w:rsidP="007772EC">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
      <w:r>
        <w:rPr>
          <w:rFonts w:ascii="Arial" w:hAnsi="Arial" w:cs="Arial"/>
          <w:spacing w:val="3"/>
          <w:sz w:val="24"/>
          <w:szCs w:val="24"/>
        </w:rPr>
        <w:t>8.8.6</w:t>
      </w:r>
      <w:r w:rsidR="00AF62C4">
        <w:rPr>
          <w:rFonts w:ascii="Arial" w:hAnsi="Arial" w:cs="Arial"/>
          <w:spacing w:val="3"/>
          <w:sz w:val="24"/>
          <w:szCs w:val="24"/>
        </w:rPr>
        <w:tab/>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1A7B2CA0" w:rsidR="009C1403" w:rsidRDefault="00C6386D" w:rsidP="007772EC">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
      <w:r>
        <w:rPr>
          <w:rFonts w:ascii="Arial" w:hAnsi="Arial" w:cs="Arial"/>
          <w:sz w:val="24"/>
          <w:szCs w:val="24"/>
        </w:rPr>
        <w:t xml:space="preserve">8.8.7 </w:t>
      </w:r>
      <w:r w:rsidR="00AF62C4">
        <w:rPr>
          <w:rFonts w:ascii="Arial" w:hAnsi="Arial" w:cs="Arial"/>
          <w:sz w:val="24"/>
          <w:szCs w:val="24"/>
        </w:rPr>
        <w:tab/>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rsidP="007772EC">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52EC1276" w14:textId="53C1AB8C" w:rsidR="009C1403" w:rsidRDefault="00C6386D" w:rsidP="007772EC">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r w:rsidR="00B74FA8">
        <w:rPr>
          <w:rFonts w:ascii="Arial" w:hAnsi="Arial" w:cs="Arial"/>
          <w:spacing w:val="1"/>
          <w:sz w:val="24"/>
          <w:szCs w:val="24"/>
        </w:rPr>
        <w:t xml:space="preserve"> </w:t>
      </w: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5352360D" w14:textId="22F7CA2E" w:rsidR="009C1403" w:rsidRDefault="00C6386D" w:rsidP="007772EC">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r w:rsidR="00B74FA8">
        <w:rPr>
          <w:rFonts w:ascii="Arial" w:hAnsi="Arial" w:cs="Arial"/>
          <w:spacing w:val="-1"/>
          <w:sz w:val="24"/>
          <w:szCs w:val="24"/>
        </w:rPr>
        <w:t xml:space="preserve"> </w:t>
      </w:r>
      <w:r>
        <w:rPr>
          <w:rFonts w:ascii="Arial" w:hAnsi="Arial" w:cs="Arial"/>
          <w:sz w:val="24"/>
          <w:szCs w:val="24"/>
        </w:rPr>
        <w:t xml:space="preserve">each of these </w:t>
      </w:r>
      <w:r>
        <w:rPr>
          <w:rFonts w:ascii="Arial" w:hAnsi="Arial" w:cs="Arial"/>
          <w:i/>
          <w:iCs/>
          <w:sz w:val="24"/>
          <w:szCs w:val="24"/>
        </w:rPr>
        <w:t>offshore power station demand groups.</w:t>
      </w:r>
    </w:p>
    <w:p w14:paraId="4042FE26"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r>
        <w:rPr>
          <w:rFonts w:ascii="Arial" w:hAnsi="Arial" w:cs="Arial"/>
          <w:sz w:val="24"/>
          <w:szCs w:val="24"/>
        </w:rPr>
        <w:t xml:space="preserve"> </w:t>
      </w:r>
    </w:p>
    <w:p w14:paraId="45C4942F"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5877C9BB"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sidR="00E33C78">
        <w:rPr>
          <w:rFonts w:ascii="Arial" w:hAnsi="Arial" w:cs="Arial"/>
          <w:sz w:val="21"/>
          <w:szCs w:val="21"/>
        </w:rPr>
        <w:t xml:space="preserve"> </w:t>
      </w:r>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rsidP="007772EC">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rsidP="007772EC">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rsidP="007772EC">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BC95C9F"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26F32451" w:rsidR="009C1403" w:rsidRDefault="00C6386D" w:rsidP="007772EC">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
      <w:r>
        <w:rPr>
          <w:rFonts w:ascii="Arial" w:hAnsi="Arial" w:cs="Arial"/>
          <w:sz w:val="24"/>
          <w:szCs w:val="24"/>
        </w:rPr>
        <w:t>8.14</w:t>
      </w:r>
      <w:r w:rsidR="00E33C78">
        <w:rPr>
          <w:rFonts w:ascii="Arial" w:hAnsi="Arial" w:cs="Arial"/>
          <w:sz w:val="24"/>
          <w:szCs w:val="24"/>
        </w:rPr>
        <w:tab/>
      </w:r>
      <w:r>
        <w:rPr>
          <w:rFonts w:ascii="Arial" w:hAnsi="Arial" w:cs="Arial"/>
          <w:sz w:val="24"/>
          <w:szCs w:val="24"/>
        </w:rPr>
        <w:t xml:space="preserve">Should system conditions change, for example due to the proposed connection of a new customer, such that either immediately or in the foreseeable future, the </w:t>
      </w:r>
      <w:r>
        <w:rPr>
          <w:rFonts w:ascii="Arial" w:hAnsi="Arial" w:cs="Arial"/>
          <w:sz w:val="24"/>
          <w:szCs w:val="24"/>
        </w:rPr>
        <w:lastRenderedPageBreak/>
        <w:t>conditions set out in paragraphs 8.13.1 to 8.13.3 are no longer satisfied, then alternative arrangements and/or agreements must be put in place such that this Standard continues to be satisfied.</w:t>
      </w:r>
    </w:p>
    <w:p w14:paraId="10CA824C" w14:textId="2F2E7864" w:rsidR="009C1403" w:rsidRDefault="00E33C78" w:rsidP="007772EC">
      <w:pPr>
        <w:widowControl/>
        <w:ind w:left="567" w:hanging="709"/>
        <w:jc w:val="both"/>
        <w:rPr>
          <w:rFonts w:ascii="Arial" w:hAnsi="Arial" w:cs="Arial"/>
          <w:sz w:val="24"/>
          <w:szCs w:val="24"/>
        </w:rPr>
      </w:pPr>
      <w:r>
        <w:rPr>
          <w:sz w:val="24"/>
          <w:szCs w:val="24"/>
        </w:rPr>
        <w:t xml:space="preserve"> </w:t>
      </w:r>
      <w:r w:rsidR="00C6386D">
        <w:rPr>
          <w:rFonts w:ascii="Arial" w:hAnsi="Arial" w:cs="Arial"/>
          <w:sz w:val="24"/>
          <w:szCs w:val="24"/>
        </w:rPr>
        <w:t>8.15</w:t>
      </w:r>
      <w:r>
        <w:rPr>
          <w:rFonts w:ascii="Arial" w:hAnsi="Arial" w:cs="Arial"/>
          <w:sz w:val="24"/>
          <w:szCs w:val="24"/>
        </w:rPr>
        <w:tab/>
      </w:r>
      <w:r w:rsidR="00C6386D">
        <w:rPr>
          <w:rFonts w:ascii="Arial" w:hAnsi="Arial" w:cs="Arial"/>
          <w:sz w:val="24"/>
          <w:szCs w:val="24"/>
        </w:rPr>
        <w:t xml:space="preserve">The additional operational costs referred to in paragraph 8.13.2 and/or any potential reliability implications shall be calculated by simulating the expected operation of the </w:t>
      </w:r>
      <w:r w:rsidR="00C6386D">
        <w:rPr>
          <w:rFonts w:ascii="Arial" w:hAnsi="Arial" w:cs="Arial"/>
          <w:i/>
          <w:iCs/>
          <w:sz w:val="24"/>
          <w:szCs w:val="24"/>
        </w:rPr>
        <w:t xml:space="preserve">national electricity transmission system </w:t>
      </w:r>
      <w:r w:rsidR="00C6386D">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sz w:val="24"/>
          <w:szCs w:val="24"/>
        </w:r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95DB409"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sidR="00E32786">
        <w:rPr>
          <w:rFonts w:ascii="Arial" w:hAnsi="Arial" w:cs="Arial"/>
          <w:spacing w:val="1"/>
          <w:sz w:val="24"/>
          <w:szCs w:val="24"/>
        </w:rPr>
        <w:t xml:space="preserve"> </w:t>
      </w:r>
      <w:r>
        <w:rPr>
          <w:rFonts w:ascii="Arial" w:hAnsi="Arial" w:cs="Arial"/>
          <w:spacing w:val="1"/>
          <w:sz w:val="24"/>
          <w:szCs w:val="24"/>
        </w:rPr>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5053FE7F"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56604CED"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sidR="00E32786">
        <w:rPr>
          <w:rFonts w:ascii="Arial" w:hAnsi="Arial" w:cs="Arial"/>
          <w:spacing w:val="12"/>
          <w:sz w:val="24"/>
          <w:szCs w:val="24"/>
        </w:rPr>
        <w:t xml:space="preserve"> </w:t>
      </w:r>
      <w:r>
        <w:rPr>
          <w:rFonts w:ascii="Arial" w:hAnsi="Arial" w:cs="Arial"/>
          <w:spacing w:val="12"/>
          <w:sz w:val="24"/>
          <w:szCs w:val="24"/>
        </w:rPr>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5DE8EC4F" w14:textId="77777777" w:rsidR="00682ADA" w:rsidRDefault="00C6386D">
      <w:pPr>
        <w:kinsoku w:val="0"/>
        <w:overflowPunct w:val="0"/>
        <w:autoSpaceDE/>
        <w:autoSpaceDN/>
        <w:adjustRightInd/>
        <w:spacing w:before="6" w:line="475" w:lineRule="exact"/>
        <w:ind w:left="720" w:right="3096"/>
        <w:textAlignment w:val="baseline"/>
        <w:rPr>
          <w:ins w:id="4" w:author="Steve Baker (NESO)" w:date="2025-05-27T16:50:00Z" w16du:dateUtc="2025-05-27T15:50:00Z"/>
          <w:rFonts w:ascii="Arial" w:hAnsi="Arial" w:cs="Arial"/>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w:t>
      </w:r>
    </w:p>
    <w:p w14:paraId="624E5687" w14:textId="112CF8AF"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9.1.6 a </w:t>
      </w:r>
      <w:r>
        <w:rPr>
          <w:rFonts w:ascii="Arial" w:hAnsi="Arial" w:cs="Arial"/>
          <w:i/>
          <w:iCs/>
          <w:sz w:val="24"/>
          <w:szCs w:val="24"/>
        </w:rPr>
        <w:t>double circuit overhead line</w:t>
      </w:r>
    </w:p>
    <w:p w14:paraId="3D330728" w14:textId="269F95B1" w:rsidR="00682ADA" w:rsidRDefault="00C6386D" w:rsidP="00682ADA">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z w:val="24"/>
          <w:szCs w:val="24"/>
        </w:rPr>
        <w:t>9.1.7</w:t>
      </w:r>
      <w:r>
        <w:rPr>
          <w:rFonts w:ascii="Arial" w:hAnsi="Arial" w:cs="Arial"/>
          <w:sz w:val="24"/>
          <w:szCs w:val="24"/>
        </w:rPr>
        <w:tab/>
      </w:r>
      <w:r w:rsidR="00682ADA">
        <w:rPr>
          <w:rFonts w:ascii="Arial" w:hAnsi="Arial" w:cs="Arial"/>
          <w:spacing w:val="-1"/>
          <w:sz w:val="24"/>
          <w:szCs w:val="24"/>
        </w:rPr>
        <w:t>there shall not be any of the following:</w:t>
      </w:r>
    </w:p>
    <w:p w14:paraId="0DE85CC0" w14:textId="2BA5F115"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1507B210"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57A858DC"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3C22BD8C"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4E4B9944"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3A2695E"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lastRenderedPageBreak/>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29"/>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022BF994"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C14108" w:rsidRPr="00C14108">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172FD271"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r w:rsidR="00E33C78">
        <w:rPr>
          <w:rFonts w:ascii="Arial" w:hAnsi="Arial" w:cs="Arial"/>
          <w:sz w:val="24"/>
          <w:szCs w:val="24"/>
        </w:rPr>
        <w:t xml:space="preserve"> </w:t>
      </w:r>
    </w:p>
    <w:p w14:paraId="7C927A3D" w14:textId="77777777" w:rsidR="00E33C78" w:rsidRDefault="00E33C78">
      <w:pPr>
        <w:kinsoku w:val="0"/>
        <w:overflowPunct w:val="0"/>
        <w:autoSpaceDE/>
        <w:autoSpaceDN/>
        <w:adjustRightInd/>
        <w:spacing w:before="22" w:line="271" w:lineRule="exact"/>
        <w:ind w:left="792" w:right="144"/>
        <w:jc w:val="both"/>
        <w:textAlignment w:val="baseline"/>
        <w:rPr>
          <w:rFonts w:ascii="Arial" w:hAnsi="Arial" w:cs="Arial"/>
          <w:sz w:val="24"/>
          <w:szCs w:val="24"/>
        </w:rPr>
      </w:pPr>
    </w:p>
    <w:p w14:paraId="5BD3B16F" w14:textId="2845FB38" w:rsidR="009C1403" w:rsidRDefault="00E33C78" w:rsidP="007772EC">
      <w:pPr>
        <w:kinsoku w:val="0"/>
        <w:overflowPunct w:val="0"/>
        <w:autoSpaceDE/>
        <w:autoSpaceDN/>
        <w:adjustRightInd/>
        <w:spacing w:before="42" w:line="284" w:lineRule="exact"/>
        <w:textAlignment w:val="baseline"/>
        <w:rPr>
          <w:rFonts w:ascii="Arial" w:hAnsi="Arial" w:cs="Arial"/>
          <w:b/>
          <w:bCs/>
          <w:i/>
          <w:iCs/>
          <w:sz w:val="28"/>
          <w:szCs w:val="28"/>
        </w:rPr>
      </w:pPr>
      <w:r w:rsidRPr="007772EC">
        <w:rPr>
          <w:rFonts w:ascii="Arial" w:hAnsi="Arial" w:cs="Arial"/>
          <w:b/>
          <w:bCs/>
          <w:sz w:val="28"/>
          <w:szCs w:val="28"/>
        </w:rPr>
        <w:t xml:space="preserve">10 </w:t>
      </w:r>
      <w:r w:rsidR="00C6386D" w:rsidRPr="007772EC">
        <w:rPr>
          <w:rFonts w:ascii="Arial" w:hAnsi="Arial" w:cs="Arial"/>
          <w:b/>
          <w:noProof/>
          <w:color w:val="2B579A"/>
          <w:sz w:val="28"/>
          <w:szCs w:val="28"/>
          <w:shd w:val="clear" w:color="auto" w:fill="E6E6E6"/>
        </w:rPr>
        <mc:AlternateContent>
          <mc:Choice Requires="wps">
            <w:drawing>
              <wp:anchor distT="0" distB="0" distL="0" distR="0" simplePos="0" relativeHeight="251658242"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261" type="#_x0000_t202" style="position:absolute;margin-left:64.55pt;margin-top:71.55pt;width:465.85pt;height:16.7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DCDMlf/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sidR="00C6386D">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lastRenderedPageBreak/>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30"/>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60702DA9"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r w:rsidR="001F0C8D">
        <w:rPr>
          <w:rFonts w:ascii="Arial" w:hAnsi="Arial" w:cs="Arial"/>
          <w:i/>
          <w:iCs/>
          <w:spacing w:val="-4"/>
          <w:sz w:val="21"/>
          <w:szCs w:val="21"/>
        </w:rPr>
        <w:t>ll</w:t>
      </w:r>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214EF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C14108" w:rsidRPr="00C14108">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C14108" w:rsidRPr="00C14108">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4851"/>
      </w:tblGrid>
      <w:tr w:rsidR="00F438FB" w:rsidRPr="00636B7A" w14:paraId="0AE0D8B0" w14:textId="77777777" w:rsidTr="00DD78D5">
        <w:trPr>
          <w:trHeight w:val="300"/>
        </w:trPr>
        <w:tc>
          <w:tcPr>
            <w:tcW w:w="3405" w:type="dxa"/>
          </w:tcPr>
          <w:p w14:paraId="68C5EF2C" w14:textId="77777777" w:rsidR="00F438FB" w:rsidRPr="007772EC" w:rsidRDefault="00F438FB">
            <w:pPr>
              <w:kinsoku w:val="0"/>
              <w:overflowPunct w:val="0"/>
              <w:autoSpaceDE/>
              <w:autoSpaceDN/>
              <w:adjustRightInd/>
              <w:spacing w:before="120" w:after="120" w:line="240" w:lineRule="atLeast"/>
              <w:ind w:left="28" w:right="266"/>
              <w:textAlignment w:val="baseline"/>
              <w:rPr>
                <w:rFonts w:ascii="Arial" w:hAnsi="Arial" w:cs="Arial"/>
                <w:spacing w:val="-1"/>
                <w:sz w:val="22"/>
                <w:szCs w:val="22"/>
              </w:rPr>
            </w:pPr>
            <w:r w:rsidRPr="007772EC">
              <w:rPr>
                <w:rFonts w:ascii="Arial" w:hAnsi="Arial" w:cs="Arial"/>
                <w:spacing w:val="-1"/>
                <w:sz w:val="22"/>
                <w:szCs w:val="22"/>
              </w:rPr>
              <w:t>Assimilated Law</w:t>
            </w:r>
          </w:p>
        </w:tc>
        <w:tc>
          <w:tcPr>
            <w:tcW w:w="4851" w:type="dxa"/>
          </w:tcPr>
          <w:p w14:paraId="0C754B92" w14:textId="4C28F3B8" w:rsidR="00F438FB" w:rsidRPr="007772EC" w:rsidRDefault="003F0FB7">
            <w:pPr>
              <w:tabs>
                <w:tab w:val="left" w:pos="3384"/>
              </w:tabs>
              <w:kinsoku w:val="0"/>
              <w:overflowPunct w:val="0"/>
              <w:autoSpaceDE/>
              <w:autoSpaceDN/>
              <w:adjustRightInd/>
              <w:spacing w:before="120" w:after="120" w:line="240" w:lineRule="atLeast"/>
              <w:textAlignment w:val="baseline"/>
              <w:rPr>
                <w:rFonts w:ascii="Arial" w:hAnsi="Arial" w:cs="Arial"/>
                <w:spacing w:val="-1"/>
                <w:sz w:val="21"/>
                <w:szCs w:val="21"/>
              </w:rPr>
            </w:pPr>
            <w:r w:rsidRPr="007772EC">
              <w:rPr>
                <w:rStyle w:val="normaltextrun"/>
                <w:rFonts w:ascii="Arial" w:hAnsi="Arial" w:cs="Arial"/>
                <w:sz w:val="21"/>
                <w:szCs w:val="21"/>
                <w:u w:val="single"/>
                <w:shd w:val="clear" w:color="auto" w:fill="FFFFFF"/>
              </w:rPr>
              <w:t>H</w:t>
            </w:r>
            <w:r w:rsidR="00F438FB" w:rsidRPr="007772EC">
              <w:rPr>
                <w:rStyle w:val="normaltextrun"/>
                <w:rFonts w:ascii="Arial" w:hAnsi="Arial" w:cs="Arial"/>
                <w:sz w:val="21"/>
                <w:szCs w:val="21"/>
                <w:u w:val="single"/>
                <w:shd w:val="clear" w:color="auto" w:fill="FFFFFF"/>
              </w:rPr>
              <w:t>as the same meaning as that given by section 6(7) of the European Union (Withdrawal) Act 2018</w:t>
            </w:r>
            <w:r w:rsidRPr="007772EC">
              <w:rPr>
                <w:rStyle w:val="normaltextrun"/>
                <w:rFonts w:ascii="Arial" w:hAnsi="Arial" w:cs="Arial"/>
                <w:sz w:val="21"/>
                <w:szCs w:val="21"/>
                <w:u w:val="single"/>
                <w:shd w:val="clear" w:color="auto" w:fill="FFFFFF"/>
              </w:rPr>
              <w:t>.</w:t>
            </w:r>
            <w:r w:rsidR="00F438FB" w:rsidRPr="007772EC">
              <w:rPr>
                <w:rStyle w:val="normaltextrun"/>
                <w:rFonts w:ascii="Arial" w:hAnsi="Arial" w:cs="Arial"/>
                <w:sz w:val="21"/>
                <w:szCs w:val="21"/>
                <w:u w:val="single"/>
                <w:shd w:val="clear" w:color="auto" w:fill="FFFFFF"/>
              </w:rPr>
              <w:t> </w:t>
            </w:r>
            <w:r w:rsidR="00F438FB" w:rsidRPr="007772EC">
              <w:rPr>
                <w:rStyle w:val="eop"/>
                <w:rFonts w:ascii="Arial" w:hAnsi="Arial" w:cs="Arial"/>
                <w:sz w:val="21"/>
                <w:szCs w:val="21"/>
                <w:shd w:val="clear" w:color="auto" w:fill="FFFFFF"/>
              </w:rPr>
              <w:t> </w:t>
            </w:r>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lastRenderedPageBreak/>
        <w:t>of offers and bids pursuant to the arrangements contained in the Balancing and Settlement Code (BSC)</w:t>
      </w:r>
    </w:p>
    <w:p w14:paraId="48B31F7A" w14:textId="269297E7" w:rsidR="006C6F2D" w:rsidRDefault="006C6F2D" w:rsidP="006C6F2D">
      <w:pPr>
        <w:widowControl/>
        <w:rPr>
          <w:rFonts w:ascii="Arial" w:hAnsi="Arial" w:cs="Arial"/>
          <w:spacing w:val="-2"/>
          <w:sz w:val="21"/>
          <w:szCs w:val="21"/>
        </w:rPr>
      </w:pPr>
      <w:r>
        <w:rPr>
          <w:sz w:val="24"/>
          <w:szCs w:val="24"/>
        </w:rPr>
        <w:t xml:space="preserve"> </w:t>
      </w:r>
    </w:p>
    <w:p w14:paraId="13F1E48A" w14:textId="5DA61CFE" w:rsidR="009C1403" w:rsidRDefault="00C6386D" w:rsidP="007772EC">
      <w:pPr>
        <w:widowControl/>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1103A241"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C14108" w:rsidRPr="00C14108">
        <w:rPr>
          <w:rFonts w:ascii="Arial" w:hAnsi="Arial" w:cs="Arial"/>
          <w:i/>
          <w:iCs/>
          <w:spacing w:val="-4"/>
          <w:sz w:val="21"/>
          <w:szCs w:val="21"/>
        </w:rPr>
        <w:t>ISOP</w:t>
      </w:r>
      <w:r>
        <w:rPr>
          <w:rFonts w:ascii="Arial" w:hAnsi="Arial" w:cs="Arial"/>
          <w:spacing w:val="-4"/>
          <w:sz w:val="21"/>
          <w:szCs w:val="21"/>
        </w:rPr>
        <w:t xml:space="preserve">, which serve to assist </w:t>
      </w:r>
      <w:r w:rsidR="00CD0431">
        <w:rPr>
          <w:rFonts w:ascii="Arial" w:hAnsi="Arial" w:cs="Arial"/>
          <w:spacing w:val="-4"/>
          <w:sz w:val="21"/>
          <w:szCs w:val="21"/>
        </w:rPr>
        <w:t xml:space="preserve">the </w:t>
      </w:r>
      <w:r w:rsidR="00C14108" w:rsidRPr="00C14108">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rsidP="00FF4B8B">
      <w:pPr>
        <w:tabs>
          <w:tab w:val="left" w:pos="3312"/>
        </w:tabs>
        <w:kinsoku w:val="0"/>
        <w:overflowPunct w:val="0"/>
        <w:autoSpaceDE/>
        <w:autoSpaceDN/>
        <w:adjustRightInd/>
        <w:spacing w:before="469" w:line="224" w:lineRule="exact"/>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4961"/>
      </w:tblGrid>
      <w:tr w:rsidR="00787327" w:rsidRPr="00636B7A" w14:paraId="4DC70BA5" w14:textId="77777777" w:rsidTr="00DD78D5">
        <w:trPr>
          <w:trHeight w:val="300"/>
        </w:trPr>
        <w:tc>
          <w:tcPr>
            <w:tcW w:w="3403" w:type="dxa"/>
          </w:tcPr>
          <w:p w14:paraId="6019EBF6" w14:textId="77777777"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pacing w:val="-1"/>
                <w:sz w:val="21"/>
                <w:szCs w:val="21"/>
              </w:rPr>
              <w:t>Business Day</w:t>
            </w:r>
          </w:p>
        </w:tc>
        <w:tc>
          <w:tcPr>
            <w:tcW w:w="4961" w:type="dxa"/>
          </w:tcPr>
          <w:p w14:paraId="5D7E3513" w14:textId="30CD43DB" w:rsidR="00787327" w:rsidRPr="007772EC" w:rsidRDefault="00AE1521" w:rsidP="007772EC">
            <w:pPr>
              <w:tabs>
                <w:tab w:val="left" w:pos="3384"/>
              </w:tabs>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1"/>
                <w:sz w:val="21"/>
                <w:szCs w:val="21"/>
              </w:rPr>
              <w:t>A</w:t>
            </w:r>
            <w:r w:rsidR="00787327" w:rsidRPr="007772EC">
              <w:rPr>
                <w:rFonts w:ascii="Arial" w:hAnsi="Arial" w:cs="Arial"/>
                <w:spacing w:val="-1"/>
                <w:sz w:val="21"/>
                <w:szCs w:val="21"/>
              </w:rPr>
              <w:t xml:space="preserve">ny weekday (other than a Saturday) on which banks </w:t>
            </w:r>
            <w:r w:rsidR="00787327" w:rsidRPr="007772EC">
              <w:rPr>
                <w:rFonts w:ascii="Arial" w:hAnsi="Arial" w:cs="Arial"/>
                <w:sz w:val="21"/>
                <w:szCs w:val="21"/>
              </w:rPr>
              <w:t>are open for domestic business in the City of London</w:t>
            </w:r>
            <w:r w:rsidR="003F0FB7" w:rsidRPr="007772EC">
              <w:rPr>
                <w:rFonts w:ascii="Arial" w:hAnsi="Arial" w:cs="Arial"/>
                <w:sz w:val="21"/>
                <w:szCs w:val="21"/>
              </w:rPr>
              <w:t>.</w:t>
            </w:r>
          </w:p>
        </w:tc>
      </w:tr>
      <w:tr w:rsidR="00787327" w:rsidRPr="00636B7A" w14:paraId="332E5EFF" w14:textId="77777777" w:rsidTr="00DD78D5">
        <w:trPr>
          <w:trHeight w:val="300"/>
        </w:trPr>
        <w:tc>
          <w:tcPr>
            <w:tcW w:w="3403" w:type="dxa"/>
          </w:tcPr>
          <w:p w14:paraId="68168870" w14:textId="202BC5C2"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z w:val="21"/>
                <w:szCs w:val="21"/>
              </w:rPr>
              <w:t>Chairperson</w:t>
            </w:r>
          </w:p>
        </w:tc>
        <w:tc>
          <w:tcPr>
            <w:tcW w:w="4961" w:type="dxa"/>
          </w:tcPr>
          <w:p w14:paraId="437D262D" w14:textId="790D4501" w:rsidR="00787327" w:rsidRPr="007772EC" w:rsidRDefault="00AE1521" w:rsidP="007772EC">
            <w:pPr>
              <w:widowControl/>
              <w:spacing w:before="120" w:after="120" w:line="240" w:lineRule="atLeast"/>
              <w:jc w:val="both"/>
              <w:rPr>
                <w:rFonts w:ascii="Arial" w:hAnsi="Arial" w:cs="Arial"/>
                <w:sz w:val="21"/>
                <w:szCs w:val="21"/>
              </w:rPr>
            </w:pPr>
            <w:r>
              <w:rPr>
                <w:rFonts w:ascii="Arial" w:hAnsi="Arial" w:cs="Arial"/>
                <w:sz w:val="21"/>
                <w:szCs w:val="21"/>
              </w:rPr>
              <w:t>T</w:t>
            </w:r>
            <w:r w:rsidR="00787327" w:rsidRPr="007772EC">
              <w:rPr>
                <w:rFonts w:ascii="Arial" w:hAnsi="Arial" w:cs="Arial"/>
                <w:sz w:val="21"/>
                <w:szCs w:val="21"/>
              </w:rPr>
              <w:t xml:space="preserve">he </w:t>
            </w:r>
            <w:r w:rsidR="009E004F" w:rsidRPr="007772EC">
              <w:rPr>
                <w:rFonts w:ascii="Arial" w:hAnsi="Arial" w:cs="Arial"/>
                <w:i/>
                <w:iCs/>
                <w:sz w:val="21"/>
                <w:szCs w:val="21"/>
              </w:rPr>
              <w:t>C</w:t>
            </w:r>
            <w:r w:rsidR="00787327" w:rsidRPr="007772EC">
              <w:rPr>
                <w:rFonts w:ascii="Arial" w:hAnsi="Arial" w:cs="Arial"/>
                <w:i/>
                <w:iCs/>
                <w:sz w:val="21"/>
                <w:szCs w:val="21"/>
              </w:rPr>
              <w:t>hairperson</w:t>
            </w:r>
            <w:r w:rsidR="00787327" w:rsidRPr="007772EC">
              <w:rPr>
                <w:rFonts w:ascii="Arial" w:hAnsi="Arial" w:cs="Arial"/>
                <w:sz w:val="21"/>
                <w:szCs w:val="21"/>
              </w:rPr>
              <w:t xml:space="preserve"> of the </w:t>
            </w:r>
            <w:r w:rsidR="00FF671E" w:rsidRPr="007772EC">
              <w:rPr>
                <w:rFonts w:ascii="Arial" w:hAnsi="Arial" w:cs="Arial"/>
                <w:i/>
                <w:iCs/>
                <w:sz w:val="21"/>
                <w:szCs w:val="21"/>
              </w:rPr>
              <w:t>Panel</w:t>
            </w:r>
            <w:r w:rsidR="00787327" w:rsidRPr="007772EC">
              <w:rPr>
                <w:rFonts w:ascii="Arial" w:hAnsi="Arial" w:cs="Arial"/>
                <w:sz w:val="21"/>
                <w:szCs w:val="21"/>
              </w:rPr>
              <w:t xml:space="preserve"> appointed in</w:t>
            </w:r>
            <w:r w:rsidR="00787327" w:rsidRPr="007772EC">
              <w:rPr>
                <w:rFonts w:ascii="Arial" w:hAnsi="Arial" w:cs="Arial"/>
                <w:spacing w:val="-1"/>
                <w:sz w:val="21"/>
                <w:szCs w:val="21"/>
              </w:rPr>
              <w:t xml:space="preserve"> accordance with Paragraph </w:t>
            </w:r>
            <w:r w:rsidR="00936F92">
              <w:rPr>
                <w:rFonts w:ascii="Arial" w:hAnsi="Arial" w:cs="Arial"/>
                <w:spacing w:val="-1"/>
                <w:sz w:val="21"/>
                <w:szCs w:val="21"/>
              </w:rPr>
              <w:t>J.</w:t>
            </w:r>
            <w:r w:rsidR="00787327" w:rsidRPr="007772EC">
              <w:rPr>
                <w:rFonts w:ascii="Arial" w:hAnsi="Arial" w:cs="Arial"/>
                <w:spacing w:val="-1"/>
                <w:sz w:val="21"/>
                <w:szCs w:val="21"/>
              </w:rPr>
              <w:t>4.3</w:t>
            </w:r>
            <w:r w:rsidR="003F0FB7" w:rsidRPr="007772EC">
              <w:rPr>
                <w:rFonts w:ascii="Arial" w:hAnsi="Arial" w:cs="Arial"/>
                <w:spacing w:val="-1"/>
                <w:sz w:val="21"/>
                <w:szCs w:val="21"/>
              </w:rPr>
              <w:t>.</w:t>
            </w:r>
          </w:p>
        </w:tc>
      </w:tr>
      <w:tr w:rsidR="006558D4" w:rsidRPr="00636B7A" w14:paraId="28C970D9" w14:textId="77777777" w:rsidTr="00DD78D5">
        <w:trPr>
          <w:trHeight w:val="300"/>
        </w:trPr>
        <w:tc>
          <w:tcPr>
            <w:tcW w:w="3403" w:type="dxa"/>
          </w:tcPr>
          <w:p w14:paraId="78B40AFC" w14:textId="3C90CCE9" w:rsidR="006558D4" w:rsidRPr="006558D4" w:rsidRDefault="006558D4" w:rsidP="006558D4">
            <w:pPr>
              <w:kinsoku w:val="0"/>
              <w:overflowPunct w:val="0"/>
              <w:autoSpaceDE/>
              <w:autoSpaceDN/>
              <w:adjustRightInd/>
              <w:spacing w:before="120" w:after="120" w:line="240" w:lineRule="atLeast"/>
              <w:ind w:left="30"/>
              <w:textAlignment w:val="baseline"/>
              <w:rPr>
                <w:rFonts w:ascii="Arial" w:hAnsi="Arial" w:cs="Arial"/>
                <w:sz w:val="21"/>
                <w:szCs w:val="21"/>
              </w:rPr>
            </w:pPr>
            <w:r w:rsidRPr="00243AB0">
              <w:rPr>
                <w:rFonts w:ascii="Arial" w:hAnsi="Arial" w:cs="Arial"/>
                <w:sz w:val="21"/>
                <w:szCs w:val="21"/>
              </w:rPr>
              <w:t>Competitively Appointed Transmission Owner (CATO)</w:t>
            </w:r>
          </w:p>
        </w:tc>
        <w:tc>
          <w:tcPr>
            <w:tcW w:w="4961" w:type="dxa"/>
          </w:tcPr>
          <w:p w14:paraId="2E164E5F" w14:textId="1A11E761" w:rsidR="006558D4" w:rsidRPr="006558D4" w:rsidRDefault="006558D4" w:rsidP="006558D4">
            <w:pPr>
              <w:widowControl/>
              <w:spacing w:before="120" w:after="120" w:line="240" w:lineRule="atLeast"/>
              <w:jc w:val="both"/>
              <w:rPr>
                <w:rFonts w:ascii="Arial" w:hAnsi="Arial" w:cs="Arial"/>
                <w:sz w:val="21"/>
                <w:szCs w:val="21"/>
              </w:rPr>
            </w:pPr>
            <w:r w:rsidRPr="00243AB0">
              <w:rPr>
                <w:rFonts w:ascii="Arial" w:hAnsi="Arial" w:cs="Arial"/>
                <w:sz w:val="21"/>
                <w:szCs w:val="21"/>
              </w:rPr>
              <w:t xml:space="preserve">A person who is a holder of a transmission licence (as defined in Section 6(1)(b) of the Electricity Act 1989) to own and operate an </w:t>
            </w:r>
            <w:r w:rsidRPr="00243AB0">
              <w:rPr>
                <w:rFonts w:ascii="Arial" w:hAnsi="Arial" w:cs="Arial"/>
                <w:i/>
                <w:iCs/>
                <w:sz w:val="21"/>
                <w:szCs w:val="21"/>
              </w:rPr>
              <w:t>onshore transmission system</w:t>
            </w:r>
            <w:r w:rsidRPr="00243AB0">
              <w:rPr>
                <w:rFonts w:ascii="Arial" w:hAnsi="Arial" w:cs="Arial"/>
                <w:sz w:val="21"/>
                <w:szCs w:val="21"/>
              </w:rPr>
              <w:t xml:space="preserve"> that has been granted on the basis of competitive tendering undertaken pursuant to Section 6C of the Electricity Act 1989.</w:t>
            </w:r>
          </w:p>
        </w:tc>
      </w:tr>
      <w:tr w:rsidR="00787327" w:rsidRPr="00636B7A" w14:paraId="52DCA712" w14:textId="77777777" w:rsidTr="00DD78D5">
        <w:trPr>
          <w:trHeight w:val="300"/>
        </w:trPr>
        <w:tc>
          <w:tcPr>
            <w:tcW w:w="3403" w:type="dxa"/>
          </w:tcPr>
          <w:p w14:paraId="14FF1D87" w14:textId="77777777" w:rsidR="00787327" w:rsidRPr="007772EC" w:rsidRDefault="00787327">
            <w:pPr>
              <w:kinsoku w:val="0"/>
              <w:overflowPunct w:val="0"/>
              <w:autoSpaceDE/>
              <w:autoSpaceDN/>
              <w:adjustRightInd/>
              <w:spacing w:before="120" w:after="120" w:line="240" w:lineRule="atLeast"/>
              <w:ind w:left="30"/>
              <w:textAlignment w:val="baseline"/>
              <w:rPr>
                <w:rFonts w:ascii="Arial" w:hAnsi="Arial" w:cs="Arial"/>
                <w:spacing w:val="-8"/>
                <w:sz w:val="21"/>
                <w:szCs w:val="21"/>
              </w:rPr>
            </w:pPr>
            <w:r w:rsidRPr="007772EC">
              <w:rPr>
                <w:rFonts w:ascii="Arial" w:hAnsi="Arial" w:cs="Arial"/>
                <w:sz w:val="21"/>
                <w:szCs w:val="21"/>
              </w:rPr>
              <w:t>Core Industry Documents</w:t>
            </w:r>
          </w:p>
        </w:tc>
        <w:tc>
          <w:tcPr>
            <w:tcW w:w="4961" w:type="dxa"/>
          </w:tcPr>
          <w:p w14:paraId="1A1C830F" w14:textId="32518539" w:rsidR="00787327" w:rsidRPr="007772EC" w:rsidRDefault="003F0FB7" w:rsidP="007772EC">
            <w:pPr>
              <w:widowControl/>
              <w:spacing w:before="120" w:after="120" w:line="240" w:lineRule="atLeast"/>
              <w:jc w:val="both"/>
              <w:rPr>
                <w:rFonts w:ascii="Arial" w:hAnsi="Arial" w:cs="Arial"/>
                <w:sz w:val="21"/>
                <w:szCs w:val="21"/>
              </w:rPr>
            </w:pPr>
            <w:r w:rsidRPr="007772EC">
              <w:rPr>
                <w:rFonts w:ascii="Arial" w:hAnsi="Arial" w:cs="Arial"/>
                <w:sz w:val="21"/>
                <w:szCs w:val="21"/>
              </w:rPr>
              <w:t>S</w:t>
            </w:r>
            <w:r w:rsidR="00787327" w:rsidRPr="007772EC">
              <w:rPr>
                <w:rFonts w:ascii="Arial" w:hAnsi="Arial" w:cs="Arial"/>
                <w:sz w:val="21"/>
                <w:szCs w:val="21"/>
              </w:rPr>
              <w:t xml:space="preserve">hall have the same definition as in Standard Condition A1 of the </w:t>
            </w:r>
            <w:r w:rsidR="007027D2" w:rsidRPr="007772EC">
              <w:rPr>
                <w:rFonts w:ascii="Arial" w:hAnsi="Arial" w:cs="Arial"/>
                <w:i/>
                <w:iCs/>
                <w:sz w:val="21"/>
                <w:szCs w:val="21"/>
              </w:rPr>
              <w:t>t</w:t>
            </w:r>
            <w:r w:rsidR="00787327" w:rsidRPr="007772EC">
              <w:rPr>
                <w:rFonts w:ascii="Arial" w:hAnsi="Arial" w:cs="Arial"/>
                <w:i/>
                <w:iCs/>
                <w:sz w:val="21"/>
                <w:szCs w:val="21"/>
              </w:rPr>
              <w:t xml:space="preserve">ransmission </w:t>
            </w:r>
            <w:r w:rsidR="00E85922">
              <w:rPr>
                <w:rFonts w:ascii="Arial" w:hAnsi="Arial" w:cs="Arial"/>
                <w:i/>
                <w:iCs/>
                <w:sz w:val="21"/>
                <w:szCs w:val="21"/>
              </w:rPr>
              <w:t>licence</w:t>
            </w:r>
            <w:r w:rsidR="009D5298">
              <w:rPr>
                <w:rFonts w:ascii="Arial" w:hAnsi="Arial" w:cs="Arial"/>
                <w:sz w:val="21"/>
                <w:szCs w:val="21"/>
              </w:rPr>
              <w:t xml:space="preserve"> </w:t>
            </w:r>
            <w:r w:rsidR="009D6106" w:rsidRPr="009D6106">
              <w:rPr>
                <w:rFonts w:ascii="Arial" w:hAnsi="Arial" w:cs="Arial"/>
                <w:sz w:val="21"/>
                <w:szCs w:val="21"/>
              </w:rPr>
              <w:t xml:space="preserve">and licence condition A1.4 of the </w:t>
            </w:r>
            <w:r w:rsidR="009D6106" w:rsidRPr="007772EC">
              <w:rPr>
                <w:rFonts w:ascii="Arial" w:hAnsi="Arial" w:cs="Arial"/>
                <w:i/>
                <w:iCs/>
                <w:sz w:val="21"/>
                <w:szCs w:val="21"/>
              </w:rPr>
              <w:t xml:space="preserve">ESO </w:t>
            </w:r>
            <w:r w:rsidR="00DE1858">
              <w:rPr>
                <w:rFonts w:ascii="Arial" w:hAnsi="Arial" w:cs="Arial"/>
                <w:i/>
                <w:iCs/>
                <w:sz w:val="21"/>
                <w:szCs w:val="21"/>
              </w:rPr>
              <w:t>l</w:t>
            </w:r>
            <w:r w:rsidR="009D6106" w:rsidRPr="007772EC">
              <w:rPr>
                <w:rFonts w:ascii="Arial" w:hAnsi="Arial" w:cs="Arial"/>
                <w:i/>
                <w:iCs/>
                <w:sz w:val="21"/>
                <w:szCs w:val="21"/>
              </w:rPr>
              <w:t>icence</w:t>
            </w:r>
            <w:r w:rsidRPr="007772EC">
              <w:rPr>
                <w:rFonts w:ascii="Arial" w:hAnsi="Arial" w:cs="Arial"/>
                <w:sz w:val="21"/>
                <w:szCs w:val="21"/>
              </w:rPr>
              <w:t>.</w:t>
            </w:r>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0365461A"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2A2D9971" w:rsidR="009C1403" w:rsidRPr="000E4074"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sidRPr="000E4074">
        <w:rPr>
          <w:rFonts w:ascii="Arial" w:hAnsi="Arial" w:cs="Arial"/>
          <w:i/>
          <w:iCs/>
          <w:spacing w:val="-4"/>
          <w:sz w:val="21"/>
          <w:szCs w:val="21"/>
        </w:rPr>
        <w:lastRenderedPageBreak/>
        <w:t xml:space="preserve">transmission system </w:t>
      </w:r>
      <w:r w:rsidRPr="000E4074">
        <w:rPr>
          <w:rFonts w:ascii="Arial" w:hAnsi="Arial" w:cs="Arial"/>
          <w:spacing w:val="-4"/>
          <w:sz w:val="21"/>
          <w:szCs w:val="21"/>
        </w:rPr>
        <w:t xml:space="preserve">to convert alternating current electricity to direct current electricity, or vice-versa. A </w:t>
      </w:r>
      <w:r w:rsidRPr="000E4074">
        <w:rPr>
          <w:rFonts w:ascii="Arial" w:hAnsi="Arial" w:cs="Arial"/>
          <w:i/>
          <w:iCs/>
          <w:spacing w:val="-4"/>
          <w:sz w:val="21"/>
          <w:szCs w:val="21"/>
        </w:rPr>
        <w:t xml:space="preserve">DC Converter </w:t>
      </w:r>
      <w:r w:rsidRPr="000E4074">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E4074">
        <w:rPr>
          <w:rFonts w:ascii="Arial" w:hAnsi="Arial" w:cs="Arial"/>
          <w:i/>
          <w:iCs/>
          <w:spacing w:val="-4"/>
          <w:sz w:val="21"/>
          <w:szCs w:val="21"/>
        </w:rPr>
        <w:t xml:space="preserve">DC Converter </w:t>
      </w:r>
      <w:r w:rsidRPr="000E4074">
        <w:rPr>
          <w:rFonts w:ascii="Arial" w:hAnsi="Arial" w:cs="Arial"/>
          <w:spacing w:val="-4"/>
          <w:sz w:val="21"/>
          <w:szCs w:val="21"/>
        </w:rPr>
        <w:t>represents the bipolar configuration.</w:t>
      </w:r>
    </w:p>
    <w:p w14:paraId="3E8E2289" w14:textId="7C9D4395" w:rsidR="009C1403" w:rsidRDefault="009C1403" w:rsidP="009A0A49">
      <w:pPr>
        <w:tabs>
          <w:tab w:val="left" w:pos="3312"/>
        </w:tabs>
        <w:kinsoku w:val="0"/>
        <w:overflowPunct w:val="0"/>
        <w:autoSpaceDE/>
        <w:autoSpaceDN/>
        <w:adjustRightInd/>
        <w:spacing w:before="471" w:line="221" w:lineRule="exact"/>
        <w:textAlignment w:val="baseline"/>
        <w:rPr>
          <w:rFonts w:ascii="Arial" w:hAnsi="Arial" w:cs="Arial"/>
          <w:sz w:val="21"/>
          <w:szCs w:val="21"/>
        </w:rPr>
      </w:pPr>
    </w:p>
    <w:p w14:paraId="0071EFAF" w14:textId="77777777" w:rsidR="00897272" w:rsidRDefault="00897272" w:rsidP="00897272">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2E04AE71" w14:textId="77777777" w:rsidR="00897272" w:rsidRDefault="00897272" w:rsidP="00897272">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3A077C1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sidR="00E652B9" w:rsidRPr="00E652B9">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trPr>
        <w:tc>
          <w:tcPr>
            <w:tcW w:w="3245" w:type="dxa"/>
            <w:tcBorders>
              <w:top w:val="nil"/>
              <w:left w:val="nil"/>
              <w:bottom w:val="nil"/>
              <w:right w:val="nil"/>
            </w:tcBorders>
          </w:tcPr>
          <w:p w14:paraId="16B16815" w14:textId="4C30D0E7" w:rsidR="00773A18" w:rsidRDefault="00A51BB0" w:rsidP="00DD6AF9">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 Licence</w:t>
            </w:r>
            <w:r w:rsidR="0014099D">
              <w:rPr>
                <w:rFonts w:ascii="Arial" w:hAnsi="Arial" w:cs="Arial"/>
                <w:sz w:val="21"/>
                <w:szCs w:val="21"/>
              </w:rPr>
              <w:t>)</w:t>
            </w:r>
          </w:p>
        </w:tc>
        <w:tc>
          <w:tcPr>
            <w:tcW w:w="5075" w:type="dxa"/>
            <w:tcBorders>
              <w:top w:val="nil"/>
              <w:left w:val="nil"/>
              <w:bottom w:val="nil"/>
              <w:right w:val="nil"/>
            </w:tcBorders>
          </w:tcPr>
          <w:p w14:paraId="2EF2A035" w14:textId="6278BB3B" w:rsidR="00773A18" w:rsidRDefault="00A51BB0" w:rsidP="00DD6AF9">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sidRPr="00A51BB0">
              <w:rPr>
                <w:rFonts w:ascii="Arial" w:hAnsi="Arial" w:cs="Arial"/>
                <w:spacing w:val="-6"/>
                <w:sz w:val="21"/>
                <w:szCs w:val="21"/>
              </w:rPr>
              <w:t xml:space="preserve"> </w:t>
            </w:r>
            <w:r w:rsidR="00B76B13">
              <w:rPr>
                <w:rFonts w:ascii="Arial" w:hAnsi="Arial" w:cs="Arial"/>
                <w:spacing w:val="-6"/>
                <w:sz w:val="21"/>
                <w:szCs w:val="21"/>
              </w:rPr>
              <w:t>A</w:t>
            </w:r>
            <w:r w:rsidRPr="00A51BB0">
              <w:rPr>
                <w:rFonts w:ascii="Arial" w:hAnsi="Arial" w:cs="Arial"/>
                <w:spacing w:val="-6"/>
                <w:sz w:val="21"/>
                <w:szCs w:val="21"/>
              </w:rPr>
              <w:t xml:space="preserve"> licence granted or treated as granted under section 6(1)(da) of the Electricity Act 1989</w:t>
            </w:r>
            <w:r w:rsidR="00773A18">
              <w:rPr>
                <w:rFonts w:ascii="Arial" w:hAnsi="Arial" w:cs="Arial"/>
                <w:spacing w:val="-6"/>
                <w:sz w:val="21"/>
                <w:szCs w:val="21"/>
              </w:rPr>
              <w:t>.</w:t>
            </w:r>
          </w:p>
        </w:tc>
      </w:tr>
    </w:tbl>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lastRenderedPageBreak/>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5BA0472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sidR="00E652B9" w:rsidRPr="00E652B9">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w:t>
      </w:r>
      <w:r>
        <w:rPr>
          <w:rFonts w:ascii="Arial" w:hAnsi="Arial" w:cs="Arial"/>
          <w:i/>
          <w:iCs/>
          <w:spacing w:val="-7"/>
          <w:sz w:val="21"/>
          <w:szCs w:val="21"/>
        </w:rPr>
        <w:lastRenderedPageBreak/>
        <w:t xml:space="preserve">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31"/>
          <w:pgSz w:w="11904" w:h="16834"/>
          <w:pgMar w:top="1420" w:right="2027" w:bottom="508" w:left="1557" w:header="720" w:footer="720" w:gutter="0"/>
          <w:cols w:space="720"/>
          <w:noEndnote/>
        </w:sectPr>
      </w:pPr>
    </w:p>
    <w:p w14:paraId="23381D16" w14:textId="16783D4F"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243"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262" type="#_x0000_t202" style="position:absolute;left:0;text-align:left;margin-left:78.35pt;margin-top:72.1pt;width:129.95pt;height:23.5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AN7nHf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r w:rsidR="0014099D">
        <w:rPr>
          <w:rFonts w:ascii="Arial" w:hAnsi="Arial" w:cs="Arial"/>
          <w:spacing w:val="-5"/>
          <w:sz w:val="21"/>
          <w:szCs w:val="21"/>
        </w:rPr>
        <w:t xml:space="preserve">the </w:t>
      </w:r>
      <w:r w:rsidR="00C14108" w:rsidRPr="00C14108">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C14108" w:rsidRPr="00C14108">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3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244"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263" type="#_x0000_t202" style="position:absolute;left:0;text-align:left;margin-left:83.05pt;margin-top:245.15pt;width:127.2pt;height:24.2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Jt3Yy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1D270C76" w14:textId="3823FBB5" w:rsidR="00DA5791" w:rsidRDefault="006B25B7" w:rsidP="007772EC">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Gas System Planner  Licence</w:t>
      </w:r>
      <w:r>
        <w:rPr>
          <w:rFonts w:ascii="Arial" w:hAnsi="Arial" w:cs="Arial"/>
          <w:spacing w:val="-3"/>
          <w:sz w:val="21"/>
          <w:szCs w:val="21"/>
        </w:rPr>
        <w:tab/>
      </w:r>
      <w:r>
        <w:rPr>
          <w:rFonts w:ascii="Arial" w:hAnsi="Arial" w:cs="Arial"/>
          <w:spacing w:val="-3"/>
          <w:sz w:val="21"/>
          <w:szCs w:val="21"/>
        </w:rPr>
        <w:tab/>
      </w:r>
      <w:r w:rsidR="00FA5737">
        <w:rPr>
          <w:rFonts w:ascii="Arial" w:hAnsi="Arial" w:cs="Arial"/>
          <w:spacing w:val="-3"/>
          <w:sz w:val="21"/>
          <w:szCs w:val="21"/>
        </w:rPr>
        <w:t>A</w:t>
      </w:r>
      <w:r w:rsidRPr="006B25B7">
        <w:rPr>
          <w:rFonts w:ascii="Arial" w:hAnsi="Arial" w:cs="Arial"/>
          <w:spacing w:val="-3"/>
          <w:sz w:val="21"/>
          <w:szCs w:val="21"/>
        </w:rPr>
        <w:t xml:space="preserve"> licence granted or treated as granted under section 7AA(1) of the Gas Act 1986</w:t>
      </w:r>
      <w:r w:rsidR="00D253F6">
        <w:rPr>
          <w:rFonts w:ascii="Arial" w:hAnsi="Arial" w:cs="Arial"/>
          <w:spacing w:val="-3"/>
          <w:sz w:val="21"/>
          <w:szCs w:val="21"/>
        </w:rPr>
        <w:t>.</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577C26B8"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4961"/>
      </w:tblGrid>
      <w:tr w:rsidR="007B293E" w:rsidRPr="00636B7A" w14:paraId="03E0D342" w14:textId="77777777" w:rsidTr="007772EC">
        <w:trPr>
          <w:trHeight w:val="300"/>
        </w:trPr>
        <w:tc>
          <w:tcPr>
            <w:tcW w:w="3403" w:type="dxa"/>
          </w:tcPr>
          <w:p w14:paraId="72977AED" w14:textId="77777777" w:rsidR="007B293E" w:rsidRPr="007772EC" w:rsidRDefault="007B293E">
            <w:pPr>
              <w:widowControl/>
              <w:tabs>
                <w:tab w:val="left" w:pos="1985"/>
              </w:tabs>
              <w:autoSpaceDE/>
              <w:autoSpaceDN/>
              <w:adjustRightInd/>
              <w:spacing w:before="120" w:after="120" w:line="240" w:lineRule="atLeast"/>
              <w:ind w:left="1985" w:hanging="1985"/>
              <w:textAlignment w:val="baseline"/>
              <w:rPr>
                <w:rFonts w:ascii="Arial" w:hAnsi="Arial" w:cs="Arial"/>
                <w:color w:val="000000"/>
                <w:spacing w:val="6"/>
                <w:sz w:val="21"/>
                <w:szCs w:val="21"/>
                <w:lang w:eastAsia="en-US"/>
              </w:rPr>
            </w:pPr>
            <w:r w:rsidRPr="007772EC">
              <w:rPr>
                <w:rFonts w:ascii="Arial" w:hAnsi="Arial" w:cs="Arial"/>
                <w:spacing w:val="-2"/>
                <w:sz w:val="21"/>
                <w:szCs w:val="21"/>
              </w:rPr>
              <w:t>Governance Framework</w:t>
            </w:r>
          </w:p>
        </w:tc>
        <w:tc>
          <w:tcPr>
            <w:tcW w:w="4961" w:type="dxa"/>
          </w:tcPr>
          <w:p w14:paraId="3853DA0C" w14:textId="4C01DB9C" w:rsidR="007B293E" w:rsidRPr="007772EC" w:rsidRDefault="00B25446" w:rsidP="007772EC">
            <w:pPr>
              <w:tabs>
                <w:tab w:val="left" w:pos="2016"/>
              </w:tabs>
              <w:kinsoku w:val="0"/>
              <w:overflowPunct w:val="0"/>
              <w:autoSpaceDE/>
              <w:autoSpaceDN/>
              <w:adjustRightInd/>
              <w:spacing w:before="120" w:after="120" w:line="240" w:lineRule="atLeast"/>
              <w:jc w:val="both"/>
              <w:textAlignment w:val="baseline"/>
              <w:rPr>
                <w:rFonts w:ascii="Arial" w:hAnsi="Arial" w:cs="Arial"/>
                <w:bCs/>
                <w:color w:val="000000"/>
                <w:spacing w:val="6"/>
                <w:sz w:val="21"/>
                <w:szCs w:val="21"/>
                <w:lang w:eastAsia="en-US"/>
              </w:rPr>
            </w:pPr>
            <w:r w:rsidRPr="007772EC">
              <w:rPr>
                <w:rFonts w:ascii="Arial" w:hAnsi="Arial" w:cs="Arial"/>
                <w:spacing w:val="11"/>
                <w:sz w:val="21"/>
                <w:szCs w:val="21"/>
              </w:rPr>
              <w:t>Means the</w:t>
            </w:r>
            <w:r w:rsidR="007B293E" w:rsidRPr="007772EC">
              <w:rPr>
                <w:rFonts w:ascii="Arial" w:hAnsi="Arial" w:cs="Arial"/>
                <w:spacing w:val="11"/>
                <w:sz w:val="21"/>
                <w:szCs w:val="21"/>
              </w:rPr>
              <w:t xml:space="preserve"> SQSS Governance Framework</w:t>
            </w:r>
            <w:r w:rsidRPr="007772EC">
              <w:rPr>
                <w:rFonts w:ascii="Arial" w:hAnsi="Arial" w:cs="Arial"/>
                <w:spacing w:val="11"/>
                <w:sz w:val="21"/>
                <w:szCs w:val="21"/>
              </w:rPr>
              <w:t xml:space="preserve"> as contained in Appendix J.</w:t>
            </w:r>
          </w:p>
        </w:tc>
      </w:tr>
    </w:tbl>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A90D4C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w:t>
      </w:r>
      <w:r>
        <w:rPr>
          <w:rFonts w:ascii="Arial" w:hAnsi="Arial" w:cs="Arial"/>
          <w:i/>
          <w:iCs/>
          <w:spacing w:val="-3"/>
          <w:sz w:val="21"/>
          <w:szCs w:val="21"/>
        </w:rPr>
        <w:lastRenderedPageBreak/>
        <w:t xml:space="preserve">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9A74906" w:rsidR="004F56DB" w:rsidRDefault="00A557D7"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00A557D7">
        <w:rPr>
          <w:rFonts w:ascii="Arial" w:hAnsi="Arial" w:cs="Arial"/>
          <w:i/>
          <w:iCs/>
          <w:sz w:val="21"/>
          <w:szCs w:val="21"/>
        </w:rPr>
        <w:t>Information Request Notice</w:t>
      </w:r>
      <w:r w:rsidR="004F56DB">
        <w:tab/>
      </w:r>
      <w:r w:rsidR="7742F102" w:rsidRPr="5D9186BE">
        <w:rPr>
          <w:rFonts w:ascii="Arial" w:hAnsi="Arial" w:cs="Arial"/>
          <w:sz w:val="21"/>
          <w:szCs w:val="21"/>
        </w:rPr>
        <w:t xml:space="preserve"> </w:t>
      </w:r>
      <w:r w:rsidR="1F28B8C6" w:rsidRPr="5D9186BE">
        <w:rPr>
          <w:rFonts w:ascii="Arial" w:hAnsi="Arial" w:cs="Arial"/>
          <w:sz w:val="21"/>
          <w:szCs w:val="21"/>
        </w:rPr>
        <w:t xml:space="preserve">A notice that will be issued by the </w:t>
      </w:r>
      <w:r w:rsidR="00C14108" w:rsidRPr="00C14108">
        <w:rPr>
          <w:rFonts w:ascii="Arial" w:hAnsi="Arial" w:cs="Arial"/>
          <w:i/>
          <w:iCs/>
          <w:sz w:val="21"/>
          <w:szCs w:val="21"/>
        </w:rPr>
        <w:t>ISOP</w:t>
      </w:r>
      <w:r w:rsidR="1F28B8C6" w:rsidRPr="5D9186BE">
        <w:rPr>
          <w:rFonts w:ascii="Arial" w:hAnsi="Arial" w:cs="Arial"/>
          <w:sz w:val="21"/>
          <w:szCs w:val="21"/>
        </w:rPr>
        <w:t xml:space="preserve"> to a relevant party setting out the </w:t>
      </w:r>
      <w:r w:rsidR="00C14108" w:rsidRPr="00C14108">
        <w:rPr>
          <w:rFonts w:ascii="Arial" w:hAnsi="Arial" w:cs="Arial"/>
          <w:i/>
          <w:iCs/>
          <w:sz w:val="21"/>
          <w:szCs w:val="21"/>
        </w:rPr>
        <w:t>ISOP</w:t>
      </w:r>
      <w:r w:rsidR="1F28B8C6" w:rsidRPr="5D9186BE">
        <w:rPr>
          <w:rFonts w:ascii="Arial" w:hAnsi="Arial" w:cs="Arial"/>
          <w:sz w:val="21"/>
          <w:szCs w:val="21"/>
        </w:rPr>
        <w:t xml:space="preserve">’s reasonable requirements for relevant information in accordance with section 172 of the Energy Act 2023. This will be prepared in accordance with the </w:t>
      </w:r>
      <w:r w:rsidR="00C14108" w:rsidRPr="00C14108">
        <w:rPr>
          <w:rFonts w:ascii="Arial" w:hAnsi="Arial" w:cs="Arial"/>
          <w:i/>
          <w:iCs/>
          <w:sz w:val="21"/>
          <w:szCs w:val="21"/>
        </w:rPr>
        <w:t>ISOP</w:t>
      </w:r>
      <w:r w:rsidR="1F28B8C6"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1F28B8C6"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5B53693D"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00C14108" w:rsidRPr="00C14108">
        <w:rPr>
          <w:rFonts w:ascii="Arial" w:hAnsi="Arial" w:cs="Arial"/>
          <w:i/>
          <w:iCs/>
          <w:sz w:val="21"/>
          <w:szCs w:val="21"/>
        </w:rPr>
        <w:t>ISOP</w:t>
      </w:r>
      <w:r w:rsidRPr="5D9186BE">
        <w:rPr>
          <w:rFonts w:ascii="Arial" w:hAnsi="Arial" w:cs="Arial"/>
          <w:sz w:val="21"/>
          <w:szCs w:val="21"/>
        </w:rPr>
        <w:t>, in accordance with section 172 of the Energy Act 2023 and condition D2</w:t>
      </w:r>
      <w:r w:rsidR="00F375D4">
        <w:rPr>
          <w:rFonts w:ascii="Arial" w:hAnsi="Arial" w:cs="Arial"/>
          <w:sz w:val="21"/>
          <w:szCs w:val="21"/>
        </w:rPr>
        <w:t>.</w:t>
      </w:r>
      <w:r w:rsidRPr="5D9186BE">
        <w:rPr>
          <w:rFonts w:ascii="Arial" w:hAnsi="Arial" w:cs="Arial"/>
          <w:sz w:val="21"/>
          <w:szCs w:val="21"/>
        </w:rPr>
        <w:t xml:space="preserve">5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00CC4EA0">
        <w:rPr>
          <w:rFonts w:ascii="Arial" w:hAnsi="Arial" w:cs="Arial"/>
          <w:i/>
          <w:iCs/>
          <w:sz w:val="21"/>
          <w:szCs w:val="21"/>
        </w:rPr>
        <w:t>Gas System Planner</w:t>
      </w:r>
      <w:r w:rsidR="649AC59E" w:rsidRPr="5D9186BE">
        <w:rPr>
          <w:rFonts w:ascii="Arial" w:hAnsi="Arial" w:cs="Arial"/>
          <w:i/>
          <w:iCs/>
          <w:sz w:val="21"/>
          <w:szCs w:val="21"/>
        </w:rPr>
        <w:t xml:space="preserve"> Licence</w:t>
      </w:r>
      <w:r w:rsidRPr="5D9186BE">
        <w:rPr>
          <w:rFonts w:ascii="Arial" w:hAnsi="Arial" w:cs="Arial"/>
          <w:sz w:val="21"/>
          <w:szCs w:val="21"/>
        </w:rPr>
        <w:t xml:space="preserve">, setting out the process that the </w:t>
      </w:r>
      <w:r w:rsidR="00C14108" w:rsidRPr="00C14108">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r w:rsidR="00146682">
        <w:rPr>
          <w:rFonts w:ascii="Arial" w:hAnsi="Arial" w:cs="Arial"/>
          <w:i/>
          <w:iCs/>
          <w:sz w:val="21"/>
          <w:szCs w:val="21"/>
        </w:rPr>
        <w:t>i</w:t>
      </w:r>
      <w:r w:rsidR="00A557D7" w:rsidRPr="00A557D7">
        <w:rPr>
          <w:rFonts w:ascii="Arial" w:hAnsi="Arial" w:cs="Arial"/>
          <w:i/>
          <w:iCs/>
          <w:sz w:val="21"/>
          <w:szCs w:val="21"/>
        </w:rPr>
        <w:t xml:space="preserve">nformation </w:t>
      </w:r>
      <w:r w:rsidR="00146682">
        <w:rPr>
          <w:rFonts w:ascii="Arial" w:hAnsi="Arial" w:cs="Arial"/>
          <w:i/>
          <w:iCs/>
          <w:sz w:val="21"/>
          <w:szCs w:val="21"/>
        </w:rPr>
        <w:t>r</w:t>
      </w:r>
      <w:r w:rsidR="00A557D7" w:rsidRPr="00A557D7">
        <w:rPr>
          <w:rFonts w:ascii="Arial" w:hAnsi="Arial" w:cs="Arial"/>
          <w:i/>
          <w:iCs/>
          <w:sz w:val="21"/>
          <w:szCs w:val="21"/>
        </w:rPr>
        <w:t xml:space="preserve">equest </w:t>
      </w:r>
      <w:r w:rsidR="00146682">
        <w:rPr>
          <w:rFonts w:ascii="Arial" w:hAnsi="Arial" w:cs="Arial"/>
          <w:i/>
          <w:iCs/>
          <w:sz w:val="21"/>
          <w:szCs w:val="21"/>
        </w:rPr>
        <w:t>n</w:t>
      </w:r>
      <w:r w:rsidR="00A557D7" w:rsidRPr="00A557D7">
        <w:rPr>
          <w:rFonts w:ascii="Arial" w:hAnsi="Arial" w:cs="Arial"/>
          <w:i/>
          <w:iCs/>
          <w:sz w:val="21"/>
          <w:szCs w:val="21"/>
        </w:rPr>
        <w:t>otice</w:t>
      </w:r>
      <w:r w:rsidR="003F0FB7">
        <w:rPr>
          <w:rFonts w:ascii="Arial" w:hAnsi="Arial" w:cs="Arial"/>
          <w:sz w:val="21"/>
          <w:szCs w:val="21"/>
        </w:rPr>
        <w:t>.</w:t>
      </w:r>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rsidP="007772EC">
      <w:pPr>
        <w:kinsoku w:val="0"/>
        <w:overflowPunct w:val="0"/>
        <w:autoSpaceDE/>
        <w:autoSpaceDN/>
        <w:adjustRightInd/>
        <w:spacing w:before="22" w:after="210"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
      <w:tblGrid>
        <w:gridCol w:w="3264"/>
        <w:gridCol w:w="5250"/>
      </w:tblGrid>
      <w:tr w:rsidR="009C1403" w14:paraId="600D08CD" w14:textId="77777777" w:rsidTr="007772EC">
        <w:trPr>
          <w:trHeight w:hRule="exact" w:val="2768"/>
        </w:trPr>
        <w:tc>
          <w:tcPr>
            <w:tcW w:w="3264"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245"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264" type="#_x0000_t202" style="position:absolute;left:0;text-align:left;margin-left:80.8pt;margin-top:67.6pt;width:404.6pt;height:46.8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CWG3Oy+wEAAN8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w:t>
      </w:r>
      <w:r>
        <w:rPr>
          <w:rFonts w:ascii="Arial" w:hAnsi="Arial" w:cs="Arial"/>
          <w:spacing w:val="-7"/>
          <w:sz w:val="21"/>
          <w:szCs w:val="21"/>
        </w:rPr>
        <w:lastRenderedPageBreak/>
        <w:t>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29F91FEE" w:rsidR="009C1403" w:rsidRDefault="00C6386D" w:rsidP="007772EC">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z w:val="21"/>
          <w:szCs w:val="21"/>
        </w:rPr>
      </w:pPr>
      <w:r w:rsidRPr="5D9186BE">
        <w:rPr>
          <w:rFonts w:ascii="Arial" w:hAnsi="Arial" w:cs="Arial"/>
          <w:sz w:val="21"/>
          <w:szCs w:val="21"/>
        </w:rPr>
        <w:t>Independent System Operator</w:t>
      </w:r>
    </w:p>
    <w:p w14:paraId="4F3F19D4" w14:textId="3BA7639B" w:rsidR="00F61484"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pacing w:val="-2"/>
          <w:sz w:val="21"/>
          <w:szCs w:val="21"/>
        </w:rPr>
      </w:pPr>
      <w:r w:rsidRPr="5D9186BE">
        <w:rPr>
          <w:rFonts w:ascii="Arial" w:hAnsi="Arial" w:cs="Arial"/>
          <w:sz w:val="21"/>
          <w:szCs w:val="21"/>
        </w:rPr>
        <w:t>and Planner</w:t>
      </w:r>
      <w:r>
        <w:rPr>
          <w:rFonts w:ascii="Arial" w:hAnsi="Arial" w:cs="Arial"/>
          <w:sz w:val="21"/>
          <w:szCs w:val="21"/>
        </w:rPr>
        <w:t xml:space="preserve"> (</w:t>
      </w:r>
      <w:r w:rsidR="00C14108" w:rsidRPr="00C14108">
        <w:rPr>
          <w:rFonts w:ascii="Arial" w:hAnsi="Arial" w:cs="Arial"/>
          <w:i/>
          <w:iCs/>
          <w:sz w:val="21"/>
          <w:szCs w:val="21"/>
        </w:rPr>
        <w:t>ISOP</w:t>
      </w:r>
      <w:r>
        <w:rPr>
          <w:rFonts w:ascii="Arial" w:hAnsi="Arial" w:cs="Arial"/>
          <w:i/>
          <w:iCs/>
          <w:sz w:val="21"/>
          <w:szCs w:val="21"/>
        </w:rPr>
        <w:t>)</w:t>
      </w:r>
      <w:r w:rsidR="4EA5B00D" w:rsidRPr="5D9186BE">
        <w:rPr>
          <w:rFonts w:ascii="Arial" w:hAnsi="Arial" w:cs="Arial"/>
          <w:i/>
          <w:iCs/>
          <w:sz w:val="21"/>
          <w:szCs w:val="21"/>
        </w:rPr>
        <w:t xml:space="preserve">                        </w:t>
      </w:r>
      <w:r w:rsidR="003F0FB7">
        <w:rPr>
          <w:rFonts w:ascii="Arial" w:hAnsi="Arial" w:cs="Arial"/>
          <w:sz w:val="21"/>
          <w:szCs w:val="21"/>
        </w:rPr>
        <w:t>M</w:t>
      </w:r>
      <w:r w:rsidR="37E8E4AB" w:rsidRPr="5D9186BE">
        <w:rPr>
          <w:rFonts w:ascii="Arial" w:hAnsi="Arial" w:cs="Arial"/>
          <w:sz w:val="21"/>
          <w:szCs w:val="21"/>
        </w:rPr>
        <w:t xml:space="preserve">eans a person designated by the Secretary of State under section 162 of the Energy Act 2023 as the holder of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37E8E4AB" w:rsidRPr="5D9186BE">
        <w:rPr>
          <w:rFonts w:ascii="Arial" w:hAnsi="Arial" w:cs="Arial"/>
          <w:sz w:val="21"/>
          <w:szCs w:val="21"/>
        </w:rPr>
        <w:t xml:space="preserve">, and the </w:t>
      </w:r>
      <w:r w:rsidR="000F462E">
        <w:rPr>
          <w:rFonts w:ascii="Arial" w:hAnsi="Arial" w:cs="Arial"/>
          <w:i/>
          <w:iCs/>
          <w:sz w:val="21"/>
          <w:szCs w:val="21"/>
        </w:rPr>
        <w:t>Gas System Planner</w:t>
      </w:r>
      <w:r w:rsidR="649AC59E" w:rsidRPr="5D9186BE">
        <w:rPr>
          <w:rFonts w:ascii="Arial" w:hAnsi="Arial" w:cs="Arial"/>
          <w:i/>
          <w:iCs/>
          <w:sz w:val="21"/>
          <w:szCs w:val="21"/>
        </w:rPr>
        <w:t xml:space="preserve"> </w:t>
      </w:r>
      <w:r w:rsidR="001F22A7">
        <w:rPr>
          <w:rFonts w:ascii="Arial" w:hAnsi="Arial" w:cs="Arial"/>
          <w:i/>
          <w:iCs/>
          <w:sz w:val="21"/>
          <w:szCs w:val="21"/>
        </w:rPr>
        <w:t>l</w:t>
      </w:r>
      <w:r w:rsidR="649AC59E" w:rsidRPr="5D9186BE">
        <w:rPr>
          <w:rFonts w:ascii="Arial" w:hAnsi="Arial" w:cs="Arial"/>
          <w:i/>
          <w:iCs/>
          <w:sz w:val="21"/>
          <w:szCs w:val="21"/>
        </w:rPr>
        <w:t>icence</w:t>
      </w:r>
      <w:r w:rsidR="37E8E4AB" w:rsidRPr="5D9186BE">
        <w:rPr>
          <w:rFonts w:ascii="Arial" w:hAnsi="Arial" w:cs="Arial"/>
          <w:sz w:val="21"/>
          <w:szCs w:val="21"/>
        </w:rPr>
        <w:t>, for the time being that person is the NESO</w:t>
      </w:r>
      <w:r w:rsidR="003F0FB7">
        <w:rPr>
          <w:rFonts w:ascii="Arial" w:hAnsi="Arial" w:cs="Arial"/>
          <w:sz w:val="21"/>
          <w:szCs w:val="21"/>
        </w:rPr>
        <w:t>.</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w:t>
      </w:r>
      <w:r>
        <w:rPr>
          <w:rFonts w:ascii="Arial" w:hAnsi="Arial" w:cs="Arial"/>
          <w:i/>
          <w:iCs/>
          <w:sz w:val="21"/>
          <w:szCs w:val="21"/>
        </w:rPr>
        <w:lastRenderedPageBreak/>
        <w:t xml:space="preserve">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5103"/>
      </w:tblGrid>
      <w:tr w:rsidR="007D3D69" w:rsidRPr="00636B7A" w14:paraId="24A21C9C" w14:textId="77777777" w:rsidTr="00DD78D5">
        <w:trPr>
          <w:trHeight w:val="300"/>
        </w:trPr>
        <w:tc>
          <w:tcPr>
            <w:tcW w:w="3153" w:type="dxa"/>
          </w:tcPr>
          <w:p w14:paraId="34420245" w14:textId="77777777" w:rsidR="007D3D69" w:rsidRPr="007772EC" w:rsidRDefault="007D3D69">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1"/>
                <w:szCs w:val="21"/>
                <w:lang w:eastAsia="en-US"/>
              </w:rPr>
            </w:pPr>
            <w:r w:rsidRPr="007772EC">
              <w:rPr>
                <w:rFonts w:ascii="Arial" w:hAnsi="Arial" w:cs="Arial"/>
                <w:bCs/>
                <w:color w:val="000000"/>
                <w:spacing w:val="6"/>
                <w:sz w:val="21"/>
                <w:szCs w:val="21"/>
                <w:lang w:eastAsia="en-US"/>
              </w:rPr>
              <w:t>Licensee</w:t>
            </w:r>
          </w:p>
        </w:tc>
        <w:tc>
          <w:tcPr>
            <w:tcW w:w="5103" w:type="dxa"/>
          </w:tcPr>
          <w:p w14:paraId="635DE835" w14:textId="1FA4FC64" w:rsidR="007D3D69" w:rsidRPr="007772EC" w:rsidRDefault="00EB2531" w:rsidP="007772EC">
            <w:pPr>
              <w:kinsoku w:val="0"/>
              <w:overflowPunct w:val="0"/>
              <w:autoSpaceDE/>
              <w:autoSpaceDN/>
              <w:adjustRightInd/>
              <w:spacing w:before="120" w:after="120" w:line="240" w:lineRule="atLeast"/>
              <w:jc w:val="both"/>
              <w:textAlignment w:val="baseline"/>
              <w:rPr>
                <w:rFonts w:ascii="Arial" w:hAnsi="Arial" w:cs="Arial"/>
                <w:spacing w:val="7"/>
                <w:sz w:val="21"/>
                <w:szCs w:val="21"/>
              </w:rPr>
            </w:pPr>
            <w:r w:rsidRPr="007772EC">
              <w:rPr>
                <w:rFonts w:ascii="Arial" w:hAnsi="Arial" w:cs="Arial"/>
                <w:bCs/>
                <w:color w:val="000000"/>
                <w:spacing w:val="6"/>
                <w:sz w:val="21"/>
                <w:szCs w:val="21"/>
                <w:lang w:eastAsia="en-US"/>
              </w:rPr>
              <w:t>M</w:t>
            </w:r>
            <w:r w:rsidR="007D3D69" w:rsidRPr="007772EC">
              <w:rPr>
                <w:rFonts w:ascii="Arial" w:hAnsi="Arial" w:cs="Arial"/>
                <w:bCs/>
                <w:color w:val="000000"/>
                <w:spacing w:val="6"/>
                <w:sz w:val="21"/>
                <w:szCs w:val="21"/>
                <w:lang w:eastAsia="en-US"/>
              </w:rPr>
              <w:t>ean</w:t>
            </w:r>
            <w:r w:rsidRPr="007772EC">
              <w:rPr>
                <w:rFonts w:ascii="Arial" w:hAnsi="Arial" w:cs="Arial"/>
                <w:bCs/>
                <w:color w:val="000000"/>
                <w:spacing w:val="6"/>
                <w:sz w:val="21"/>
                <w:szCs w:val="21"/>
                <w:lang w:eastAsia="en-US"/>
              </w:rPr>
              <w:t>s</w:t>
            </w:r>
            <w:r w:rsidR="007D3D69" w:rsidRPr="007772EC">
              <w:rPr>
                <w:rFonts w:ascii="Arial" w:hAnsi="Arial" w:cs="Arial"/>
                <w:bCs/>
                <w:color w:val="000000"/>
                <w:spacing w:val="6"/>
                <w:sz w:val="21"/>
                <w:szCs w:val="21"/>
                <w:lang w:eastAsia="en-US"/>
              </w:rPr>
              <w:t xml:space="preserve"> the holder</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for the time being</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of a </w:t>
            </w:r>
            <w:r w:rsidR="007D3D69" w:rsidRPr="007772EC">
              <w:rPr>
                <w:rFonts w:ascii="Arial" w:hAnsi="Arial" w:cs="Arial"/>
                <w:i/>
                <w:color w:val="000000"/>
                <w:spacing w:val="6"/>
                <w:sz w:val="21"/>
                <w:szCs w:val="21"/>
                <w:lang w:eastAsia="en-US"/>
              </w:rPr>
              <w:t>Transmission Licence</w:t>
            </w:r>
            <w:r w:rsidR="007D3D69" w:rsidRPr="007772EC">
              <w:rPr>
                <w:rFonts w:ascii="Arial" w:hAnsi="Arial" w:cs="Arial"/>
                <w:bCs/>
                <w:color w:val="000000"/>
                <w:spacing w:val="6"/>
                <w:sz w:val="21"/>
                <w:szCs w:val="21"/>
                <w:lang w:eastAsia="en-US"/>
              </w:rPr>
              <w:t xml:space="preserve"> or the </w:t>
            </w:r>
            <w:r w:rsidR="00C14108" w:rsidRPr="007772EC">
              <w:rPr>
                <w:rFonts w:ascii="Arial" w:hAnsi="Arial" w:cs="Arial"/>
                <w:bCs/>
                <w:i/>
                <w:iCs/>
                <w:color w:val="000000"/>
                <w:spacing w:val="6"/>
                <w:sz w:val="21"/>
                <w:szCs w:val="21"/>
                <w:lang w:eastAsia="en-US"/>
              </w:rPr>
              <w:t>ISOP</w:t>
            </w:r>
            <w:r w:rsidR="007D3D69" w:rsidRPr="007772EC">
              <w:rPr>
                <w:rFonts w:ascii="Arial" w:hAnsi="Arial" w:cs="Arial"/>
                <w:bCs/>
                <w:color w:val="000000"/>
                <w:spacing w:val="6"/>
                <w:sz w:val="21"/>
                <w:szCs w:val="21"/>
                <w:lang w:eastAsia="en-US"/>
              </w:rPr>
              <w:t xml:space="preserve"> as the holder of the </w:t>
            </w:r>
            <w:r w:rsidR="007D3D69" w:rsidRPr="007772EC">
              <w:rPr>
                <w:rFonts w:ascii="Arial" w:hAnsi="Arial" w:cs="Arial"/>
                <w:bCs/>
                <w:i/>
                <w:iCs/>
                <w:color w:val="000000"/>
                <w:spacing w:val="6"/>
                <w:sz w:val="21"/>
                <w:szCs w:val="21"/>
                <w:lang w:eastAsia="en-US"/>
              </w:rPr>
              <w:t>ESO Licence</w:t>
            </w:r>
            <w:r w:rsidR="007D3D69" w:rsidRPr="007772EC">
              <w:rPr>
                <w:rFonts w:ascii="Arial" w:hAnsi="Arial" w:cs="Arial"/>
                <w:bCs/>
                <w:color w:val="000000"/>
                <w:spacing w:val="6"/>
                <w:sz w:val="21"/>
                <w:szCs w:val="21"/>
                <w:lang w:eastAsia="en-US"/>
              </w:rPr>
              <w:t>, and in each case being a party that is required by their licence to comply with the Security and Quality of Supply Standard</w:t>
            </w:r>
            <w:r w:rsidR="00B2364C">
              <w:rPr>
                <w:rFonts w:ascii="Arial" w:hAnsi="Arial" w:cs="Arial"/>
                <w:bCs/>
                <w:color w:val="000000"/>
                <w:spacing w:val="6"/>
                <w:sz w:val="21"/>
                <w:szCs w:val="21"/>
                <w:lang w:eastAsia="en-US"/>
              </w:rPr>
              <w:t xml:space="preserve"> </w:t>
            </w:r>
            <w:r w:rsidR="00D21213">
              <w:rPr>
                <w:rFonts w:ascii="Arial" w:hAnsi="Arial" w:cs="Arial"/>
                <w:bCs/>
                <w:color w:val="000000"/>
                <w:spacing w:val="6"/>
                <w:sz w:val="21"/>
                <w:szCs w:val="21"/>
                <w:lang w:eastAsia="en-US"/>
              </w:rPr>
              <w:t xml:space="preserve">as approved by the </w:t>
            </w:r>
            <w:r w:rsidR="00D21213" w:rsidRPr="007772EC">
              <w:rPr>
                <w:rFonts w:ascii="Arial" w:hAnsi="Arial" w:cs="Arial"/>
                <w:bCs/>
                <w:i/>
                <w:iCs/>
                <w:color w:val="000000"/>
                <w:spacing w:val="6"/>
                <w:sz w:val="21"/>
                <w:szCs w:val="21"/>
                <w:lang w:eastAsia="en-US"/>
              </w:rPr>
              <w:t>Authority</w:t>
            </w:r>
            <w:r w:rsidR="007D3D69" w:rsidRPr="007772EC">
              <w:rPr>
                <w:rFonts w:ascii="Arial" w:hAnsi="Arial" w:cs="Arial"/>
                <w:bCs/>
                <w:color w:val="000000"/>
                <w:spacing w:val="6"/>
                <w:sz w:val="21"/>
                <w:szCs w:val="21"/>
                <w:lang w:eastAsia="en-US"/>
              </w:rPr>
              <w:t>, and shall be construed accordingly</w:t>
            </w:r>
            <w:r w:rsidR="00191A38" w:rsidRPr="007772EC">
              <w:rPr>
                <w:rFonts w:ascii="Arial" w:hAnsi="Arial" w:cs="Arial"/>
                <w:bCs/>
                <w:color w:val="000000"/>
                <w:spacing w:val="6"/>
                <w:sz w:val="21"/>
                <w:szCs w:val="21"/>
                <w:lang w:eastAsia="en-US"/>
              </w:rPr>
              <w:t>.</w:t>
            </w:r>
          </w:p>
        </w:tc>
      </w:tr>
    </w:tbl>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246F9B2" w14:textId="145DC128" w:rsidR="009C1403" w:rsidRDefault="006A6867">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sz w:val="24"/>
          <w:szCs w:val="24"/>
        </w:rPr>
        <w:t xml:space="preserve"> </w:t>
      </w:r>
      <w:r w:rsidR="00C6386D">
        <w:rPr>
          <w:rFonts w:ascii="Arial" w:hAnsi="Arial" w:cs="Arial"/>
          <w:spacing w:val="-4"/>
          <w:sz w:val="21"/>
          <w:szCs w:val="21"/>
        </w:rPr>
        <w:t>Loss of Power Infeed</w:t>
      </w:r>
      <w:r w:rsidR="00C6386D">
        <w:rPr>
          <w:rFonts w:ascii="Arial" w:hAnsi="Arial" w:cs="Arial"/>
          <w:spacing w:val="-4"/>
          <w:sz w:val="21"/>
          <w:szCs w:val="21"/>
        </w:rPr>
        <w:tab/>
        <w:t xml:space="preserve">The output of a </w:t>
      </w:r>
      <w:r w:rsidR="00C6386D">
        <w:rPr>
          <w:rFonts w:ascii="Arial" w:hAnsi="Arial" w:cs="Arial"/>
          <w:i/>
          <w:iCs/>
          <w:spacing w:val="-4"/>
          <w:sz w:val="21"/>
          <w:szCs w:val="21"/>
        </w:rPr>
        <w:t xml:space="preserve">generating unit </w:t>
      </w:r>
      <w:r w:rsidR="00C6386D">
        <w:rPr>
          <w:rFonts w:ascii="Arial" w:hAnsi="Arial" w:cs="Arial"/>
          <w:spacing w:val="-4"/>
          <w:sz w:val="21"/>
          <w:szCs w:val="21"/>
        </w:rPr>
        <w:t xml:space="preserve">or a group of </w:t>
      </w:r>
      <w:r w:rsidR="00C6386D">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w:t>
      </w:r>
      <w:r>
        <w:rPr>
          <w:rFonts w:ascii="Arial" w:hAnsi="Arial" w:cs="Arial"/>
          <w:spacing w:val="-7"/>
          <w:sz w:val="21"/>
          <w:szCs w:val="21"/>
        </w:rPr>
        <w:lastRenderedPageBreak/>
        <w:t xml:space="preserve">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20CFB48B"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sidR="00A83BAD" w:rsidRPr="00A83BAD">
        <w:rPr>
          <w:rFonts w:ascii="Arial" w:hAnsi="Arial" w:cs="Arial"/>
          <w:i/>
          <w:iCs/>
          <w:spacing w:val="-7"/>
          <w:sz w:val="21"/>
          <w:szCs w:val="21"/>
        </w:rPr>
        <w:t>Licensee</w:t>
      </w:r>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45"/>
      </w:tblGrid>
      <w:tr w:rsidR="00231298" w:rsidRPr="00636B7A" w:rsidDel="00396561" w14:paraId="5BC32EF2" w14:textId="77777777" w:rsidTr="00DD78D5">
        <w:trPr>
          <w:trHeight w:val="300"/>
        </w:trPr>
        <w:tc>
          <w:tcPr>
            <w:tcW w:w="2977" w:type="dxa"/>
          </w:tcPr>
          <w:p w14:paraId="223F7359" w14:textId="77777777" w:rsidR="00231298" w:rsidRPr="007772EC" w:rsidDel="00396561" w:rsidRDefault="00231298">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5"/>
                <w:sz w:val="21"/>
                <w:szCs w:val="21"/>
              </w:rPr>
              <w:t>Member</w:t>
            </w:r>
          </w:p>
        </w:tc>
        <w:tc>
          <w:tcPr>
            <w:tcW w:w="5245" w:type="dxa"/>
          </w:tcPr>
          <w:p w14:paraId="7738DEAB" w14:textId="7FBD0A66" w:rsidR="00231298" w:rsidRPr="007772EC" w:rsidDel="00396561" w:rsidRDefault="002A6B2C"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pacing w:val="5"/>
                <w:sz w:val="21"/>
                <w:szCs w:val="21"/>
              </w:rPr>
              <w:t>A</w:t>
            </w:r>
            <w:r w:rsidR="00231298" w:rsidRPr="007772EC">
              <w:rPr>
                <w:rFonts w:ascii="Arial" w:hAnsi="Arial" w:cs="Arial"/>
                <w:spacing w:val="5"/>
                <w:sz w:val="21"/>
                <w:szCs w:val="21"/>
              </w:rPr>
              <w:t xml:space="preserve"> person duly appointed in accordance with</w:t>
            </w:r>
            <w:r w:rsidR="00231298" w:rsidRPr="007772EC">
              <w:rPr>
                <w:rFonts w:ascii="Arial" w:hAnsi="Arial" w:cs="Arial"/>
                <w:sz w:val="21"/>
                <w:szCs w:val="21"/>
              </w:rPr>
              <w:t xml:space="preserve"> Paragraph 4.6 to be a Member of the </w:t>
            </w:r>
            <w:r w:rsidR="00231298" w:rsidRPr="007772EC">
              <w:rPr>
                <w:rFonts w:ascii="Arial" w:hAnsi="Arial" w:cs="Arial"/>
                <w:i/>
                <w:iCs/>
                <w:sz w:val="21"/>
                <w:szCs w:val="21"/>
              </w:rPr>
              <w:t>Panel</w:t>
            </w:r>
            <w:r w:rsidR="003F0FB7" w:rsidRPr="007772EC">
              <w:rPr>
                <w:rFonts w:ascii="Arial" w:hAnsi="Arial" w:cs="Arial"/>
                <w:sz w:val="21"/>
                <w:szCs w:val="21"/>
              </w:rPr>
              <w:t>.</w:t>
            </w:r>
          </w:p>
        </w:tc>
      </w:tr>
    </w:tbl>
    <w:p w14:paraId="2F69198E" w14:textId="1244ED5C" w:rsidR="00A207DF" w:rsidRDefault="066BA332"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lastRenderedPageBreak/>
        <w:t>National Electricity Transmission</w:t>
      </w:r>
    </w:p>
    <w:p w14:paraId="1FA1D502" w14:textId="7887F337" w:rsidR="009C1403" w:rsidRDefault="00C3185C" w:rsidP="007772E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r w:rsidR="00362AAE" w:rsidRPr="00362AAE">
        <w:rPr>
          <w:rFonts w:ascii="Arial" w:hAnsi="Arial" w:cs="Arial"/>
          <w:i/>
          <w:iCs/>
          <w:sz w:val="21"/>
          <w:szCs w:val="21"/>
        </w:rPr>
        <w:t xml:space="preserve">ESO </w:t>
      </w:r>
      <w:r w:rsidR="009202AD">
        <w:rPr>
          <w:rFonts w:ascii="Arial" w:hAnsi="Arial" w:cs="Arial"/>
          <w:i/>
          <w:iCs/>
          <w:sz w:val="21"/>
          <w:szCs w:val="21"/>
        </w:rPr>
        <w:t>l</w:t>
      </w:r>
      <w:r w:rsidR="00362AAE" w:rsidRPr="00362AAE">
        <w:rPr>
          <w:rFonts w:ascii="Arial" w:hAnsi="Arial" w:cs="Arial"/>
          <w:i/>
          <w:iCs/>
          <w:sz w:val="21"/>
          <w:szCs w:val="21"/>
        </w:rPr>
        <w:t>icence</w:t>
      </w:r>
      <w:r w:rsidR="00965BE3">
        <w:rPr>
          <w:rFonts w:ascii="Arial" w:hAnsi="Arial" w:cs="Arial"/>
          <w:sz w:val="21"/>
          <w:szCs w:val="21"/>
        </w:rPr>
        <w:t xml:space="preserve"> </w:t>
      </w:r>
    </w:p>
    <w:p w14:paraId="21687737" w14:textId="77777777" w:rsidR="009C1403" w:rsidRDefault="009C1403">
      <w:pPr>
        <w:widowControl/>
        <w:rPr>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5245"/>
      </w:tblGrid>
      <w:tr w:rsidR="00232B2A" w:rsidRPr="00636B7A" w:rsidDel="00396561" w14:paraId="0532CDC3" w14:textId="77777777" w:rsidTr="00DD78D5">
        <w:trPr>
          <w:trHeight w:val="300"/>
        </w:trPr>
        <w:tc>
          <w:tcPr>
            <w:tcW w:w="3011" w:type="dxa"/>
          </w:tcPr>
          <w:p w14:paraId="12DF0F9C" w14:textId="77777777" w:rsidR="00232B2A" w:rsidRPr="007772EC" w:rsidDel="00396561" w:rsidRDefault="00232B2A">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1"/>
                <w:sz w:val="21"/>
                <w:szCs w:val="21"/>
              </w:rPr>
              <w:t>NETS SQSS or SQSS</w:t>
            </w:r>
          </w:p>
        </w:tc>
        <w:tc>
          <w:tcPr>
            <w:tcW w:w="5245" w:type="dxa"/>
          </w:tcPr>
          <w:p w14:paraId="12669A1C" w14:textId="1D4F504D" w:rsidR="00232B2A" w:rsidRPr="007772EC" w:rsidDel="00396561" w:rsidRDefault="00232B2A"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z w:val="21"/>
                <w:szCs w:val="21"/>
              </w:rPr>
              <w:t xml:space="preserve">National Electricity Transmission System Security and Quality of Supply Standard. The </w:t>
            </w:r>
            <w:r w:rsidR="00CD302F" w:rsidRPr="007772EC">
              <w:rPr>
                <w:rFonts w:ascii="Arial" w:hAnsi="Arial" w:cs="Arial"/>
                <w:i/>
                <w:iCs/>
                <w:sz w:val="21"/>
                <w:szCs w:val="21"/>
              </w:rPr>
              <w:t>SQSS</w:t>
            </w:r>
            <w:r w:rsidRPr="007772EC">
              <w:rPr>
                <w:rFonts w:ascii="Arial" w:hAnsi="Arial" w:cs="Arial"/>
                <w:sz w:val="21"/>
                <w:szCs w:val="21"/>
              </w:rPr>
              <w:t xml:space="preserve"> sets out a co</w:t>
            </w:r>
            <w:r w:rsidRPr="007772EC">
              <w:rPr>
                <w:rFonts w:ascii="Arial" w:hAnsi="Arial" w:cs="Arial"/>
                <w:sz w:val="21"/>
                <w:szCs w:val="21"/>
              </w:rPr>
              <w:softHyphen/>
              <w:t xml:space="preserve">ordinated set of criteria and methodologies that the </w:t>
            </w:r>
            <w:r w:rsidR="00A83BAD" w:rsidRPr="007772EC">
              <w:rPr>
                <w:rFonts w:ascii="Arial" w:hAnsi="Arial" w:cs="Arial"/>
                <w:i/>
                <w:iCs/>
                <w:sz w:val="21"/>
                <w:szCs w:val="21"/>
              </w:rPr>
              <w:t>Licensee</w:t>
            </w:r>
            <w:r w:rsidRPr="007772EC">
              <w:rPr>
                <w:rFonts w:ascii="Arial" w:hAnsi="Arial" w:cs="Arial"/>
                <w:sz w:val="21"/>
                <w:szCs w:val="21"/>
              </w:rPr>
              <w:t xml:space="preserve">s shall use in the planning and operation of the </w:t>
            </w:r>
            <w:r w:rsidR="00256EBD" w:rsidRPr="007772EC">
              <w:rPr>
                <w:rFonts w:ascii="Arial" w:hAnsi="Arial" w:cs="Arial"/>
                <w:sz w:val="21"/>
                <w:szCs w:val="21"/>
              </w:rPr>
              <w:t>National Electricity Transmission System</w:t>
            </w:r>
            <w:r w:rsidR="003F0FB7" w:rsidRPr="007772EC">
              <w:rPr>
                <w:rFonts w:ascii="Arial" w:hAnsi="Arial" w:cs="Arial"/>
                <w:sz w:val="21"/>
                <w:szCs w:val="21"/>
              </w:rPr>
              <w:t>.</w:t>
            </w:r>
          </w:p>
        </w:tc>
      </w:tr>
    </w:tbl>
    <w:p w14:paraId="56DA9911" w14:textId="77777777" w:rsidR="00E4466D" w:rsidRDefault="00E4466D">
      <w:pPr>
        <w:widowControl/>
        <w:rPr>
          <w:sz w:val="24"/>
          <w:szCs w:val="24"/>
        </w:rPr>
      </w:pPr>
    </w:p>
    <w:p w14:paraId="1A657040" w14:textId="77777777" w:rsidR="00C44F74" w:rsidRDefault="00C44F74">
      <w:pPr>
        <w:widowControl/>
        <w:ind w:left="3402" w:hanging="3260"/>
        <w:jc w:val="both"/>
        <w:rPr>
          <w:rFonts w:ascii="Arial" w:hAnsi="Arial" w:cs="Arial"/>
          <w:sz w:val="21"/>
          <w:szCs w:val="21"/>
        </w:rPr>
      </w:pPr>
    </w:p>
    <w:p w14:paraId="093D303D" w14:textId="3A272072" w:rsidR="009F3221" w:rsidRDefault="7B397C70">
      <w:pPr>
        <w:widowControl/>
        <w:ind w:left="3402" w:hanging="3260"/>
        <w:jc w:val="both"/>
        <w:rPr>
          <w:rFonts w:ascii="Arial" w:eastAsia="Times New Roman" w:hAnsi="Arial" w:cs="Arial"/>
          <w:i/>
          <w:iCs/>
          <w:sz w:val="21"/>
          <w:szCs w:val="21"/>
          <w:lang w:val="en-GB" w:eastAsia="en-US"/>
        </w:rPr>
      </w:pPr>
      <w:r w:rsidRPr="007772EC">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00C14108" w:rsidRPr="00C14108">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00492205">
        <w:rPr>
          <w:rFonts w:ascii="Arial" w:eastAsia="Times New Roman" w:hAnsi="Arial" w:cs="Arial"/>
          <w:i/>
          <w:iCs/>
          <w:sz w:val="21"/>
          <w:szCs w:val="21"/>
          <w:lang w:val="en-GB" w:eastAsia="en-US"/>
        </w:rPr>
        <w:t>Gas System Planner</w:t>
      </w:r>
      <w:r w:rsidR="738FFC41" w:rsidRPr="5D9186BE">
        <w:rPr>
          <w:rFonts w:ascii="Arial" w:eastAsia="Times New Roman" w:hAnsi="Arial" w:cs="Arial"/>
          <w:i/>
          <w:iCs/>
          <w:sz w:val="21"/>
          <w:szCs w:val="21"/>
          <w:lang w:val="en-GB" w:eastAsia="en-US"/>
        </w:rPr>
        <w:t xml:space="preserve"> licence.</w:t>
      </w:r>
      <w:r w:rsidR="009F3221" w:rsidRPr="009F3221" w:rsidDel="009F3221">
        <w:rPr>
          <w:rFonts w:ascii="Arial" w:eastAsia="Times New Roman" w:hAnsi="Arial" w:cs="Arial"/>
          <w:i/>
          <w:iCs/>
          <w:sz w:val="21"/>
          <w:szCs w:val="21"/>
          <w:lang w:val="en-GB" w:eastAsia="en-US"/>
        </w:rPr>
        <w:t xml:space="preserve"> </w:t>
      </w:r>
      <w:r w:rsidR="009F3221">
        <w:rPr>
          <w:rFonts w:ascii="Arial" w:eastAsia="Times New Roman" w:hAnsi="Arial" w:cs="Arial"/>
          <w:i/>
          <w:iCs/>
          <w:sz w:val="21"/>
          <w:szCs w:val="21"/>
          <w:lang w:val="en-GB" w:eastAsia="en-US"/>
        </w:rPr>
        <w:t xml:space="preserve"> </w:t>
      </w:r>
    </w:p>
    <w:p w14:paraId="6D1EBD19" w14:textId="77777777" w:rsidR="009F3221" w:rsidRDefault="009F3221">
      <w:pPr>
        <w:widowControl/>
        <w:ind w:left="3402" w:hanging="3260"/>
        <w:jc w:val="both"/>
        <w:rPr>
          <w:rFonts w:ascii="Arial" w:eastAsia="Times New Roman" w:hAnsi="Arial" w:cs="Arial"/>
          <w:i/>
          <w:iCs/>
          <w:sz w:val="21"/>
          <w:szCs w:val="21"/>
          <w:lang w:val="en-GB" w:eastAsia="en-US"/>
        </w:rPr>
      </w:pPr>
    </w:p>
    <w:p w14:paraId="1B2F9642" w14:textId="0EE0F104" w:rsidR="009C1403" w:rsidRDefault="00C6386D" w:rsidP="007772EC">
      <w:pPr>
        <w:widowControl/>
        <w:ind w:left="3402" w:hanging="3260"/>
        <w:jc w:val="both"/>
        <w:rPr>
          <w:sz w:val="24"/>
          <w:szCs w:val="24"/>
        </w:rPr>
      </w:pPr>
      <w:r>
        <w:rPr>
          <w:noProof/>
          <w:color w:val="2B579A"/>
          <w:shd w:val="clear" w:color="auto" w:fill="E6E6E6"/>
        </w:rPr>
        <mc:AlternateContent>
          <mc:Choice Requires="wps">
            <w:drawing>
              <wp:anchor distT="0" distB="0" distL="0" distR="0" simplePos="0" relativeHeight="251658246"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265" type="#_x0000_t202" style="position:absolute;left:0;text-align:left;margin-left:83.3pt;margin-top:72.1pt;width:404.4pt;height:72.25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rsidP="007772EC">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
      <w:r>
        <w:rPr>
          <w:rFonts w:ascii="Arial" w:hAnsi="Arial" w:cs="Arial"/>
          <w:sz w:val="21"/>
          <w:szCs w:val="21"/>
        </w:rPr>
        <w:lastRenderedPageBreak/>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rsidP="007772EC">
      <w:pPr>
        <w:tabs>
          <w:tab w:val="left" w:pos="3312"/>
        </w:tabs>
        <w:kinsoku w:val="0"/>
        <w:overflowPunct w:val="0"/>
        <w:autoSpaceDE/>
        <w:autoSpaceDN/>
        <w:adjustRightInd/>
        <w:spacing w:before="13" w:line="234" w:lineRule="exact"/>
        <w:ind w:left="3261" w:hanging="3261"/>
        <w:jc w:val="both"/>
        <w:textAlignment w:val="baseline"/>
        <w:rPr>
          <w:rFonts w:ascii="Arial" w:hAnsi="Arial" w:cs="Arial"/>
          <w:i/>
          <w:iCs/>
          <w:spacing w:val="-4"/>
          <w:sz w:val="21"/>
          <w:szCs w:val="21"/>
        </w:rPr>
      </w:pPr>
      <w:r>
        <w:rPr>
          <w:rFonts w:ascii="Arial" w:hAnsi="Arial" w:cs="Arial"/>
          <w:spacing w:val="-4"/>
          <w:sz w:val="21"/>
          <w:szCs w:val="21"/>
        </w:rPr>
        <w:tab/>
      </w:r>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system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
    <w:p w14:paraId="3CEA3691" w14:textId="615F7F7E"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del w:id="5" w:author="Steve Baker [NESO]" w:date="2025-10-22T12:18:00Z" w16du:dateUtc="2025-10-22T11:18:00Z">
        <w:r w:rsidDel="00667556">
          <w:rPr>
            <w:rFonts w:ascii="Arial" w:hAnsi="Arial" w:cs="Arial"/>
            <w:spacing w:val="-4"/>
            <w:sz w:val="21"/>
            <w:szCs w:val="21"/>
          </w:rPr>
          <w:delText>.</w:delText>
        </w:r>
      </w:del>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5F3F0545"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1A14C056"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664CA39A"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r w:rsidR="00A83BAD" w:rsidRPr="00A83BAD">
        <w:rPr>
          <w:rFonts w:ascii="Arial" w:hAnsi="Arial" w:cs="Arial"/>
          <w:i/>
          <w:iCs/>
          <w:spacing w:val="-3"/>
          <w:sz w:val="21"/>
          <w:szCs w:val="21"/>
        </w:rPr>
        <w:t>Licensee</w:t>
      </w:r>
      <w:r>
        <w:rPr>
          <w:rFonts w:ascii="Arial" w:hAnsi="Arial" w:cs="Arial"/>
          <w:spacing w:val="-3"/>
          <w:sz w:val="21"/>
          <w:szCs w:val="21"/>
        </w:rPr>
        <w:tab/>
        <w:t>Means the holder of a Transmission Licence in respect</w:t>
      </w:r>
    </w:p>
    <w:p w14:paraId="420B4466" w14:textId="0FBA2041"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 xml:space="preserve">granted under Section 6 (1) (b) of the Electricity Act 1989 (as </w:t>
      </w:r>
      <w:r>
        <w:rPr>
          <w:rFonts w:ascii="Arial" w:hAnsi="Arial" w:cs="Arial"/>
          <w:sz w:val="21"/>
          <w:szCs w:val="21"/>
        </w:rPr>
        <w:lastRenderedPageBreak/>
        <w:t>amended by the Utilities Act 2000 and the Energy Act 2004)</w:t>
      </w:r>
    </w:p>
    <w:p w14:paraId="454BD3AC" w14:textId="77777777" w:rsidR="00CA39B6" w:rsidRDefault="00CA39B6">
      <w:pPr>
        <w:widowControl/>
        <w:rPr>
          <w:sz w:val="24"/>
          <w:szCs w:val="24"/>
        </w:rPr>
        <w:sectPr w:rsidR="00CA39B6">
          <w:headerReference w:type="default" r:id="rId33"/>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4961"/>
      </w:tblGrid>
      <w:tr w:rsidR="003B0A15" w:rsidRPr="00636B7A" w14:paraId="4F8848E1" w14:textId="77777777" w:rsidTr="00DD78D5">
        <w:trPr>
          <w:trHeight w:val="300"/>
        </w:trPr>
        <w:tc>
          <w:tcPr>
            <w:tcW w:w="3153" w:type="dxa"/>
          </w:tcPr>
          <w:p w14:paraId="28DEB3F2" w14:textId="2FD7A0E8" w:rsidR="003B0A15" w:rsidRPr="007772EC" w:rsidRDefault="003B0A15">
            <w:pPr>
              <w:kinsoku w:val="0"/>
              <w:overflowPunct w:val="0"/>
              <w:autoSpaceDE/>
              <w:autoSpaceDN/>
              <w:adjustRightInd/>
              <w:spacing w:before="120" w:after="120" w:line="240" w:lineRule="atLeast"/>
              <w:textAlignment w:val="baseline"/>
              <w:rPr>
                <w:rFonts w:ascii="Arial" w:hAnsi="Arial" w:cs="Arial"/>
                <w:sz w:val="21"/>
                <w:szCs w:val="21"/>
              </w:rPr>
            </w:pPr>
            <w:r w:rsidRPr="007772EC">
              <w:rPr>
                <w:rFonts w:ascii="Arial" w:hAnsi="Arial" w:cs="Arial"/>
                <w:spacing w:val="7"/>
                <w:sz w:val="21"/>
                <w:szCs w:val="21"/>
              </w:rPr>
              <w:lastRenderedPageBreak/>
              <w:t xml:space="preserve">Offshore Transmission Owner </w:t>
            </w:r>
            <w:r w:rsidR="00330C93" w:rsidRPr="007772EC">
              <w:rPr>
                <w:rFonts w:ascii="Arial" w:hAnsi="Arial" w:cs="Arial"/>
                <w:spacing w:val="7"/>
                <w:sz w:val="21"/>
                <w:szCs w:val="21"/>
              </w:rPr>
              <w:t>(</w:t>
            </w:r>
            <w:r w:rsidRPr="007772EC">
              <w:rPr>
                <w:rFonts w:ascii="Arial" w:hAnsi="Arial" w:cs="Arial"/>
                <w:spacing w:val="7"/>
                <w:sz w:val="21"/>
                <w:szCs w:val="21"/>
              </w:rPr>
              <w:t>OFTO</w:t>
            </w:r>
            <w:r w:rsidR="00330C93" w:rsidRPr="007772EC">
              <w:rPr>
                <w:rFonts w:ascii="Arial" w:hAnsi="Arial" w:cs="Arial"/>
                <w:spacing w:val="7"/>
                <w:sz w:val="21"/>
                <w:szCs w:val="21"/>
              </w:rPr>
              <w:t>)</w:t>
            </w:r>
          </w:p>
        </w:tc>
        <w:tc>
          <w:tcPr>
            <w:tcW w:w="4961" w:type="dxa"/>
          </w:tcPr>
          <w:p w14:paraId="02AA04D6" w14:textId="7C4AC898" w:rsidR="003B0A15" w:rsidRPr="007772EC" w:rsidRDefault="00BE53D2"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7"/>
                <w:sz w:val="21"/>
                <w:szCs w:val="21"/>
              </w:rPr>
              <w:t>A</w:t>
            </w:r>
            <w:r w:rsidR="003B0A15" w:rsidRPr="007772EC">
              <w:rPr>
                <w:rFonts w:ascii="Arial" w:hAnsi="Arial" w:cs="Arial"/>
                <w:spacing w:val="7"/>
                <w:sz w:val="21"/>
                <w:szCs w:val="21"/>
              </w:rPr>
              <w:t xml:space="preserve"> </w:t>
            </w:r>
            <w:r w:rsidR="00A83BAD" w:rsidRPr="00A83BAD">
              <w:rPr>
                <w:rFonts w:ascii="Arial" w:hAnsi="Arial" w:cs="Arial"/>
                <w:i/>
                <w:iCs/>
                <w:spacing w:val="7"/>
                <w:sz w:val="21"/>
                <w:szCs w:val="21"/>
              </w:rPr>
              <w:t>Licensee</w:t>
            </w:r>
            <w:r w:rsidR="003B0A15" w:rsidRPr="007772EC">
              <w:rPr>
                <w:rFonts w:ascii="Arial" w:hAnsi="Arial" w:cs="Arial"/>
                <w:spacing w:val="7"/>
                <w:sz w:val="21"/>
                <w:szCs w:val="21"/>
              </w:rPr>
              <w:t xml:space="preserve"> in relation to whose </w:t>
            </w:r>
            <w:r w:rsidR="003B0A15" w:rsidRPr="007772EC">
              <w:rPr>
                <w:rFonts w:ascii="Arial" w:hAnsi="Arial" w:cs="Arial"/>
                <w:i/>
                <w:iCs/>
                <w:spacing w:val="-1"/>
                <w:sz w:val="21"/>
                <w:szCs w:val="21"/>
              </w:rPr>
              <w:t>Transmission Licence</w:t>
            </w:r>
            <w:r w:rsidR="003B0A15" w:rsidRPr="007772EC">
              <w:rPr>
                <w:rFonts w:ascii="Arial" w:hAnsi="Arial" w:cs="Arial"/>
                <w:spacing w:val="-1"/>
                <w:sz w:val="21"/>
                <w:szCs w:val="21"/>
              </w:rPr>
              <w:t xml:space="preserve"> the Standard Conditions in Section E</w:t>
            </w:r>
            <w:r w:rsidR="003B0A15" w:rsidRPr="007772EC">
              <w:rPr>
                <w:rFonts w:ascii="Arial" w:hAnsi="Arial" w:cs="Arial"/>
                <w:b/>
                <w:bCs/>
                <w:sz w:val="21"/>
                <w:szCs w:val="21"/>
              </w:rPr>
              <w:t xml:space="preserve"> </w:t>
            </w:r>
            <w:r w:rsidR="003B0A15" w:rsidRPr="007772EC">
              <w:rPr>
                <w:rFonts w:ascii="Arial" w:hAnsi="Arial" w:cs="Arial"/>
                <w:sz w:val="21"/>
                <w:szCs w:val="21"/>
              </w:rPr>
              <w:t>(offshore transmission owner standard conditions) have been given effect</w:t>
            </w:r>
            <w:r w:rsidR="003F0FB7" w:rsidRPr="007772EC">
              <w:rPr>
                <w:rFonts w:ascii="Arial" w:hAnsi="Arial" w:cs="Arial"/>
                <w:sz w:val="21"/>
                <w:szCs w:val="21"/>
              </w:rPr>
              <w:t>.</w:t>
            </w:r>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12BFEB0"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348EF69E"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r w:rsidR="00FC0F16">
        <w:rPr>
          <w:rFonts w:ascii="Arial" w:hAnsi="Arial" w:cs="Arial"/>
          <w:i/>
          <w:iCs/>
          <w:sz w:val="21"/>
          <w:szCs w:val="21"/>
        </w:rPr>
        <w:tab/>
      </w:r>
      <w:r w:rsidR="00FC0F16">
        <w:rPr>
          <w:rFonts w:ascii="Arial" w:hAnsi="Arial" w:cs="Arial"/>
          <w:i/>
          <w:iCs/>
          <w:sz w:val="21"/>
          <w:szCs w:val="21"/>
        </w:rPr>
        <w:tab/>
      </w:r>
    </w:p>
    <w:p w14:paraId="4F51CB17" w14:textId="0B37929F" w:rsidR="00FC0F16" w:rsidRPr="00672EFF" w:rsidRDefault="00672EFF" w:rsidP="00243AB0">
      <w:pPr>
        <w:tabs>
          <w:tab w:val="left" w:pos="3312"/>
        </w:tabs>
        <w:kinsoku w:val="0"/>
        <w:overflowPunct w:val="0"/>
        <w:autoSpaceDE/>
        <w:autoSpaceDN/>
        <w:adjustRightInd/>
        <w:spacing w:before="477" w:line="230" w:lineRule="exact"/>
        <w:ind w:left="3261" w:hanging="3261"/>
        <w:jc w:val="both"/>
        <w:textAlignment w:val="baseline"/>
        <w:rPr>
          <w:rFonts w:ascii="Arial" w:hAnsi="Arial" w:cs="Arial"/>
          <w:spacing w:val="3"/>
          <w:sz w:val="21"/>
          <w:szCs w:val="21"/>
        </w:rPr>
      </w:pPr>
      <w:r w:rsidRPr="00672EFF">
        <w:rPr>
          <w:rFonts w:ascii="Arial" w:hAnsi="Arial" w:cs="Arial"/>
          <w:spacing w:val="3"/>
          <w:sz w:val="21"/>
          <w:szCs w:val="21"/>
        </w:rPr>
        <w:t>Onshore Interface Point</w:t>
      </w:r>
      <w:r w:rsidRPr="00672EFF">
        <w:rPr>
          <w:rFonts w:ascii="Arial" w:hAnsi="Arial" w:cs="Arial"/>
          <w:spacing w:val="3"/>
          <w:sz w:val="21"/>
          <w:szCs w:val="21"/>
        </w:rPr>
        <w:tab/>
      </w:r>
      <w:r w:rsidRPr="00243AB0">
        <w:rPr>
          <w:rFonts w:ascii="Arial" w:hAnsi="Arial" w:cs="Arial"/>
          <w:sz w:val="21"/>
          <w:szCs w:val="21"/>
        </w:rPr>
        <w:t xml:space="preserve">An electrical point of connection between the </w:t>
      </w:r>
      <w:r w:rsidRPr="00243AB0">
        <w:rPr>
          <w:rFonts w:ascii="Arial" w:hAnsi="Arial" w:cs="Arial"/>
          <w:i/>
          <w:iCs/>
          <w:sz w:val="21"/>
          <w:szCs w:val="21"/>
        </w:rPr>
        <w:t xml:space="preserve">transmission systems </w:t>
      </w:r>
      <w:r w:rsidRPr="00243AB0">
        <w:rPr>
          <w:rFonts w:ascii="Arial" w:hAnsi="Arial" w:cs="Arial"/>
          <w:sz w:val="21"/>
          <w:szCs w:val="21"/>
        </w:rPr>
        <w:t xml:space="preserve">of two </w:t>
      </w:r>
      <w:r w:rsidRPr="00243AB0">
        <w:rPr>
          <w:rFonts w:ascii="Arial" w:hAnsi="Arial" w:cs="Arial"/>
          <w:i/>
          <w:iCs/>
          <w:sz w:val="21"/>
          <w:szCs w:val="21"/>
        </w:rPr>
        <w:t>onshore transmission licencees</w:t>
      </w:r>
      <w:r w:rsidR="00FC0F16" w:rsidRPr="00672EFF">
        <w:rPr>
          <w:rFonts w:ascii="Arial" w:hAnsi="Arial" w:cs="Arial"/>
          <w:spacing w:val="3"/>
          <w:sz w:val="21"/>
          <w:szCs w:val="21"/>
        </w:rPr>
        <w:t xml:space="preserve"> </w:t>
      </w:r>
    </w:p>
    <w:p w14:paraId="74576D7F" w14:textId="5321B60C" w:rsidR="009C1403" w:rsidRPr="00672EFF" w:rsidRDefault="00C6386D" w:rsidP="00243AB0">
      <w:pPr>
        <w:tabs>
          <w:tab w:val="left" w:pos="3312"/>
        </w:tabs>
        <w:kinsoku w:val="0"/>
        <w:overflowPunct w:val="0"/>
        <w:autoSpaceDE/>
        <w:autoSpaceDN/>
        <w:adjustRightInd/>
        <w:spacing w:before="477" w:line="230" w:lineRule="exact"/>
        <w:ind w:left="72"/>
        <w:jc w:val="both"/>
        <w:textAlignment w:val="baseline"/>
        <w:rPr>
          <w:rFonts w:ascii="Arial" w:hAnsi="Arial" w:cs="Arial"/>
          <w:i/>
          <w:iCs/>
          <w:spacing w:val="3"/>
          <w:sz w:val="21"/>
          <w:szCs w:val="21"/>
        </w:rPr>
      </w:pPr>
      <w:r w:rsidRPr="00672EFF">
        <w:rPr>
          <w:rFonts w:ascii="Arial" w:hAnsi="Arial" w:cs="Arial"/>
          <w:spacing w:val="3"/>
          <w:sz w:val="21"/>
          <w:szCs w:val="21"/>
        </w:rPr>
        <w:t>Onshore Power Park Module</w:t>
      </w:r>
      <w:r w:rsidRPr="00672EFF">
        <w:rPr>
          <w:rFonts w:ascii="Arial" w:hAnsi="Arial" w:cs="Arial"/>
          <w:spacing w:val="3"/>
          <w:sz w:val="21"/>
          <w:szCs w:val="21"/>
        </w:rPr>
        <w:tab/>
        <w:t xml:space="preserve">A collection of non-synchronous </w:t>
      </w:r>
      <w:r w:rsidRPr="00672EFF">
        <w:rPr>
          <w:rFonts w:ascii="Arial" w:hAnsi="Arial" w:cs="Arial"/>
          <w:i/>
          <w:iCs/>
          <w:spacing w:val="3"/>
          <w:sz w:val="21"/>
          <w:szCs w:val="21"/>
        </w:rPr>
        <w:t>generating units</w:t>
      </w:r>
    </w:p>
    <w:p w14:paraId="59108923" w14:textId="77777777" w:rsidR="009C1403" w:rsidRDefault="00C6386D" w:rsidP="00672EFF">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sidRPr="00672EFF">
        <w:rPr>
          <w:rFonts w:ascii="Arial" w:hAnsi="Arial" w:cs="Arial"/>
          <w:spacing w:val="-2"/>
          <w:sz w:val="21"/>
          <w:szCs w:val="21"/>
        </w:rPr>
        <w:t>(registered</w:t>
      </w:r>
      <w:r>
        <w:rPr>
          <w:rFonts w:ascii="Arial" w:hAnsi="Arial" w:cs="Arial"/>
          <w:spacing w:val="-2"/>
          <w:sz w:val="21"/>
          <w:szCs w:val="21"/>
        </w:rPr>
        <w:t xml:space="preserve">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2741E93"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6BEC8FB6"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lastRenderedPageBreak/>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5EBA8537" w:rsidR="009C1403" w:rsidRDefault="479F96F1" w:rsidP="007772EC">
      <w:pPr>
        <w:kinsoku w:val="0"/>
        <w:overflowPunct w:val="0"/>
        <w:autoSpaceDE/>
        <w:autoSpaceDN/>
        <w:adjustRightInd/>
        <w:spacing w:before="468" w:after="240"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w:t>
      </w:r>
      <w:r w:rsidR="00A83BAD" w:rsidRPr="00A83BAD">
        <w:rPr>
          <w:rFonts w:ascii="Arial" w:hAnsi="Arial" w:cs="Arial"/>
          <w:i/>
          <w:iCs/>
          <w:spacing w:val="-4"/>
          <w:sz w:val="21"/>
          <w:szCs w:val="21"/>
        </w:rPr>
        <w:t>Licensee</w:t>
      </w:r>
      <w:r>
        <w:rPr>
          <w:rFonts w:ascii="Arial" w:hAnsi="Arial" w:cs="Arial"/>
          <w:spacing w:val="-4"/>
          <w:sz w:val="21"/>
          <w:szCs w:val="21"/>
        </w:rPr>
        <w:t xml:space="preserve"> </w:t>
      </w:r>
      <w:r w:rsidR="6412298F">
        <w:rPr>
          <w:rFonts w:ascii="Arial" w:hAnsi="Arial" w:cs="Arial"/>
          <w:spacing w:val="-4"/>
          <w:sz w:val="21"/>
          <w:szCs w:val="21"/>
        </w:rPr>
        <w:t xml:space="preserve"> </w:t>
      </w:r>
      <w:r w:rsidR="00C6386D">
        <w:tab/>
      </w:r>
      <w:r w:rsidRPr="008825BA">
        <w:rPr>
          <w:rFonts w:ascii="Arial" w:hAnsi="Arial" w:cs="Arial"/>
          <w:i/>
          <w:iCs/>
          <w:spacing w:val="-4"/>
          <w:sz w:val="21"/>
          <w:szCs w:val="21"/>
        </w:rPr>
        <w:t>NGET, SPT</w:t>
      </w:r>
      <w:r w:rsidRPr="008825BA">
        <w:rPr>
          <w:rFonts w:ascii="Arial" w:hAnsi="Arial" w:cs="Arial"/>
          <w:spacing w:val="-4"/>
          <w:sz w:val="21"/>
          <w:szCs w:val="21"/>
        </w:rPr>
        <w:t xml:space="preserve">, </w:t>
      </w:r>
      <w:r w:rsidRPr="008825BA">
        <w:rPr>
          <w:rFonts w:ascii="Arial" w:hAnsi="Arial" w:cs="Arial"/>
          <w:i/>
          <w:iCs/>
          <w:spacing w:val="-4"/>
          <w:sz w:val="21"/>
          <w:szCs w:val="21"/>
        </w:rPr>
        <w:t>SHET’s</w:t>
      </w:r>
      <w:r w:rsidR="00715F17" w:rsidRPr="008825BA">
        <w:rPr>
          <w:rFonts w:ascii="Arial" w:hAnsi="Arial" w:cs="Arial"/>
          <w:i/>
          <w:iCs/>
          <w:spacing w:val="-4"/>
          <w:sz w:val="21"/>
          <w:szCs w:val="21"/>
        </w:rPr>
        <w:t>,</w:t>
      </w:r>
      <w:r w:rsidR="00F25549" w:rsidRPr="008825BA">
        <w:rPr>
          <w:rFonts w:ascii="Arial" w:hAnsi="Arial" w:cs="Arial"/>
          <w:i/>
          <w:iCs/>
          <w:spacing w:val="-4"/>
          <w:sz w:val="21"/>
          <w:szCs w:val="21"/>
        </w:rPr>
        <w:t xml:space="preserve"> </w:t>
      </w:r>
      <w:r w:rsidR="00F25549" w:rsidRPr="00243AB0">
        <w:rPr>
          <w:rFonts w:ascii="Arial" w:hAnsi="Arial" w:cs="Arial"/>
          <w:iCs/>
          <w:sz w:val="21"/>
          <w:szCs w:val="21"/>
        </w:rPr>
        <w:t xml:space="preserve">and any </w:t>
      </w:r>
      <w:r w:rsidR="00F25549" w:rsidRPr="00243AB0">
        <w:rPr>
          <w:rFonts w:ascii="Arial" w:hAnsi="Arial" w:cs="Arial"/>
          <w:i/>
          <w:sz w:val="21"/>
          <w:szCs w:val="21"/>
        </w:rPr>
        <w:t>transmission licensee</w:t>
      </w:r>
      <w:r w:rsidR="00F25549" w:rsidRPr="00243AB0">
        <w:rPr>
          <w:rFonts w:ascii="Arial" w:hAnsi="Arial" w:cs="Arial"/>
          <w:iCs/>
          <w:sz w:val="21"/>
          <w:szCs w:val="21"/>
        </w:rPr>
        <w:t xml:space="preserve"> appointed as a</w:t>
      </w:r>
      <w:r w:rsidR="00F25549" w:rsidRPr="00243AB0">
        <w:rPr>
          <w:rFonts w:ascii="Arial" w:hAnsi="Arial" w:cs="Arial"/>
          <w:i/>
          <w:sz w:val="21"/>
          <w:szCs w:val="21"/>
        </w:rPr>
        <w:t xml:space="preserve"> competitively appointed transmission owner</w:t>
      </w:r>
      <w:r w:rsidRPr="008825BA">
        <w:rPr>
          <w:rFonts w:ascii="Arial" w:hAnsi="Arial" w:cs="Arial"/>
          <w:i/>
          <w:iCs/>
          <w:spacing w:val="-4"/>
          <w:sz w:val="21"/>
          <w:szCs w:val="21"/>
        </w:rPr>
        <w:t xml:space="preserve"> </w:t>
      </w:r>
      <w:r w:rsidRPr="008825BA">
        <w:rPr>
          <w:rFonts w:ascii="Arial" w:hAnsi="Arial" w:cs="Arial"/>
          <w:spacing w:val="-4"/>
          <w:sz w:val="21"/>
          <w:szCs w:val="21"/>
        </w:rPr>
        <w:t>and such other person who is the holder of a transmission licence in respect of an onshore transmission system granted under Section 6 (1) (b) of the Electricity Act 1989</w:t>
      </w:r>
      <w:r>
        <w:rPr>
          <w:rFonts w:ascii="Arial" w:hAnsi="Arial" w:cs="Arial"/>
          <w:spacing w:val="-4"/>
          <w:sz w:val="21"/>
          <w:szCs w:val="21"/>
        </w:rPr>
        <w:t>.</w:t>
      </w:r>
    </w:p>
    <w:p w14:paraId="32279720" w14:textId="338FD724" w:rsidR="009C1403" w:rsidRDefault="00FF671E" w:rsidP="007772EC">
      <w:pPr>
        <w:widowControl/>
        <w:rPr>
          <w:rFonts w:ascii="Arial" w:hAnsi="Arial" w:cs="Arial"/>
          <w:sz w:val="21"/>
          <w:szCs w:val="21"/>
        </w:rPr>
      </w:pPr>
      <w:r>
        <w:rPr>
          <w:sz w:val="24"/>
          <w:szCs w:val="24"/>
        </w:rPr>
        <w:t xml:space="preserve"> </w:t>
      </w:r>
      <w:r w:rsidR="00C6386D">
        <w:rPr>
          <w:rFonts w:ascii="Arial" w:hAnsi="Arial" w:cs="Arial"/>
          <w:sz w:val="21"/>
          <w:szCs w:val="21"/>
        </w:rPr>
        <w:t>Onshore Transmission System</w:t>
      </w:r>
      <w:r w:rsidR="00301BF8">
        <w:rPr>
          <w:rFonts w:ascii="Arial" w:hAnsi="Arial" w:cs="Arial"/>
          <w:sz w:val="21"/>
          <w:szCs w:val="21"/>
        </w:rPr>
        <w:tab/>
      </w:r>
      <w:r w:rsidR="00C6386D">
        <w:rPr>
          <w:rFonts w:ascii="Arial" w:hAnsi="Arial" w:cs="Arial"/>
          <w:sz w:val="21"/>
          <w:szCs w:val="21"/>
        </w:rPr>
        <w:t>The system consisting (wholly or mainly) of high</w:t>
      </w:r>
    </w:p>
    <w:p w14:paraId="33DD833D" w14:textId="71BB7641"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722"/>
        <w:gridCol w:w="98"/>
        <w:gridCol w:w="5500"/>
      </w:tblGrid>
      <w:tr w:rsidR="009C1403" w14:paraId="55FA4D6D" w14:textId="77777777">
        <w:trPr>
          <w:trHeight w:hRule="exact" w:val="1125"/>
        </w:trPr>
        <w:tc>
          <w:tcPr>
            <w:tcW w:w="2820" w:type="dxa"/>
            <w:gridSpan w:val="2"/>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trPr>
        <w:tc>
          <w:tcPr>
            <w:tcW w:w="2820" w:type="dxa"/>
            <w:gridSpan w:val="2"/>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rFonts w:ascii="Arial" w:hAnsi="Arial" w:cs="Arial"/>
                <w:sz w:val="21"/>
                <w:szCs w:val="21"/>
              </w:rPr>
            </w:pPr>
          </w:p>
        </w:tc>
      </w:tr>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gridSpan w:val="2"/>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p w14:paraId="10A809A9" w14:textId="77777777" w:rsidR="00FF671E" w:rsidRDefault="00FF671E"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tc>
      </w:tr>
      <w:tr w:rsidR="00575473" w14:paraId="70B88FB7" w14:textId="77777777" w:rsidTr="007772EC">
        <w:trPr>
          <w:trHeight w:hRule="exact" w:val="934"/>
        </w:trPr>
        <w:tc>
          <w:tcPr>
            <w:tcW w:w="2722" w:type="dxa"/>
            <w:tcBorders>
              <w:top w:val="nil"/>
              <w:left w:val="nil"/>
              <w:bottom w:val="nil"/>
              <w:right w:val="nil"/>
            </w:tcBorders>
          </w:tcPr>
          <w:p w14:paraId="50D49A4F" w14:textId="60318260" w:rsidR="00575473" w:rsidRPr="00EF6493" w:rsidRDefault="00575473" w:rsidP="007772EC">
            <w:pPr>
              <w:kinsoku w:val="0"/>
              <w:overflowPunct w:val="0"/>
              <w:autoSpaceDE/>
              <w:autoSpaceDN/>
              <w:adjustRightInd/>
              <w:spacing w:after="1393" w:line="233" w:lineRule="exact"/>
              <w:ind w:right="641"/>
              <w:textAlignment w:val="baseline"/>
              <w:rPr>
                <w:rFonts w:ascii="Arial" w:hAnsi="Arial" w:cs="Arial"/>
                <w:sz w:val="21"/>
                <w:szCs w:val="21"/>
              </w:rPr>
            </w:pPr>
            <w:r w:rsidRPr="007772EC">
              <w:rPr>
                <w:rFonts w:ascii="Arial" w:hAnsi="Arial" w:cs="Arial"/>
                <w:sz w:val="21"/>
                <w:szCs w:val="21"/>
              </w:rPr>
              <w:t>Panel</w:t>
            </w:r>
          </w:p>
        </w:tc>
        <w:tc>
          <w:tcPr>
            <w:tcW w:w="5598" w:type="dxa"/>
            <w:gridSpan w:val="2"/>
            <w:tcBorders>
              <w:top w:val="nil"/>
              <w:left w:val="nil"/>
              <w:bottom w:val="nil"/>
              <w:right w:val="nil"/>
            </w:tcBorders>
          </w:tcPr>
          <w:p w14:paraId="0730A863" w14:textId="37E71D53" w:rsidR="00575473" w:rsidRPr="00EF6493" w:rsidRDefault="00C336CF"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sidRPr="007772EC">
              <w:rPr>
                <w:rFonts w:ascii="Arial" w:hAnsi="Arial" w:cs="Arial"/>
                <w:sz w:val="21"/>
                <w:szCs w:val="21"/>
              </w:rPr>
              <w:t>T</w:t>
            </w:r>
            <w:r w:rsidR="00575473" w:rsidRPr="007772EC">
              <w:rPr>
                <w:rFonts w:ascii="Arial" w:hAnsi="Arial" w:cs="Arial"/>
                <w:sz w:val="21"/>
                <w:szCs w:val="21"/>
              </w:rPr>
              <w:t xml:space="preserve">he SQSS </w:t>
            </w:r>
            <w:r w:rsidR="00AA4DC6" w:rsidRPr="007772EC">
              <w:rPr>
                <w:rFonts w:ascii="Arial" w:hAnsi="Arial" w:cs="Arial"/>
                <w:i/>
                <w:iCs/>
                <w:sz w:val="21"/>
                <w:szCs w:val="21"/>
              </w:rPr>
              <w:t>p</w:t>
            </w:r>
            <w:r w:rsidR="00FF671E" w:rsidRPr="007772EC">
              <w:rPr>
                <w:rFonts w:ascii="Arial" w:hAnsi="Arial" w:cs="Arial"/>
                <w:i/>
                <w:iCs/>
                <w:sz w:val="21"/>
                <w:szCs w:val="21"/>
              </w:rPr>
              <w:t>anel</w:t>
            </w:r>
            <w:r w:rsidR="00575473" w:rsidRPr="007772EC">
              <w:rPr>
                <w:rFonts w:ascii="Arial" w:hAnsi="Arial" w:cs="Arial"/>
                <w:sz w:val="21"/>
                <w:szCs w:val="21"/>
              </w:rPr>
              <w:t xml:space="preserve"> established by the </w:t>
            </w:r>
            <w:r w:rsidR="00C14108" w:rsidRPr="007772EC">
              <w:rPr>
                <w:rFonts w:ascii="Arial" w:hAnsi="Arial" w:cs="Arial"/>
                <w:i/>
                <w:iCs/>
                <w:sz w:val="21"/>
                <w:szCs w:val="21"/>
              </w:rPr>
              <w:t>ISOP</w:t>
            </w:r>
            <w:r w:rsidR="00575473" w:rsidRPr="007772EC">
              <w:rPr>
                <w:rFonts w:ascii="Arial" w:hAnsi="Arial" w:cs="Arial"/>
                <w:sz w:val="21"/>
                <w:szCs w:val="21"/>
              </w:rPr>
              <w:t xml:space="preserve">, </w:t>
            </w:r>
            <w:r w:rsidR="00575473" w:rsidRPr="007772EC">
              <w:rPr>
                <w:rFonts w:ascii="Arial" w:hAnsi="Arial" w:cs="Arial"/>
                <w:i/>
                <w:iCs/>
                <w:spacing w:val="-5"/>
                <w:sz w:val="21"/>
                <w:szCs w:val="21"/>
              </w:rPr>
              <w:t>NGET</w:t>
            </w:r>
            <w:r w:rsidR="00575473" w:rsidRPr="007772EC">
              <w:rPr>
                <w:rFonts w:ascii="Arial" w:hAnsi="Arial" w:cs="Arial"/>
                <w:spacing w:val="-5"/>
                <w:sz w:val="21"/>
                <w:szCs w:val="21"/>
              </w:rPr>
              <w:t>,</w:t>
            </w:r>
            <w:r w:rsidR="00575473" w:rsidRPr="007772EC">
              <w:rPr>
                <w:rFonts w:ascii="Arial" w:hAnsi="Arial" w:cs="Arial"/>
                <w:sz w:val="21"/>
                <w:szCs w:val="21"/>
              </w:rPr>
              <w:t xml:space="preserve"> </w:t>
            </w:r>
            <w:r w:rsidR="00575473" w:rsidRPr="007772EC">
              <w:rPr>
                <w:rFonts w:ascii="Arial" w:hAnsi="Arial" w:cs="Arial"/>
                <w:i/>
                <w:iCs/>
                <w:sz w:val="21"/>
                <w:szCs w:val="21"/>
              </w:rPr>
              <w:t>SHET</w:t>
            </w:r>
            <w:r w:rsidR="00575473" w:rsidRPr="007772EC">
              <w:rPr>
                <w:rFonts w:ascii="Arial" w:hAnsi="Arial" w:cs="Arial"/>
                <w:sz w:val="21"/>
                <w:szCs w:val="21"/>
              </w:rPr>
              <w:t xml:space="preserve"> and </w:t>
            </w:r>
            <w:r w:rsidR="00575473" w:rsidRPr="007772EC">
              <w:rPr>
                <w:rFonts w:ascii="Arial" w:hAnsi="Arial" w:cs="Arial"/>
                <w:i/>
                <w:iCs/>
                <w:sz w:val="21"/>
                <w:szCs w:val="21"/>
              </w:rPr>
              <w:t>SPT</w:t>
            </w:r>
            <w:r w:rsidR="00575473" w:rsidRPr="007772EC">
              <w:rPr>
                <w:rFonts w:ascii="Arial" w:hAnsi="Arial" w:cs="Arial"/>
                <w:sz w:val="21"/>
                <w:szCs w:val="21"/>
              </w:rPr>
              <w:t xml:space="preserve"> which shall be constituted in accordance with </w:t>
            </w:r>
            <w:r w:rsidR="00A80B72" w:rsidRPr="007772EC">
              <w:rPr>
                <w:rFonts w:ascii="Arial" w:hAnsi="Arial" w:cs="Arial"/>
                <w:sz w:val="21"/>
                <w:szCs w:val="21"/>
              </w:rPr>
              <w:t>Appendix J</w:t>
            </w:r>
            <w:r w:rsidR="00AA4DC6" w:rsidRPr="007772EC">
              <w:rPr>
                <w:rFonts w:ascii="Arial" w:hAnsi="Arial" w:cs="Arial"/>
                <w:sz w:val="21"/>
                <w:szCs w:val="21"/>
              </w:rPr>
              <w:t>.</w:t>
            </w:r>
          </w:p>
        </w:tc>
      </w:tr>
    </w:tbl>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xml:space="preserve">. This scaling shall </w:t>
      </w:r>
      <w:r>
        <w:rPr>
          <w:rFonts w:ascii="Arial" w:hAnsi="Arial" w:cs="Arial"/>
          <w:spacing w:val="-7"/>
          <w:sz w:val="21"/>
          <w:szCs w:val="21"/>
        </w:rPr>
        <w:lastRenderedPageBreak/>
        <w:t>follow the techniques described in Appendix C.</w:t>
      </w:r>
    </w:p>
    <w:p w14:paraId="1E12A58E" w14:textId="77777777" w:rsidR="009C1403" w:rsidRDefault="009C1403">
      <w:pPr>
        <w:widowControl/>
        <w:rPr>
          <w:sz w:val="24"/>
          <w:szCs w:val="24"/>
        </w:rPr>
        <w:sectPr w:rsidR="009C1403">
          <w:headerReference w:type="default" r:id="rId34"/>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lastRenderedPageBreak/>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2BEFEAEC" w14:textId="6779B992" w:rsidR="009C1403" w:rsidRPr="00FF671E" w:rsidRDefault="00C6386D" w:rsidP="007772EC">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35"/>
          <w:pgSz w:w="11904" w:h="16834"/>
          <w:pgMar w:top="1440" w:right="2017" w:bottom="508" w:left="1567" w:header="720" w:footer="720" w:gutter="0"/>
          <w:cols w:space="720"/>
          <w:noEndnote/>
        </w:sectPr>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44871FC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FF671E">
        <w:rPr>
          <w:rFonts w:ascii="Arial" w:hAnsi="Arial" w:cs="Arial"/>
          <w:sz w:val="21"/>
          <w:szCs w:val="21"/>
        </w:rPr>
        <w:t xml:space="preserve"> </w:t>
      </w:r>
      <w:r w:rsidR="000B2A90">
        <w:rPr>
          <w:rFonts w:ascii="Arial" w:hAnsi="Arial" w:cs="Arial"/>
          <w:sz w:val="21"/>
          <w:szCs w:val="21"/>
        </w:rPr>
        <w:t>the</w:t>
      </w:r>
      <w:r w:rsidR="003B6311">
        <w:rPr>
          <w:rFonts w:ascii="Arial" w:hAnsi="Arial" w:cs="Arial"/>
          <w:sz w:val="21"/>
          <w:szCs w:val="21"/>
        </w:rPr>
        <w:t xml:space="preserve"> </w:t>
      </w:r>
      <w:r w:rsidR="00C14108" w:rsidRPr="00C14108">
        <w:rPr>
          <w:rFonts w:ascii="Arial" w:hAnsi="Arial" w:cs="Arial"/>
          <w:i/>
          <w:iCs/>
          <w:sz w:val="21"/>
          <w:szCs w:val="21"/>
        </w:rPr>
        <w:t>ISOP</w:t>
      </w:r>
      <w:r w:rsidR="000D5EAD" w:rsidRPr="03A9D18B">
        <w:rPr>
          <w:rFonts w:ascii="Arial" w:hAnsi="Arial" w:cs="Arial"/>
          <w:sz w:val="21"/>
          <w:szCs w:val="21"/>
        </w:rPr>
        <w:t xml:space="preserve">, network operators, restoration contractors and </w:t>
      </w:r>
      <w:r w:rsidR="00A83BAD" w:rsidRPr="00A83BAD">
        <w:rPr>
          <w:rFonts w:ascii="Arial" w:hAnsi="Arial" w:cs="Arial"/>
          <w:i/>
          <w:iCs/>
          <w:sz w:val="21"/>
          <w:szCs w:val="21"/>
        </w:rPr>
        <w:t>Licensee</w:t>
      </w:r>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03"/>
      </w:tblGrid>
      <w:tr w:rsidR="00BE4DB4" w:rsidRPr="00636B7A" w14:paraId="65A99B6B" w14:textId="77777777" w:rsidTr="00DD78D5">
        <w:trPr>
          <w:trHeight w:val="300"/>
        </w:trPr>
        <w:tc>
          <w:tcPr>
            <w:tcW w:w="3119" w:type="dxa"/>
          </w:tcPr>
          <w:p w14:paraId="191CBD06" w14:textId="77777777" w:rsidR="00BE4DB4" w:rsidRPr="007772EC" w:rsidRDefault="00BE4DB4">
            <w:pPr>
              <w:kinsoku w:val="0"/>
              <w:overflowPunct w:val="0"/>
              <w:autoSpaceDE/>
              <w:autoSpaceDN/>
              <w:adjustRightInd/>
              <w:spacing w:before="120" w:after="120" w:line="240" w:lineRule="exact"/>
              <w:textAlignment w:val="baseline"/>
              <w:rPr>
                <w:rFonts w:ascii="Arial" w:hAnsi="Arial" w:cs="Arial"/>
                <w:sz w:val="21"/>
                <w:szCs w:val="21"/>
              </w:rPr>
            </w:pPr>
            <w:r w:rsidRPr="007772EC">
              <w:rPr>
                <w:rFonts w:ascii="Arial" w:hAnsi="Arial" w:cs="Arial"/>
                <w:sz w:val="21"/>
                <w:szCs w:val="21"/>
              </w:rPr>
              <w:t>Secretary</w:t>
            </w:r>
          </w:p>
        </w:tc>
        <w:tc>
          <w:tcPr>
            <w:tcW w:w="5103" w:type="dxa"/>
          </w:tcPr>
          <w:p w14:paraId="7E8C4114" w14:textId="0A804503" w:rsidR="00BE4DB4" w:rsidRPr="007772EC" w:rsidRDefault="00C336CF" w:rsidP="007772EC">
            <w:pPr>
              <w:kinsoku w:val="0"/>
              <w:overflowPunct w:val="0"/>
              <w:autoSpaceDE/>
              <w:autoSpaceDN/>
              <w:adjustRightInd/>
              <w:spacing w:before="120" w:after="120" w:line="240" w:lineRule="exact"/>
              <w:jc w:val="both"/>
              <w:textAlignment w:val="baseline"/>
              <w:rPr>
                <w:rFonts w:ascii="Arial" w:hAnsi="Arial" w:cs="Arial"/>
                <w:sz w:val="21"/>
                <w:szCs w:val="21"/>
              </w:rPr>
            </w:pPr>
            <w:r>
              <w:rPr>
                <w:rFonts w:ascii="Arial" w:hAnsi="Arial" w:cs="Arial"/>
                <w:sz w:val="21"/>
                <w:szCs w:val="21"/>
              </w:rPr>
              <w:t>T</w:t>
            </w:r>
            <w:r w:rsidR="00BE4DB4" w:rsidRPr="007772EC">
              <w:rPr>
                <w:rFonts w:ascii="Arial" w:hAnsi="Arial" w:cs="Arial"/>
                <w:sz w:val="21"/>
                <w:szCs w:val="21"/>
              </w:rPr>
              <w:t xml:space="preserve">he secretary of the </w:t>
            </w:r>
            <w:r w:rsidR="00FF671E" w:rsidRPr="007772EC">
              <w:rPr>
                <w:rFonts w:ascii="Arial" w:hAnsi="Arial" w:cs="Arial"/>
                <w:i/>
                <w:iCs/>
                <w:sz w:val="21"/>
                <w:szCs w:val="21"/>
              </w:rPr>
              <w:t>Panel</w:t>
            </w:r>
            <w:r w:rsidR="00BE4DB4" w:rsidRPr="007772EC">
              <w:rPr>
                <w:rFonts w:ascii="Arial" w:hAnsi="Arial" w:cs="Arial"/>
                <w:sz w:val="21"/>
                <w:szCs w:val="21"/>
              </w:rPr>
              <w:t xml:space="preserve"> appointed in accordance with </w:t>
            </w:r>
            <w:r w:rsidR="00A80B72">
              <w:rPr>
                <w:rFonts w:ascii="Arial" w:hAnsi="Arial" w:cs="Arial"/>
                <w:sz w:val="21"/>
                <w:szCs w:val="21"/>
              </w:rPr>
              <w:t>Appendix J</w:t>
            </w:r>
            <w:r w:rsidR="00AA4DC6" w:rsidRPr="007772EC">
              <w:rPr>
                <w:rFonts w:ascii="Arial" w:hAnsi="Arial" w:cs="Arial"/>
                <w:sz w:val="21"/>
                <w:szCs w:val="21"/>
              </w:rPr>
              <w:t>.</w:t>
            </w:r>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254C614E"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36"/>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247"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266" type="#_x0000_t202" style="position:absolute;left:0;text-align:left;margin-left:72.5pt;margin-top:72.1pt;width:450.7pt;height:14.0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C0Jr0V+wEAAN8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37"/>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248"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267" type="#_x0000_t202" style="position:absolute;left:0;text-align:left;margin-left:72.5pt;margin-top:74.15pt;width:450.7pt;height:15.8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75E4431A"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0128F675"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4CAD7886"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166343FF" w14:textId="77777777" w:rsidR="006B00BA" w:rsidRPr="00243AB0" w:rsidRDefault="006E4841" w:rsidP="00243AB0">
      <w:pPr>
        <w:spacing w:after="120"/>
        <w:ind w:left="3402" w:hanging="3402"/>
        <w:rPr>
          <w:rFonts w:ascii="Arial" w:hAnsi="Arial" w:cs="Arial"/>
          <w:sz w:val="21"/>
          <w:szCs w:val="21"/>
        </w:rPr>
      </w:pPr>
      <w:r w:rsidRPr="006B00BA">
        <w:rPr>
          <w:rFonts w:ascii="Arial" w:hAnsi="Arial" w:cs="Arial"/>
          <w:sz w:val="21"/>
          <w:szCs w:val="21"/>
        </w:rPr>
        <w:t>Transmission Area</w:t>
      </w:r>
      <w:r w:rsidRPr="006B00BA">
        <w:rPr>
          <w:rFonts w:ascii="Arial" w:hAnsi="Arial" w:cs="Arial"/>
          <w:sz w:val="21"/>
          <w:szCs w:val="21"/>
        </w:rPr>
        <w:tab/>
      </w:r>
      <w:r w:rsidR="006B00BA" w:rsidRPr="00243AB0">
        <w:rPr>
          <w:rFonts w:ascii="Arial" w:hAnsi="Arial" w:cs="Arial"/>
          <w:sz w:val="21"/>
          <w:szCs w:val="21"/>
        </w:rPr>
        <w:t xml:space="preserve">Has the meaning set out in the </w:t>
      </w:r>
      <w:r w:rsidR="006B00BA" w:rsidRPr="00243AB0">
        <w:rPr>
          <w:rFonts w:ascii="Arial" w:hAnsi="Arial" w:cs="Arial"/>
          <w:bCs/>
          <w:sz w:val="21"/>
          <w:szCs w:val="21"/>
        </w:rPr>
        <w:t>Transmission Licence</w:t>
      </w:r>
      <w:r w:rsidR="006B00BA" w:rsidRPr="00243AB0">
        <w:rPr>
          <w:rFonts w:ascii="Arial" w:hAnsi="Arial" w:cs="Arial"/>
          <w:b/>
          <w:sz w:val="21"/>
          <w:szCs w:val="21"/>
        </w:rPr>
        <w:t xml:space="preserve"> </w:t>
      </w:r>
      <w:r w:rsidR="006B00BA" w:rsidRPr="00243AB0">
        <w:rPr>
          <w:rFonts w:ascii="Arial" w:hAnsi="Arial" w:cs="Arial"/>
          <w:sz w:val="21"/>
          <w:szCs w:val="21"/>
        </w:rPr>
        <w:t xml:space="preserve">of a </w:t>
      </w:r>
      <w:r w:rsidR="006B00BA" w:rsidRPr="00243AB0">
        <w:rPr>
          <w:rFonts w:ascii="Arial" w:hAnsi="Arial" w:cs="Arial"/>
          <w:bCs/>
          <w:i/>
          <w:iCs/>
          <w:sz w:val="21"/>
          <w:szCs w:val="21"/>
        </w:rPr>
        <w:t>transmission licensee</w:t>
      </w:r>
      <w:r w:rsidR="006B00BA" w:rsidRPr="00243AB0">
        <w:rPr>
          <w:rFonts w:ascii="Arial" w:hAnsi="Arial" w:cs="Arial"/>
          <w:bCs/>
          <w:sz w:val="21"/>
          <w:szCs w:val="21"/>
        </w:rPr>
        <w:t>.</w:t>
      </w:r>
    </w:p>
    <w:p w14:paraId="1B739FFD" w14:textId="6FD20D33"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lastRenderedPageBreak/>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38"/>
          <w:pgSz w:w="11904" w:h="16834"/>
          <w:pgMar w:top="1800" w:right="2022" w:bottom="508" w:left="1562" w:header="720" w:footer="720" w:gutter="0"/>
          <w:cols w:space="720"/>
          <w:noEndnote/>
        </w:sectPr>
      </w:pPr>
    </w:p>
    <w:p w14:paraId="45C066E5" w14:textId="50EF336E" w:rsidR="00DC74AF" w:rsidRPr="00DC74AF" w:rsidRDefault="00DC74AF" w:rsidP="00243AB0">
      <w:pPr>
        <w:tabs>
          <w:tab w:val="left" w:pos="3384"/>
        </w:tabs>
        <w:kinsoku w:val="0"/>
        <w:overflowPunct w:val="0"/>
        <w:autoSpaceDE/>
        <w:autoSpaceDN/>
        <w:adjustRightInd/>
        <w:spacing w:before="19" w:line="221" w:lineRule="exact"/>
        <w:jc w:val="both"/>
        <w:textAlignment w:val="baseline"/>
        <w:rPr>
          <w:rFonts w:ascii="Arial" w:hAnsi="Arial" w:cs="Arial"/>
          <w:spacing w:val="-4"/>
          <w:sz w:val="21"/>
          <w:szCs w:val="21"/>
        </w:rPr>
      </w:pPr>
      <w:r w:rsidRPr="00DC74AF">
        <w:rPr>
          <w:rFonts w:ascii="Arial" w:hAnsi="Arial" w:cs="Arial"/>
          <w:spacing w:val="-4"/>
          <w:sz w:val="21"/>
          <w:szCs w:val="21"/>
        </w:rPr>
        <w:lastRenderedPageBreak/>
        <w:t>Transmission Licence</w:t>
      </w:r>
      <w:r w:rsidRPr="00DC74AF">
        <w:rPr>
          <w:rFonts w:ascii="Arial" w:hAnsi="Arial" w:cs="Arial"/>
          <w:spacing w:val="-4"/>
          <w:sz w:val="21"/>
          <w:szCs w:val="21"/>
        </w:rPr>
        <w:tab/>
      </w:r>
      <w:r w:rsidR="00AA4DC6">
        <w:rPr>
          <w:rFonts w:ascii="Arial" w:hAnsi="Arial" w:cs="Arial"/>
          <w:spacing w:val="-4"/>
          <w:sz w:val="21"/>
          <w:szCs w:val="21"/>
        </w:rPr>
        <w:t>M</w:t>
      </w:r>
      <w:r w:rsidRPr="00DC74AF">
        <w:rPr>
          <w:rFonts w:ascii="Arial" w:hAnsi="Arial" w:cs="Arial"/>
          <w:spacing w:val="-4"/>
          <w:sz w:val="21"/>
          <w:szCs w:val="21"/>
        </w:rPr>
        <w:t>ean</w:t>
      </w:r>
      <w:r w:rsidR="00AA4DC6">
        <w:rPr>
          <w:rFonts w:ascii="Arial" w:hAnsi="Arial" w:cs="Arial"/>
          <w:spacing w:val="-4"/>
          <w:sz w:val="21"/>
          <w:szCs w:val="21"/>
        </w:rPr>
        <w:t>s</w:t>
      </w:r>
      <w:r w:rsidRPr="00DC74AF">
        <w:rPr>
          <w:rFonts w:ascii="Arial" w:hAnsi="Arial" w:cs="Arial"/>
          <w:spacing w:val="-4"/>
          <w:sz w:val="21"/>
          <w:szCs w:val="21"/>
        </w:rPr>
        <w:t xml:space="preserve"> a transmission licence granted or treated as</w:t>
      </w:r>
    </w:p>
    <w:p w14:paraId="108B3CD0" w14:textId="0394EDE3"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Pr>
          <w:rFonts w:ascii="Arial" w:hAnsi="Arial" w:cs="Arial"/>
          <w:spacing w:val="-4"/>
          <w:sz w:val="21"/>
          <w:szCs w:val="21"/>
        </w:rPr>
        <w:tab/>
      </w:r>
      <w:r w:rsidRPr="00DC74AF">
        <w:rPr>
          <w:rFonts w:ascii="Arial" w:hAnsi="Arial" w:cs="Arial"/>
          <w:spacing w:val="-4"/>
          <w:sz w:val="21"/>
          <w:szCs w:val="21"/>
        </w:rPr>
        <w:t>granted under Section 6(1)(b) of the Electricity Act 1989</w:t>
      </w:r>
      <w:r w:rsidR="00AA4DC6">
        <w:rPr>
          <w:rStyle w:val="CommentReference"/>
        </w:rPr>
        <w:t>.</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823B63F" w:rsidR="009C1403" w:rsidRPr="008A5690" w:rsidRDefault="00C6386D" w:rsidP="00243AB0">
      <w:pPr>
        <w:kinsoku w:val="0"/>
        <w:overflowPunct w:val="0"/>
        <w:autoSpaceDE/>
        <w:autoSpaceDN/>
        <w:adjustRightInd/>
        <w:spacing w:before="6" w:after="120" w:line="230" w:lineRule="exact"/>
        <w:ind w:left="3384" w:right="72"/>
        <w:jc w:val="both"/>
        <w:textAlignment w:val="baseline"/>
        <w:rPr>
          <w:rFonts w:ascii="Arial" w:hAnsi="Arial" w:cs="Arial"/>
          <w:sz w:val="21"/>
          <w:szCs w:val="21"/>
        </w:rPr>
      </w:pPr>
      <w:r>
        <w:rPr>
          <w:rFonts w:ascii="Arial" w:hAnsi="Arial" w:cs="Arial"/>
          <w:i/>
          <w:iCs/>
          <w:sz w:val="21"/>
          <w:szCs w:val="21"/>
        </w:rPr>
        <w:t xml:space="preserve">transmission </w:t>
      </w:r>
      <w:r>
        <w:rPr>
          <w:rFonts w:ascii="Arial" w:hAnsi="Arial" w:cs="Arial"/>
          <w:sz w:val="21"/>
          <w:szCs w:val="21"/>
        </w:rPr>
        <w:t xml:space="preserve">system” in the Transmission licence of </w:t>
      </w:r>
      <w:r w:rsidRPr="008A5690">
        <w:rPr>
          <w:rFonts w:ascii="Arial" w:hAnsi="Arial" w:cs="Arial"/>
          <w:sz w:val="21"/>
          <w:szCs w:val="21"/>
        </w:rPr>
        <w:t xml:space="preserve">a </w:t>
      </w:r>
      <w:r w:rsidRPr="008A5690">
        <w:rPr>
          <w:rFonts w:ascii="Arial" w:hAnsi="Arial" w:cs="Arial"/>
          <w:i/>
          <w:iCs/>
          <w:sz w:val="21"/>
          <w:szCs w:val="21"/>
        </w:rPr>
        <w:t>licensee</w:t>
      </w:r>
      <w:r w:rsidR="00492C0C" w:rsidRPr="008A5690">
        <w:rPr>
          <w:rFonts w:ascii="Arial" w:hAnsi="Arial" w:cs="Arial"/>
          <w:i/>
          <w:iCs/>
          <w:sz w:val="21"/>
          <w:szCs w:val="21"/>
        </w:rPr>
        <w:t xml:space="preserve"> </w:t>
      </w:r>
      <w:r w:rsidR="00492C0C" w:rsidRPr="008A5690">
        <w:rPr>
          <w:rFonts w:ascii="Arial" w:hAnsi="Arial" w:cs="Arial"/>
          <w:sz w:val="21"/>
          <w:szCs w:val="21"/>
        </w:rPr>
        <w:t>and in the</w:t>
      </w:r>
      <w:r w:rsidR="00492C0C" w:rsidRPr="008A5690">
        <w:rPr>
          <w:rFonts w:ascii="Arial" w:hAnsi="Arial" w:cs="Arial"/>
          <w:i/>
          <w:iCs/>
          <w:sz w:val="21"/>
          <w:szCs w:val="21"/>
        </w:rPr>
        <w:t xml:space="preserve"> </w:t>
      </w:r>
      <w:r w:rsidR="00B77349" w:rsidRPr="008A5690">
        <w:rPr>
          <w:rFonts w:ascii="Arial" w:hAnsi="Arial" w:cs="Arial"/>
          <w:i/>
          <w:iCs/>
          <w:sz w:val="21"/>
          <w:szCs w:val="21"/>
        </w:rPr>
        <w:t xml:space="preserve">ESO licence </w:t>
      </w:r>
      <w:r w:rsidRPr="008A5690">
        <w:rPr>
          <w:rFonts w:ascii="Arial" w:hAnsi="Arial" w:cs="Arial"/>
          <w:sz w:val="21"/>
          <w:szCs w:val="21"/>
        </w:rPr>
        <w:t>.</w:t>
      </w:r>
    </w:p>
    <w:p w14:paraId="75A43562" w14:textId="77777777" w:rsidR="00E03F74" w:rsidRPr="00243AB0" w:rsidRDefault="00E03F74" w:rsidP="00243AB0">
      <w:pPr>
        <w:widowControl/>
        <w:jc w:val="both"/>
        <w:rPr>
          <w:rFonts w:ascii="Arial" w:hAnsi="Arial" w:cs="Arial"/>
          <w:sz w:val="21"/>
          <w:szCs w:val="21"/>
        </w:rPr>
        <w:sectPr w:rsidR="00E03F74" w:rsidRPr="00243AB0">
          <w:headerReference w:type="default" r:id="rId39"/>
          <w:pgSz w:w="11904" w:h="16834"/>
          <w:pgMar w:top="1440" w:right="2034" w:bottom="508" w:left="1550" w:header="720" w:footer="720" w:gutter="0"/>
          <w:cols w:space="720"/>
          <w:noEndnote/>
        </w:sectPr>
      </w:pPr>
    </w:p>
    <w:p w14:paraId="199704C4" w14:textId="77777777" w:rsidR="008A5690" w:rsidRPr="00243AB0" w:rsidRDefault="008A5690" w:rsidP="00243AB0">
      <w:pPr>
        <w:spacing w:after="120"/>
        <w:jc w:val="both"/>
        <w:rPr>
          <w:rFonts w:ascii="Arial" w:hAnsi="Arial" w:cs="Arial"/>
          <w:i/>
          <w:iCs/>
          <w:sz w:val="21"/>
          <w:szCs w:val="21"/>
        </w:rPr>
      </w:pPr>
      <w:r w:rsidRPr="00243AB0">
        <w:rPr>
          <w:rFonts w:ascii="Arial" w:hAnsi="Arial" w:cs="Arial"/>
          <w:sz w:val="21"/>
          <w:szCs w:val="21"/>
        </w:rPr>
        <w:t xml:space="preserve">Where references are made in this document to </w:t>
      </w:r>
      <w:r w:rsidRPr="00243AB0">
        <w:rPr>
          <w:rFonts w:ascii="Arial" w:hAnsi="Arial" w:cs="Arial"/>
          <w:i/>
          <w:iCs/>
          <w:sz w:val="21"/>
          <w:szCs w:val="21"/>
        </w:rPr>
        <w:t xml:space="preserve">NGET’s, SPT’s, </w:t>
      </w:r>
      <w:r w:rsidRPr="00243AB0">
        <w:rPr>
          <w:rFonts w:ascii="Arial" w:hAnsi="Arial" w:cs="Arial"/>
          <w:sz w:val="21"/>
          <w:szCs w:val="21"/>
        </w:rPr>
        <w:t>or</w:t>
      </w:r>
      <w:r w:rsidRPr="00243AB0">
        <w:rPr>
          <w:rFonts w:ascii="Arial" w:hAnsi="Arial" w:cs="Arial"/>
          <w:i/>
          <w:iCs/>
          <w:sz w:val="21"/>
          <w:szCs w:val="21"/>
        </w:rPr>
        <w:t xml:space="preserve"> SHET’s transmission system, </w:t>
      </w:r>
      <w:r w:rsidRPr="00243AB0">
        <w:rPr>
          <w:rFonts w:ascii="Arial" w:hAnsi="Arial" w:cs="Arial"/>
          <w:sz w:val="21"/>
          <w:szCs w:val="21"/>
        </w:rPr>
        <w:t>such reference shall be deemed to include:</w:t>
      </w:r>
    </w:p>
    <w:p w14:paraId="519E9CA2" w14:textId="77777777" w:rsidR="008A5690" w:rsidRPr="00243AB0" w:rsidRDefault="008A5690" w:rsidP="00243AB0">
      <w:pPr>
        <w:spacing w:after="120"/>
        <w:jc w:val="both"/>
        <w:rPr>
          <w:rFonts w:ascii="Arial" w:hAnsi="Arial" w:cs="Arial"/>
          <w:i/>
          <w:iCs/>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 xml:space="preserve">a </w:t>
      </w:r>
      <w:r w:rsidRPr="00243AB0">
        <w:rPr>
          <w:rFonts w:ascii="Arial" w:hAnsi="Arial" w:cs="Arial"/>
          <w:i/>
          <w:iCs/>
          <w:sz w:val="21"/>
          <w:szCs w:val="21"/>
        </w:rPr>
        <w:t xml:space="preserve">CATO’s transmission system </w:t>
      </w:r>
      <w:r w:rsidRPr="00243AB0">
        <w:rPr>
          <w:rFonts w:ascii="Arial" w:hAnsi="Arial" w:cs="Arial"/>
          <w:sz w:val="21"/>
          <w:szCs w:val="21"/>
        </w:rPr>
        <w:t>where that</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 xml:space="preserve">with only one of </w:t>
      </w:r>
      <w:r w:rsidRPr="00243AB0">
        <w:rPr>
          <w:rFonts w:ascii="Arial" w:hAnsi="Arial" w:cs="Arial"/>
          <w:i/>
          <w:iCs/>
          <w:sz w:val="21"/>
          <w:szCs w:val="21"/>
        </w:rPr>
        <w:t xml:space="preserve">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systems; </w:t>
      </w:r>
      <w:r w:rsidRPr="00243AB0">
        <w:rPr>
          <w:rFonts w:ascii="Arial" w:hAnsi="Arial" w:cs="Arial"/>
          <w:sz w:val="21"/>
          <w:szCs w:val="21"/>
        </w:rPr>
        <w:t>or</w:t>
      </w:r>
    </w:p>
    <w:p w14:paraId="31D517FB" w14:textId="4CEBCCFD" w:rsidR="00BB496C" w:rsidRPr="008A5690" w:rsidRDefault="008A5690" w:rsidP="00243AB0">
      <w:pPr>
        <w:kinsoku w:val="0"/>
        <w:overflowPunct w:val="0"/>
        <w:autoSpaceDE/>
        <w:autoSpaceDN/>
        <w:adjustRightInd/>
        <w:spacing w:before="4" w:line="243" w:lineRule="exact"/>
        <w:ind w:right="72"/>
        <w:jc w:val="both"/>
        <w:textAlignment w:val="baseline"/>
        <w:rPr>
          <w:rFonts w:ascii="Arial" w:hAnsi="Arial" w:cs="Arial"/>
          <w:spacing w:val="-3"/>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elements of a</w:t>
      </w:r>
      <w:r w:rsidRPr="00243AB0">
        <w:rPr>
          <w:rFonts w:ascii="Arial" w:hAnsi="Arial" w:cs="Arial"/>
          <w:i/>
          <w:iCs/>
          <w:sz w:val="21"/>
          <w:szCs w:val="21"/>
        </w:rPr>
        <w:t xml:space="preserve"> CATO’s transmission system </w:t>
      </w:r>
      <w:r w:rsidRPr="00243AB0">
        <w:rPr>
          <w:rFonts w:ascii="Arial" w:hAnsi="Arial" w:cs="Arial"/>
          <w:sz w:val="21"/>
          <w:szCs w:val="21"/>
        </w:rPr>
        <w:t>located within</w:t>
      </w:r>
      <w:r w:rsidRPr="00243AB0">
        <w:rPr>
          <w:rFonts w:ascii="Arial" w:hAnsi="Arial" w:cs="Arial"/>
          <w:i/>
          <w:iCs/>
          <w:sz w:val="21"/>
          <w:szCs w:val="21"/>
        </w:rPr>
        <w:t xml:space="preserve"> 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area </w:t>
      </w:r>
      <w:r w:rsidRPr="00243AB0">
        <w:rPr>
          <w:rFonts w:ascii="Arial" w:hAnsi="Arial" w:cs="Arial"/>
          <w:sz w:val="21"/>
          <w:szCs w:val="21"/>
        </w:rPr>
        <w:t>where the</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with more than one of</w:t>
      </w:r>
      <w:r w:rsidRPr="00243AB0">
        <w:rPr>
          <w:rFonts w:ascii="Arial" w:hAnsi="Arial" w:cs="Arial"/>
          <w:i/>
          <w:iCs/>
          <w:sz w:val="21"/>
          <w:szCs w:val="21"/>
        </w:rPr>
        <w:t xml:space="preserve"> NGET’s, SPT’s </w:t>
      </w:r>
      <w:r w:rsidRPr="00243AB0">
        <w:rPr>
          <w:rFonts w:ascii="Arial" w:hAnsi="Arial" w:cs="Arial"/>
          <w:sz w:val="21"/>
          <w:szCs w:val="21"/>
        </w:rPr>
        <w:t>and/or</w:t>
      </w:r>
      <w:r w:rsidRPr="00243AB0">
        <w:rPr>
          <w:rFonts w:ascii="Arial" w:hAnsi="Arial" w:cs="Arial"/>
          <w:i/>
          <w:iCs/>
          <w:sz w:val="21"/>
          <w:szCs w:val="21"/>
        </w:rPr>
        <w:t xml:space="preserve"> SHETL’s transmission systems.</w:t>
      </w:r>
    </w:p>
    <w:p w14:paraId="01306B70" w14:textId="6D136A5F" w:rsidR="00BB496C" w:rsidRDefault="008A5690">
      <w:pPr>
        <w:kinsoku w:val="0"/>
        <w:overflowPunct w:val="0"/>
        <w:autoSpaceDE/>
        <w:autoSpaceDN/>
        <w:adjustRightInd/>
        <w:spacing w:before="4" w:line="243" w:lineRule="exact"/>
        <w:ind w:right="72"/>
        <w:textAlignment w:val="baseline"/>
        <w:rPr>
          <w:rFonts w:ascii="Arial" w:hAnsi="Arial" w:cs="Arial"/>
          <w:spacing w:val="-3"/>
          <w:sz w:val="21"/>
          <w:szCs w:val="21"/>
        </w:rPr>
      </w:pPr>
      <w:r>
        <w:rPr>
          <w:noProof/>
          <w:color w:val="2B579A"/>
          <w:shd w:val="clear" w:color="auto" w:fill="E6E6E6"/>
        </w:rPr>
        <mc:AlternateContent>
          <mc:Choice Requires="wps">
            <w:drawing>
              <wp:anchor distT="0" distB="0" distL="0" distR="0" simplePos="0" relativeHeight="251658249" behindDoc="0" locked="0" layoutInCell="0" allowOverlap="1" wp14:anchorId="011926D5" wp14:editId="236FAC7C">
                <wp:simplePos x="0" y="0"/>
                <wp:positionH relativeFrom="margin">
                  <wp:align>left</wp:align>
                </wp:positionH>
                <wp:positionV relativeFrom="page">
                  <wp:posOffset>4196411</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268" type="#_x0000_t202" style="position:absolute;margin-left:0;margin-top:330.45pt;width:113.75pt;height:23.4pt;z-index:251658249;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p>
    <w:p w14:paraId="37A0EAE3" w14:textId="0E2F7920"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5B9907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C14108" w:rsidRPr="00C14108">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310F70B0" w:rsidR="009C1403" w:rsidRDefault="003F4AD8">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250" behindDoc="0" locked="0" layoutInCell="0" allowOverlap="1" wp14:anchorId="5F289BD0" wp14:editId="60D86E74">
                <wp:simplePos x="0" y="0"/>
                <wp:positionH relativeFrom="page">
                  <wp:posOffset>972047</wp:posOffset>
                </wp:positionH>
                <wp:positionV relativeFrom="page">
                  <wp:posOffset>8488625</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269" type="#_x0000_t202" style="position:absolute;left:0;text-align:left;margin-left:76.55pt;margin-top:668.4pt;width:119pt;height:12.5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 xml:space="preserve">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w:t>
      </w:r>
      <w:r w:rsidR="00840553">
        <w:rPr>
          <w:noProof/>
          <w:color w:val="2B579A"/>
          <w:shd w:val="clear" w:color="auto" w:fill="E6E6E6"/>
        </w:rPr>
        <mc:AlternateContent>
          <mc:Choice Requires="wps">
            <w:drawing>
              <wp:anchor distT="0" distB="0" distL="0" distR="0" simplePos="0" relativeHeight="251658251" behindDoc="0" locked="0" layoutInCell="0" allowOverlap="1" wp14:anchorId="33EE5574" wp14:editId="00A62280">
                <wp:simplePos x="0" y="0"/>
                <wp:positionH relativeFrom="page">
                  <wp:posOffset>864235</wp:posOffset>
                </wp:positionH>
                <wp:positionV relativeFrom="page">
                  <wp:posOffset>1073150</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270" type="#_x0000_t202" style="position:absolute;left:0;text-align:left;margin-left:68.05pt;margin-top:84.5pt;width:145.45pt;height:3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wt+gEAAN8DAAAOAAAAZHJzL2Uyb0RvYy54bWysU9uO0zAQfUfiHyy/06RVC6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available.</w:t>
      </w:r>
    </w:p>
    <w:p w14:paraId="354F72EC" w14:textId="7CF729E7" w:rsidR="009C1403" w:rsidRDefault="00C6386D">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rFonts w:ascii="Arial" w:hAnsi="Arial" w:cs="Arial"/>
          <w:spacing w:val="-4"/>
          <w:sz w:val="21"/>
          <w:szCs w:val="21"/>
        </w:rPr>
        <w:lastRenderedPageBreak/>
        <w:t>Unacceptable Sub-Synchronous Oscillations are Sub-Synchronous Oscillations with the relevant modes of oscillation having negative or insufficient net damping. Unacceptable Sub</w:t>
      </w:r>
      <w:r>
        <w:rPr>
          <w:rFonts w:ascii="Arial" w:hAnsi="Arial" w:cs="Arial"/>
          <w:i/>
          <w:iCs/>
          <w:spacing w:val="-4"/>
          <w:sz w:val="21"/>
          <w:szCs w:val="21"/>
        </w:rPr>
        <w:t>-</w:t>
      </w:r>
      <w:r>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065396ED" w:rsidR="009C1403" w:rsidRDefault="00F9155D">
      <w:pPr>
        <w:widowControl/>
        <w:rPr>
          <w:sz w:val="24"/>
          <w:szCs w:val="24"/>
        </w:rPr>
        <w:sectPr w:rsidR="009C1403">
          <w:headerReference w:type="default" r:id="rId40"/>
          <w:type w:val="continuous"/>
          <w:pgSz w:w="11904" w:h="16834"/>
          <w:pgMar w:top="1440" w:right="2104" w:bottom="508" w:left="4920" w:header="720" w:footer="720" w:gutter="0"/>
          <w:cols w:space="720"/>
          <w:noEndnote/>
        </w:sectPr>
      </w:pPr>
      <w:r>
        <w:rPr>
          <w:sz w:val="24"/>
          <w:szCs w:val="24"/>
        </w:rPr>
        <w:t xml:space="preserve"> </w:t>
      </w: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Conditions </w:t>
      </w:r>
      <w:r w:rsidR="0046730A">
        <w:rPr>
          <w:rFonts w:ascii="Arial" w:hAnsi="Arial" w:cs="Arial"/>
          <w:sz w:val="21"/>
          <w:szCs w:val="21"/>
        </w:rPr>
        <w:t xml:space="preserve"> </w:t>
      </w:r>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42E3A963"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sidR="00A83BAD" w:rsidRPr="00A83BAD">
        <w:rPr>
          <w:rFonts w:ascii="Arial" w:hAnsi="Arial" w:cs="Arial"/>
          <w:i/>
          <w:iCs/>
          <w:sz w:val="21"/>
          <w:szCs w:val="21"/>
        </w:rPr>
        <w:t>Licensee</w:t>
      </w:r>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4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252"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271" type="#_x0000_t202" style="position:absolute;left:0;text-align:left;margin-left:72.5pt;margin-top:796.5pt;width:450.7pt;height:1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KiCQ3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3DE189B8"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sidR="00A83BAD" w:rsidRPr="00A83BAD">
              <w:rPr>
                <w:rFonts w:ascii="Arial" w:hAnsi="Arial" w:cs="Arial"/>
                <w:i/>
                <w:iCs/>
                <w:spacing w:val="-5"/>
                <w:sz w:val="21"/>
                <w:szCs w:val="21"/>
              </w:rPr>
              <w:t>Licensee</w:t>
            </w:r>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sz w:val="24"/>
          <w:szCs w:val="24"/>
        </w:rPr>
      </w:pPr>
    </w:p>
    <w:p w14:paraId="06F2B0D8" w14:textId="77777777" w:rsidR="00F9155D" w:rsidRDefault="00F9155D">
      <w:pPr>
        <w:widowControl/>
        <w:autoSpaceDE/>
        <w:autoSpaceDN/>
        <w:adjustRightInd/>
        <w:spacing w:after="160" w:line="259" w:lineRule="auto"/>
        <w:rPr>
          <w:rFonts w:ascii="Arial" w:hAnsi="Arial" w:cs="Arial"/>
          <w:b/>
          <w:bCs/>
          <w:sz w:val="29"/>
          <w:szCs w:val="29"/>
        </w:rPr>
      </w:pPr>
      <w:r>
        <w:rPr>
          <w:rFonts w:ascii="Arial" w:hAnsi="Arial" w:cs="Arial"/>
          <w:b/>
          <w:bCs/>
          <w:sz w:val="29"/>
          <w:szCs w:val="29"/>
        </w:rPr>
        <w:br w:type="page"/>
      </w:r>
    </w:p>
    <w:p w14:paraId="1919FB9F" w14:textId="77777777" w:rsidR="00542022" w:rsidRDefault="00C6386D" w:rsidP="00542022">
      <w:pPr>
        <w:tabs>
          <w:tab w:val="right" w:pos="9000"/>
        </w:tabs>
        <w:kinsoku w:val="0"/>
        <w:overflowPunct w:val="0"/>
        <w:autoSpaceDE/>
        <w:autoSpaceDN/>
        <w:adjustRightInd/>
        <w:spacing w:before="16" w:line="327" w:lineRule="exact"/>
        <w:jc w:val="center"/>
        <w:textAlignment w:val="baseline"/>
        <w:rPr>
          <w:rFonts w:ascii="Arial" w:hAnsi="Arial" w:cs="Arial"/>
          <w:b/>
          <w:bCs/>
          <w:sz w:val="29"/>
          <w:szCs w:val="29"/>
        </w:rPr>
      </w:pPr>
      <w:r>
        <w:rPr>
          <w:rFonts w:ascii="Arial" w:hAnsi="Arial" w:cs="Arial"/>
          <w:b/>
          <w:bCs/>
          <w:sz w:val="29"/>
          <w:szCs w:val="29"/>
        </w:rPr>
        <w:lastRenderedPageBreak/>
        <w:t>Appendix A</w:t>
      </w:r>
      <w:r w:rsidR="00542022">
        <w:rPr>
          <w:rFonts w:ascii="Arial" w:hAnsi="Arial" w:cs="Arial"/>
          <w:b/>
          <w:bCs/>
          <w:sz w:val="29"/>
          <w:szCs w:val="29"/>
        </w:rPr>
        <w:t xml:space="preserve"> </w:t>
      </w:r>
    </w:p>
    <w:p w14:paraId="7365A2D7" w14:textId="429E1D74" w:rsidR="009C1403" w:rsidRDefault="00C6386D" w:rsidP="00243AB0">
      <w:pPr>
        <w:tabs>
          <w:tab w:val="right" w:pos="9000"/>
        </w:tabs>
        <w:kinsoku w:val="0"/>
        <w:overflowPunct w:val="0"/>
        <w:autoSpaceDE/>
        <w:autoSpaceDN/>
        <w:adjustRightInd/>
        <w:spacing w:before="16" w:line="327" w:lineRule="exact"/>
        <w:jc w:val="center"/>
        <w:textAlignment w:val="baseline"/>
        <w:rPr>
          <w:rFonts w:ascii="Arial" w:hAnsi="Arial" w:cs="Arial"/>
          <w:b/>
          <w:bCs/>
          <w:spacing w:val="-4"/>
          <w:sz w:val="29"/>
          <w:szCs w:val="29"/>
        </w:rPr>
      </w:pPr>
      <w:r>
        <w:rPr>
          <w:rFonts w:ascii="Arial" w:hAnsi="Arial" w:cs="Arial"/>
          <w:b/>
          <w:bCs/>
          <w:sz w:val="29"/>
          <w:szCs w:val="29"/>
        </w:rPr>
        <w:t>Recommended Substation Configuration and</w:t>
      </w:r>
      <w:r w:rsidR="00542022">
        <w:rPr>
          <w:rFonts w:ascii="Arial" w:hAnsi="Arial" w:cs="Arial"/>
          <w:b/>
          <w:bCs/>
          <w:sz w:val="29"/>
          <w:szCs w:val="29"/>
        </w:rPr>
        <w:t xml:space="preserve"> </w:t>
      </w: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42"/>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43"/>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44"/>
          <w:pgSz w:w="11904" w:h="16834"/>
          <w:pgMar w:top="1420" w:right="1402" w:bottom="508" w:left="1422" w:header="720" w:footer="720" w:gutter="0"/>
          <w:cols w:space="720"/>
          <w:noEndnote/>
        </w:sectPr>
      </w:pPr>
    </w:p>
    <w:p w14:paraId="4D3D10C9" w14:textId="3D2F766E" w:rsidR="009C1403" w:rsidRDefault="00C6386D" w:rsidP="00243AB0">
      <w:pPr>
        <w:kinsoku w:val="0"/>
        <w:overflowPunct w:val="0"/>
        <w:autoSpaceDE/>
        <w:autoSpaceDN/>
        <w:adjustRightInd/>
        <w:spacing w:before="20" w:line="276" w:lineRule="exact"/>
        <w:ind w:left="1560" w:hanging="851"/>
        <w:textAlignment w:val="baseline"/>
        <w:rPr>
          <w:rFonts w:ascii="Arial" w:hAnsi="Arial" w:cs="Arial"/>
          <w:spacing w:val="1"/>
          <w:sz w:val="24"/>
          <w:szCs w:val="24"/>
        </w:rPr>
      </w:pPr>
      <w:r w:rsidRPr="00DF02D2">
        <w:rPr>
          <w:rFonts w:ascii="Arial" w:hAnsi="Arial" w:cs="Arial"/>
          <w:spacing w:val="1"/>
          <w:sz w:val="24"/>
          <w:szCs w:val="24"/>
        </w:rPr>
        <w:lastRenderedPageBreak/>
        <w:t xml:space="preserve">A.11.1 </w:t>
      </w:r>
      <w:r w:rsidR="00DF02D2">
        <w:rPr>
          <w:rFonts w:ascii="Arial" w:hAnsi="Arial" w:cs="Arial"/>
          <w:spacing w:val="1"/>
          <w:sz w:val="24"/>
          <w:szCs w:val="24"/>
        </w:rPr>
        <w:tab/>
      </w:r>
      <w:r w:rsidR="00DF02D2" w:rsidRPr="00243AB0">
        <w:rPr>
          <w:rFonts w:ascii="Arial" w:hAnsi="Arial" w:cs="Arial"/>
          <w:sz w:val="24"/>
          <w:szCs w:val="24"/>
        </w:rPr>
        <w:t xml:space="preserve">In the case of an </w:t>
      </w:r>
      <w:r w:rsidR="00DF02D2" w:rsidRPr="00243AB0">
        <w:rPr>
          <w:rFonts w:ascii="Arial" w:hAnsi="Arial" w:cs="Arial"/>
          <w:i/>
          <w:iCs/>
          <w:sz w:val="24"/>
          <w:szCs w:val="24"/>
        </w:rPr>
        <w:t>offshore transmission system</w:t>
      </w:r>
      <w:r w:rsidR="00DF02D2" w:rsidRPr="00243AB0">
        <w:rPr>
          <w:rFonts w:ascii="Arial" w:hAnsi="Arial" w:cs="Arial"/>
          <w:sz w:val="24"/>
          <w:szCs w:val="24"/>
        </w:rPr>
        <w:t xml:space="preserve"> at the </w:t>
      </w:r>
      <w:r>
        <w:rPr>
          <w:rFonts w:ascii="Arial" w:hAnsi="Arial" w:cs="Arial"/>
          <w:spacing w:val="1"/>
          <w:sz w:val="24"/>
          <w:szCs w:val="24"/>
        </w:rPr>
        <w:t xml:space="preserve">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3215BA01" w:rsidR="009C1403" w:rsidRDefault="00C6386D" w:rsidP="00243AB0">
      <w:pPr>
        <w:kinsoku w:val="0"/>
        <w:overflowPunct w:val="0"/>
        <w:autoSpaceDE/>
        <w:autoSpaceDN/>
        <w:adjustRightInd/>
        <w:spacing w:before="286" w:line="276" w:lineRule="exact"/>
        <w:ind w:left="1560" w:hanging="851"/>
        <w:textAlignment w:val="baseline"/>
        <w:rPr>
          <w:rFonts w:ascii="Arial" w:hAnsi="Arial" w:cs="Arial"/>
          <w:spacing w:val="-1"/>
          <w:sz w:val="24"/>
          <w:szCs w:val="24"/>
        </w:rPr>
      </w:pPr>
      <w:r>
        <w:rPr>
          <w:rFonts w:ascii="Arial" w:hAnsi="Arial" w:cs="Arial"/>
          <w:spacing w:val="-1"/>
          <w:sz w:val="24"/>
          <w:szCs w:val="24"/>
        </w:rPr>
        <w:t xml:space="preserve">A.11.2 </w:t>
      </w:r>
      <w:r w:rsidR="00DF02D2">
        <w:rPr>
          <w:rFonts w:ascii="Arial" w:hAnsi="Arial" w:cs="Arial"/>
          <w:spacing w:val="-1"/>
          <w:sz w:val="24"/>
          <w:szCs w:val="24"/>
        </w:rPr>
        <w:tab/>
      </w:r>
      <w:r>
        <w:rPr>
          <w:rFonts w:ascii="Arial" w:hAnsi="Arial" w:cs="Arial"/>
          <w:spacing w:val="-1"/>
          <w:sz w:val="24"/>
          <w:szCs w:val="24"/>
        </w:rPr>
        <w:t xml:space="preserve">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45"/>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46"/>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253"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272" type="#_x0000_t202" style="position:absolute;left:0;text-align:left;margin-left:71.2pt;margin-top:71.55pt;width:454pt;height:16.7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2B6E08" w:rsidR="009C1403" w:rsidRDefault="00A83BAD">
      <w:pPr>
        <w:kinsoku w:val="0"/>
        <w:overflowPunct w:val="0"/>
        <w:autoSpaceDE/>
        <w:autoSpaceDN/>
        <w:adjustRightInd/>
        <w:spacing w:line="275" w:lineRule="exact"/>
        <w:jc w:val="both"/>
        <w:textAlignment w:val="baseline"/>
        <w:rPr>
          <w:rFonts w:ascii="Arial" w:hAnsi="Arial" w:cs="Arial"/>
          <w:sz w:val="24"/>
          <w:szCs w:val="24"/>
        </w:rPr>
      </w:pPr>
      <w:r w:rsidRPr="00A83BAD">
        <w:rPr>
          <w:rFonts w:ascii="Arial" w:hAnsi="Arial" w:cs="Arial"/>
          <w:i/>
          <w:iCs/>
          <w:sz w:val="24"/>
          <w:szCs w:val="24"/>
        </w:rPr>
        <w:t>Licensee</w:t>
      </w:r>
      <w:r w:rsidR="00C6386D">
        <w:rPr>
          <w:rFonts w:ascii="Arial" w:hAnsi="Arial" w:cs="Arial"/>
          <w:i/>
          <w:iCs/>
          <w:sz w:val="24"/>
          <w:szCs w:val="24"/>
        </w:rPr>
        <w:t xml:space="preserve"> </w:t>
      </w:r>
      <w:r w:rsidR="00C6386D">
        <w:rPr>
          <w:rFonts w:ascii="Arial" w:hAnsi="Arial" w:cs="Arial"/>
          <w:sz w:val="24"/>
          <w:szCs w:val="24"/>
        </w:rPr>
        <w:t xml:space="preserve">when </w:t>
      </w:r>
      <w:r w:rsidR="00C6386D">
        <w:rPr>
          <w:rFonts w:ascii="Arial" w:hAnsi="Arial" w:cs="Arial"/>
          <w:i/>
          <w:iCs/>
          <w:sz w:val="24"/>
          <w:szCs w:val="24"/>
        </w:rPr>
        <w:t xml:space="preserve">onshore </w:t>
      </w:r>
      <w:r w:rsidR="00C6386D">
        <w:rPr>
          <w:rFonts w:ascii="Arial" w:hAnsi="Arial" w:cs="Arial"/>
          <w:sz w:val="24"/>
          <w:szCs w:val="24"/>
        </w:rPr>
        <w:t>t</w:t>
      </w:r>
      <w:r w:rsidR="00C6386D">
        <w:rPr>
          <w:rFonts w:ascii="Arial" w:hAnsi="Arial" w:cs="Arial"/>
          <w:i/>
          <w:iCs/>
          <w:sz w:val="24"/>
          <w:szCs w:val="24"/>
        </w:rPr>
        <w:t xml:space="preserve">ransmission circuits </w:t>
      </w:r>
      <w:r w:rsidR="00C6386D">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47"/>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lastRenderedPageBreak/>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0218A6F6" w14:textId="06A1BDBF" w:rsidR="009C1403" w:rsidRDefault="00C6386D" w:rsidP="00F24C3A">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B.13.2 Points of isolation on a circuit within an agreed reasonable walking distance to permit the efficient and effective use of one </w:t>
      </w:r>
      <w:r w:rsidR="00F24C3A">
        <w:rPr>
          <w:rFonts w:ascii="Arial" w:hAnsi="Arial" w:cs="Arial"/>
          <w:sz w:val="24"/>
          <w:szCs w:val="24"/>
        </w:rPr>
        <w:t xml:space="preserve">authorized </w:t>
      </w: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4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3AD94E6C"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w:t>
      </w:r>
      <w:r>
        <w:rPr>
          <w:rFonts w:ascii="Arial" w:hAnsi="Arial" w:cs="Arial"/>
          <w:sz w:val="24"/>
          <w:szCs w:val="24"/>
        </w:rPr>
        <w:lastRenderedPageBreak/>
        <w:t xml:space="preserve">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5pt;height:22.6pt" o:ole="" fillcolor="window">
            <v:imagedata r:id="rId49" o:title=""/>
          </v:shape>
          <o:OLEObject Type="Embed" ProgID="Equation.3" ShapeID="_x0000_i1025" DrawAspect="Content" ObjectID="_1822714578" r:id="rId5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0.45pt;height:58.6pt" o:ole="" fillcolor="red">
            <v:imagedata r:id="rId51" o:title=""/>
          </v:shape>
          <o:OLEObject Type="Embed" ProgID="Equation.3" ShapeID="_x0000_i1026" DrawAspect="Content" ObjectID="_1822714579" r:id="rId5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3.4pt;height:22.6pt" o:ole="" fillcolor="window">
                  <v:imagedata r:id="rId53" o:title=""/>
                </v:shape>
                <o:OLEObject Type="Embed" ProgID="Equation.3" ShapeID="_x0000_i1027" DrawAspect="Content" ObjectID="_1822714580" r:id="rId54"/>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3.4pt;height:13.4pt" o:ole="" fillcolor="window">
                  <v:imagedata r:id="rId55" o:title=""/>
                </v:shape>
                <o:OLEObject Type="Embed" ProgID="Equation.3" ShapeID="_x0000_i1028" DrawAspect="Content" ObjectID="_1822714581" r:id="rId56"/>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3.4pt;height:22.6pt" o:ole="" fillcolor="window">
                  <v:imagedata r:id="rId57" o:title=""/>
                </v:shape>
                <o:OLEObject Type="Embed" ProgID="Equation.3" ShapeID="_x0000_i1029" DrawAspect="Content" ObjectID="_1822714582" r:id="rId58"/>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2.6pt;height:22.6pt" o:ole="" fillcolor="window">
                  <v:imagedata r:id="rId59" o:title=""/>
                </v:shape>
                <o:OLEObject Type="Embed" ProgID="Equation.3" ShapeID="_x0000_i1030" DrawAspect="Content" ObjectID="_1822714583" r:id="rId60"/>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3.4pt;height:13.4pt" o:ole="" fillcolor="window">
                  <v:imagedata r:id="rId61" o:title=""/>
                </v:shape>
                <o:OLEObject Type="Embed" ProgID="Equation.3" ShapeID="_x0000_i1031" DrawAspect="Content" ObjectID="_1822714584" r:id="rId62"/>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6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254"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273" type="#_x0000_t202" style="position:absolute;left:0;text-align:left;margin-left:71.6pt;margin-top:71.55pt;width:454pt;height:19.2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6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255"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274" type="#_x0000_t202" style="position:absolute;margin-left:71.1pt;margin-top:72.2pt;width:454pt;height:13.95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ZS+wEAAN8DAAAOAAAAZHJzL2Uyb0RvYy54bWysU9uO0zAQfUfiHyy/0zQrtV2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8.6pt;height:37.65pt" o:ole="" fillcolor="window">
            <v:imagedata r:id="rId65" o:title=""/>
          </v:shape>
          <o:OLEObject Type="Embed" ProgID="Equation.3" ShapeID="_x0000_i1032" DrawAspect="Content" ObjectID="_1822714585" r:id="rId6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271"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6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256"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275" type="#_x0000_t202" style="position:absolute;left:0;text-align:left;margin-left:100.1pt;margin-top:108.4pt;width:17.9pt;height:31.2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OG+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276" type="#_x0000_t202" style="position:absolute;left:0;text-align:left;margin-left:100.1pt;margin-top:170.8pt;width:17.9pt;height:31.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nT+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277" type="#_x0000_t202" style="position:absolute;left:0;text-align:left;margin-left:100.1pt;margin-top:295.6pt;width:17.9pt;height:31.2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Yt+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kUaAoSQX1mURBmJaOfhIy&#10;OsBfnA20cCX3P48CFWfmoyVh43bOBs5GNRvCSkoteeBsMvdh2uKjQ912hDyNzsItid/oJMxjF5d+&#10;aYkSv8vCxy39855ePf6Wu98A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upfGL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278" type="#_x0000_t202" style="position:absolute;left:0;text-align:left;margin-left:100.1pt;margin-top:233.2pt;width:17.9pt;height:31.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Wx4+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so0BRkgrqM4mCMC0d/SRk&#10;dIC/OBto4Urufx4FKs7MR0vCxu2cDZyNajaElZRa8sDZZO7DtMVHh7rtCHkanYVbEr/RSZjHLi79&#10;0hIlfpeFj1v65z29evwtd78B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CWVsePkBAADe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279" type="#_x0000_t202" style="position:absolute;left:0;text-align:left;margin-left:103.55pt;margin-top:77.2pt;width:14.7pt;height:31.2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fGmixf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280" type="#_x0000_t202" style="position:absolute;left:0;text-align:left;margin-left:103.75pt;margin-top:139.6pt;width:14.5pt;height:31.2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dc3/I/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281" type="#_x0000_t202" style="position:absolute;left:0;text-align:left;margin-left:103.75pt;margin-top:202pt;width:14.25pt;height:31.2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282" type="#_x0000_t202" style="position:absolute;left:0;text-align:left;margin-left:103.75pt;margin-top:326.8pt;width:14.5pt;height:31.2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BMoqoj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283" type="#_x0000_t202" style="position:absolute;left:0;text-align:left;margin-left:104.5pt;margin-top:264.4pt;width:12.55pt;height:31.2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BUIGoc+gEAAN4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284" type="#_x0000_t202" style="position:absolute;left:0;text-align:left;margin-left:118.3pt;margin-top:102.7pt;width:396.25pt;height:252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K4+qy37AQAA4A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285" type="#_x0000_t202" style="position:absolute;left:0;text-align:left;margin-left:314.65pt;margin-top:173.3pt;width:187.2pt;height:30.2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286" type="#_x0000_t202" style="position:absolute;left:0;text-align:left;margin-left:314.65pt;margin-top:207.85pt;width:191.05pt;height:101.25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bUIh1P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287" type="#_x0000_t202" style="position:absolute;left:0;text-align:left;margin-left:79.35pt;margin-top:132.7pt;width:20.75pt;height:197.3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B/hQCk+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7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3DA26B70"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sidR="00630E60">
        <w:rPr>
          <w:rFonts w:ascii="Arial" w:hAnsi="Arial" w:cs="Arial"/>
          <w:i/>
          <w:iCs/>
          <w:sz w:val="24"/>
          <w:szCs w:val="24"/>
        </w:rPr>
        <w:t>e</w:t>
      </w:r>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4578A06D"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14108" w:rsidRPr="00C14108">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4655ED07"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C14108" w:rsidRPr="00C14108">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lastRenderedPageBreak/>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05pt;height:58.6pt" o:ole="" fillcolor="window">
            <v:imagedata r:id="rId72" o:title=""/>
          </v:shape>
          <o:OLEObject Type="Embed" ProgID="Equation.3" ShapeID="_x0000_i1033" DrawAspect="Content" ObjectID="_1822714586" r:id="rId73"/>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1.65pt;height:1in" o:ole="" fillcolor="window">
            <v:imagedata r:id="rId74" o:title=""/>
          </v:shape>
          <o:OLEObject Type="Embed" ProgID="Equation.3" ShapeID="_x0000_i1034" DrawAspect="Content" ObjectID="_1822714587" r:id="rId75"/>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3.4pt;height:22.6pt" o:ole="" fillcolor="window">
                  <v:imagedata r:id="rId76" o:title=""/>
                </v:shape>
                <o:OLEObject Type="Embed" ProgID="Equation.3" ShapeID="_x0000_i1035" DrawAspect="Content" ObjectID="_1822714588" r:id="rId77"/>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3.4pt;height:13.4pt" o:ole="" fillcolor="window">
                  <v:imagedata r:id="rId78" o:title=""/>
                </v:shape>
                <o:OLEObject Type="Embed" ProgID="Equation.3" ShapeID="_x0000_i1036" DrawAspect="Content" ObjectID="_1822714589" r:id="rId79"/>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8.45pt;height:22.6pt" o:ole="" fillcolor="window">
                  <v:imagedata r:id="rId80" o:title=""/>
                </v:shape>
                <o:OLEObject Type="Embed" ProgID="Equation.3" ShapeID="_x0000_i1037" DrawAspect="Content" ObjectID="_1822714590" r:id="rId81"/>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8.45pt;height:22.6pt" o:ole="" fillcolor="window">
                  <v:imagedata r:id="rId82" o:title=""/>
                </v:shape>
                <o:OLEObject Type="Embed" ProgID="Equation.3" ShapeID="_x0000_i1038" DrawAspect="Content" ObjectID="_1822714591" r:id="rId83"/>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2.6pt;height:22.6pt" o:ole="" fillcolor="window">
                  <v:imagedata r:id="rId59" o:title=""/>
                </v:shape>
                <o:OLEObject Type="Embed" ProgID="Equation.3" ShapeID="_x0000_i1039" DrawAspect="Content" ObjectID="_1822714592" r:id="rId84"/>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3.4pt;height:13.4pt" o:ole="" fillcolor="window">
                  <v:imagedata r:id="rId85" o:title=""/>
                </v:shape>
                <o:OLEObject Type="Embed" ProgID="Equation.3" ShapeID="_x0000_i1040" DrawAspect="Content" ObjectID="_1822714593" r:id="rId86"/>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87"/>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88"/>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272"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3"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4"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5"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6"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93"/>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94"/>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95"/>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96"/>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269"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288" type="#_x0000_t202" style="position:absolute;margin-left:71.1pt;margin-top:71.55pt;width:454pt;height:16.7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Aelh8h/AEAAN8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7C7F9B7A"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7772EC">
        <w:rPr>
          <w:rFonts w:ascii="Arial" w:hAnsi="Arial" w:cs="Arial"/>
          <w:i/>
          <w:iCs/>
          <w:spacing w:val="-2"/>
          <w:sz w:val="24"/>
          <w:szCs w:val="24"/>
        </w:rPr>
        <w:t>National Electricity Transmission System.</w:t>
      </w:r>
      <w:r>
        <w:rPr>
          <w:rFonts w:ascii="Arial" w:hAnsi="Arial" w:cs="Arial"/>
          <w:spacing w:val="-2"/>
          <w:sz w:val="24"/>
          <w:szCs w:val="24"/>
        </w:rPr>
        <w:t xml:space="preserve"> It will set out which of these frequency risks the system should be secured against by </w:t>
      </w:r>
      <w:r w:rsidR="002D6FD8">
        <w:rPr>
          <w:rFonts w:ascii="Arial" w:hAnsi="Arial" w:cs="Arial"/>
          <w:spacing w:val="-2"/>
          <w:sz w:val="24"/>
          <w:szCs w:val="24"/>
        </w:rPr>
        <w:t xml:space="preserve">the </w:t>
      </w:r>
      <w:r w:rsidR="00C14108" w:rsidRPr="00C14108">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rsidP="007772EC">
      <w:pPr>
        <w:spacing w:line="275" w:lineRule="exact"/>
        <w:ind w:left="1560" w:hanging="851"/>
        <w:jc w:val="both"/>
        <w:rPr>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32FC1661"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C14108" w:rsidRPr="00C14108">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246F385" w:rsidR="009C1403" w:rsidRDefault="00C6386D" w:rsidP="007772EC">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r w:rsidR="00ED3183">
        <w:rPr>
          <w:rFonts w:ascii="Arial" w:hAnsi="Arial" w:cs="Arial"/>
          <w:spacing w:val="2"/>
          <w:sz w:val="24"/>
          <w:szCs w:val="24"/>
        </w:rPr>
        <w:t xml:space="preserve"> </w:t>
      </w:r>
      <w:r w:rsidR="00567D05">
        <w:rPr>
          <w:rFonts w:ascii="Arial" w:hAnsi="Arial" w:cs="Arial"/>
          <w:spacing w:val="2"/>
          <w:sz w:val="24"/>
          <w:szCs w:val="24"/>
        </w:rPr>
        <w:t xml:space="preserve">the </w:t>
      </w:r>
      <w:r w:rsidR="00C14108" w:rsidRPr="00C14108">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EFD5E38"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07F1C48"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270"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289" type="#_x0000_t202" style="position:absolute;left:0;text-align:left;margin-left:93pt;margin-top:196.85pt;width:452.75pt;height:14.1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BQ6e85/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C14108" w:rsidRPr="00C14108">
        <w:rPr>
          <w:rFonts w:ascii="Arial" w:hAnsi="Arial" w:cs="Arial"/>
          <w:i/>
          <w:iCs/>
          <w:sz w:val="24"/>
          <w:szCs w:val="24"/>
        </w:rPr>
        <w:t>ISOP</w:t>
      </w:r>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w:t>
      </w:r>
      <w:r w:rsidR="00C6386D">
        <w:rPr>
          <w:rFonts w:ascii="Arial" w:hAnsi="Arial" w:cs="Arial"/>
          <w:spacing w:val="-1"/>
          <w:sz w:val="24"/>
          <w:szCs w:val="24"/>
        </w:rPr>
        <w:lastRenderedPageBreak/>
        <w:t xml:space="preserve">methodology includes the information set out in paragraph H9. Where this has not been possible, the </w:t>
      </w:r>
      <w:r w:rsidR="00C14108" w:rsidRPr="00C14108">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476CAF5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r w:rsidR="00CD302F" w:rsidRPr="00CD302F">
        <w:rPr>
          <w:rFonts w:ascii="Arial" w:hAnsi="Arial" w:cs="Arial"/>
          <w:i/>
          <w:iCs/>
          <w:sz w:val="24"/>
          <w:szCs w:val="24"/>
        </w:rPr>
        <w:t>SQSS</w:t>
      </w:r>
      <w:r w:rsidRPr="007772EC">
        <w:rPr>
          <w:rFonts w:ascii="Arial" w:hAnsi="Arial" w:cs="Arial"/>
          <w:i/>
          <w:iCs/>
          <w:sz w:val="24"/>
          <w:szCs w:val="24"/>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1A27C6C3"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7772EC">
        <w:rPr>
          <w:rFonts w:ascii="Arial" w:hAnsi="Arial" w:cs="Arial"/>
          <w:i/>
          <w:iCs/>
          <w:sz w:val="24"/>
          <w:szCs w:val="24"/>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lastRenderedPageBreak/>
        <w:t>the benefits to the consumer in mitigating risks to the secure operation of the system;</w:t>
      </w:r>
    </w:p>
    <w:p w14:paraId="5DCE920D" w14:textId="554AEA00"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00C14108" w:rsidRPr="00C14108">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32965BCF" w:rsidR="009C1403" w:rsidRDefault="57DB9E3E" w:rsidP="007772EC">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00C14108" w:rsidRPr="00C14108">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6C752C9C"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4685C819" w:rsidR="009C1403" w:rsidRDefault="00C6386D" w:rsidP="007772EC">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C14108" w:rsidRPr="00C14108">
        <w:rPr>
          <w:rFonts w:ascii="Arial" w:hAnsi="Arial" w:cs="Arial"/>
          <w:i/>
          <w:iCs/>
          <w:sz w:val="24"/>
          <w:szCs w:val="24"/>
        </w:rPr>
        <w:t>ISOP</w:t>
      </w:r>
      <w:r w:rsidR="001F65B9">
        <w:rPr>
          <w:rFonts w:ascii="Arial" w:hAnsi="Arial" w:cs="Arial"/>
          <w:i/>
          <w:iCs/>
          <w:sz w:val="24"/>
          <w:szCs w:val="24"/>
        </w:rPr>
        <w:t xml:space="preserve"> </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43A461F5"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and as set out in paragraph H12, publish a revised FRCR.</w:t>
      </w:r>
    </w:p>
    <w:p w14:paraId="0F2EC9DF" w14:textId="2D2D754C"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34BE94C5"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97"/>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7441845"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14108" w:rsidRPr="00C14108">
        <w:rPr>
          <w:rFonts w:ascii="Arial" w:hAnsi="Arial" w:cs="Arial"/>
          <w:i/>
          <w:iCs/>
          <w:sz w:val="24"/>
          <w:szCs w:val="24"/>
        </w:rPr>
        <w:t>ISOP</w:t>
      </w:r>
      <w:r>
        <w:rPr>
          <w:rFonts w:ascii="Arial" w:hAnsi="Arial" w:cs="Arial"/>
          <w:sz w:val="24"/>
          <w:szCs w:val="24"/>
        </w:rPr>
        <w:t xml:space="preserve"> as part of its consultation process.</w:t>
      </w:r>
    </w:p>
    <w:p w14:paraId="3937A506" w14:textId="39BF11DB"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1E43A577" w:rsidR="009C1403" w:rsidRDefault="00C6386D" w:rsidP="007772EC">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C14108" w:rsidRPr="00C14108">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4E6AFA43"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924D76B"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6C1E4FA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98"/>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47A638D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sidRPr="5D9186BE">
        <w:rPr>
          <w:rFonts w:ascii="Arial" w:hAnsi="Arial" w:cs="Arial"/>
          <w:sz w:val="24"/>
          <w:szCs w:val="24"/>
        </w:rPr>
        <w:t xml:space="preserve"> under paragraph H11:</w:t>
      </w:r>
    </w:p>
    <w:p w14:paraId="1AA47FC8" w14:textId="5D6D0E2E"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Pr>
          <w:rFonts w:ascii="Arial" w:hAnsi="Arial" w:cs="Arial"/>
          <w:spacing w:val="-3"/>
          <w:sz w:val="24"/>
          <w:szCs w:val="24"/>
        </w:rPr>
        <w:t xml:space="preserve"> will incur costs in securing the system against to avoid unacceptable frequency conditions; or</w:t>
      </w:r>
    </w:p>
    <w:p w14:paraId="33C6DE1E" w14:textId="5E9BDA8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08D58A73"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7451CCE4"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6895B913"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39609653"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00C14108" w:rsidRPr="00C14108">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73CCA6E"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rFonts w:cs="Arial"/>
          <w:szCs w:val="24"/>
        </w:rPr>
      </w:pPr>
    </w:p>
    <w:p w14:paraId="24904B78" w14:textId="77777777" w:rsidR="001F65B9" w:rsidRDefault="001F65B9">
      <w:pPr>
        <w:widowControl/>
        <w:autoSpaceDE/>
        <w:autoSpaceDN/>
        <w:adjustRightInd/>
        <w:spacing w:after="160" w:line="259" w:lineRule="auto"/>
        <w:rPr>
          <w:rFonts w:ascii="Arial" w:eastAsia="Times New Roman" w:hAnsi="Arial" w:cs="Arial"/>
          <w:b/>
          <w:noProof/>
          <w:sz w:val="28"/>
          <w:lang w:val="en-GB" w:eastAsia="en-US"/>
        </w:rPr>
      </w:pPr>
      <w:r>
        <w:rPr>
          <w:rFonts w:cs="Arial"/>
        </w:rPr>
        <w:br w:type="page"/>
      </w:r>
    </w:p>
    <w:p w14:paraId="649FA6B1" w14:textId="722ECA3B" w:rsidR="008167BE" w:rsidRDefault="00075C84" w:rsidP="00075C84">
      <w:pPr>
        <w:pStyle w:val="Appendixheading2"/>
        <w:numPr>
          <w:ilvl w:val="0"/>
          <w:numId w:val="0"/>
        </w:numPr>
        <w:rPr>
          <w:rFonts w:cs="Arial"/>
        </w:rPr>
      </w:pPr>
      <w:r w:rsidRPr="00075C84">
        <w:rPr>
          <w:rFonts w:cs="Arial"/>
        </w:rPr>
        <w:lastRenderedPageBreak/>
        <w:t xml:space="preserve">Appendix </w:t>
      </w:r>
      <w:r w:rsidRPr="001A3FBC">
        <w:rPr>
          <w:rFonts w:cs="Arial"/>
        </w:rPr>
        <w:t xml:space="preserve">J </w:t>
      </w:r>
      <w:r w:rsidR="00CD302F" w:rsidRPr="007772EC">
        <w:rPr>
          <w:rFonts w:cs="Arial"/>
          <w:i/>
          <w:iCs/>
        </w:rPr>
        <w:t>Governance Framework</w:t>
      </w:r>
    </w:p>
    <w:p w14:paraId="0790DC78" w14:textId="77777777" w:rsidR="001A3FBC" w:rsidRDefault="001A3FBC" w:rsidP="001A3FBC">
      <w:pPr>
        <w:rPr>
          <w:lang w:val="en-GB" w:eastAsia="en-US"/>
        </w:rPr>
      </w:pPr>
    </w:p>
    <w:p w14:paraId="390E57B0" w14:textId="77777777" w:rsidR="001A3FBC" w:rsidRPr="00D7784C" w:rsidRDefault="001A3FBC" w:rsidP="007772EC"/>
    <w:p w14:paraId="4DF82716" w14:textId="14D4D6E2" w:rsidR="00963100" w:rsidRDefault="00224D42" w:rsidP="00963100">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J.</w:t>
      </w:r>
      <w:r w:rsidR="00963100">
        <w:rPr>
          <w:rFonts w:ascii="Arial" w:hAnsi="Arial" w:cs="Arial"/>
          <w:sz w:val="22"/>
          <w:szCs w:val="22"/>
        </w:rPr>
        <w:t>1</w:t>
      </w:r>
      <w:r w:rsidR="00963100">
        <w:rPr>
          <w:rFonts w:ascii="Arial" w:hAnsi="Arial" w:cs="Arial"/>
          <w:sz w:val="22"/>
          <w:szCs w:val="22"/>
        </w:rPr>
        <w:tab/>
      </w:r>
      <w:r w:rsidR="00963100" w:rsidRPr="007772EC">
        <w:rPr>
          <w:rFonts w:ascii="Arial" w:hAnsi="Arial" w:cs="Arial"/>
          <w:b/>
          <w:bCs/>
          <w:sz w:val="22"/>
          <w:szCs w:val="22"/>
        </w:rPr>
        <w:t>Interpretations</w:t>
      </w:r>
    </w:p>
    <w:p w14:paraId="44005F38" w14:textId="0CAD86EE" w:rsidR="00963100" w:rsidRDefault="00224D42" w:rsidP="00963100">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1.</w:t>
      </w:r>
      <w:r w:rsidR="00B0173B">
        <w:rPr>
          <w:rFonts w:ascii="Arial" w:hAnsi="Arial" w:cs="Arial"/>
          <w:spacing w:val="-3"/>
          <w:sz w:val="22"/>
          <w:szCs w:val="22"/>
        </w:rPr>
        <w:t>1</w:t>
      </w:r>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r w:rsidR="00CD302F" w:rsidRPr="00CD302F">
        <w:rPr>
          <w:rFonts w:ascii="Arial" w:hAnsi="Arial" w:cs="Arial"/>
          <w:i/>
          <w:iCs/>
          <w:spacing w:val="-3"/>
          <w:sz w:val="22"/>
          <w:szCs w:val="22"/>
        </w:rPr>
        <w:t>SQSS</w:t>
      </w:r>
      <w:r w:rsidR="00963100">
        <w:rPr>
          <w:rFonts w:ascii="Arial" w:hAnsi="Arial" w:cs="Arial"/>
          <w:spacing w:val="-3"/>
          <w:sz w:val="22"/>
          <w:szCs w:val="22"/>
        </w:rPr>
        <w:t>.</w:t>
      </w:r>
    </w:p>
    <w:p w14:paraId="5D51B438" w14:textId="36324B8A" w:rsidR="00963100" w:rsidRDefault="00224D42" w:rsidP="00963100">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1.2 Words importing the singular only also include the plural and vice versa where the context requires. </w:t>
      </w:r>
    </w:p>
    <w:p w14:paraId="68F7F948" w14:textId="6E150A6A" w:rsidR="00CD302F" w:rsidRDefault="00224D42" w:rsidP="00CD302F">
      <w:pPr>
        <w:kinsoku w:val="0"/>
        <w:overflowPunct w:val="0"/>
        <w:autoSpaceDE/>
        <w:autoSpaceDN/>
        <w:adjustRightInd/>
        <w:spacing w:before="234" w:line="255" w:lineRule="exact"/>
        <w:ind w:left="1296" w:hanging="576"/>
        <w:jc w:val="both"/>
        <w:textAlignment w:val="baseline"/>
        <w:rPr>
          <w:rFonts w:ascii="Arial" w:hAnsi="Arial" w:cs="Arial"/>
          <w:b/>
          <w:bCs/>
          <w:spacing w:val="-3"/>
          <w:sz w:val="23"/>
          <w:szCs w:val="23"/>
        </w:rPr>
      </w:pPr>
      <w:r w:rsidRPr="00224D42">
        <w:rPr>
          <w:rFonts w:ascii="Arial" w:hAnsi="Arial" w:cs="Arial"/>
          <w:sz w:val="22"/>
          <w:szCs w:val="22"/>
        </w:rPr>
        <w:t>J.</w:t>
      </w:r>
      <w:r w:rsidR="00963100">
        <w:rPr>
          <w:rFonts w:ascii="Arial" w:hAnsi="Arial" w:cs="Arial"/>
          <w:sz w:val="22"/>
          <w:szCs w:val="22"/>
        </w:rPr>
        <w:t xml:space="preserve">1.3 Headings and titles shall not be taken into consideration in the interpretation or construction of the words and expressions used in </w:t>
      </w:r>
      <w:r w:rsidR="008B2C4D">
        <w:rPr>
          <w:rFonts w:ascii="Arial" w:hAnsi="Arial" w:cs="Arial"/>
          <w:sz w:val="22"/>
          <w:szCs w:val="22"/>
        </w:rPr>
        <w:t>the</w:t>
      </w:r>
      <w:r w:rsidR="00963100">
        <w:rPr>
          <w:rFonts w:ascii="Arial" w:hAnsi="Arial" w:cs="Arial"/>
          <w:sz w:val="22"/>
          <w:szCs w:val="22"/>
        </w:rPr>
        <w:t xml:space="preserve"> </w:t>
      </w:r>
      <w:r w:rsidR="00775373">
        <w:rPr>
          <w:rFonts w:ascii="Arial" w:hAnsi="Arial" w:cs="Arial"/>
          <w:i/>
          <w:iCs/>
          <w:sz w:val="22"/>
          <w:szCs w:val="22"/>
        </w:rPr>
        <w:t xml:space="preserve">SQSS </w:t>
      </w:r>
      <w:r w:rsidR="00CD302F">
        <w:rPr>
          <w:sz w:val="24"/>
          <w:szCs w:val="24"/>
        </w:rPr>
        <w:t xml:space="preserve"> </w:t>
      </w:r>
    </w:p>
    <w:p w14:paraId="3ADD8671" w14:textId="56893661" w:rsidR="00963100" w:rsidRDefault="00224D42" w:rsidP="007772EC">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2</w:t>
      </w:r>
      <w:r w:rsidR="00963100">
        <w:rPr>
          <w:rFonts w:ascii="Arial" w:hAnsi="Arial" w:cs="Arial"/>
          <w:b/>
          <w:bCs/>
          <w:spacing w:val="-3"/>
          <w:sz w:val="23"/>
          <w:szCs w:val="23"/>
        </w:rPr>
        <w:tab/>
        <w:t>Introduction</w:t>
      </w:r>
    </w:p>
    <w:p w14:paraId="5F7B644E" w14:textId="297DFE49" w:rsidR="00963100" w:rsidRDefault="00224D42" w:rsidP="007772EC">
      <w:pPr>
        <w:tabs>
          <w:tab w:val="left" w:pos="720"/>
        </w:tabs>
        <w:kinsoku w:val="0"/>
        <w:overflowPunct w:val="0"/>
        <w:autoSpaceDE/>
        <w:autoSpaceDN/>
        <w:adjustRightInd/>
        <w:spacing w:before="240" w:line="251" w:lineRule="exact"/>
        <w:ind w:left="72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2.1</w:t>
      </w:r>
      <w:r w:rsidR="00963100">
        <w:rPr>
          <w:rFonts w:ascii="Arial" w:hAnsi="Arial" w:cs="Arial"/>
          <w:sz w:val="22"/>
          <w:szCs w:val="22"/>
        </w:rPr>
        <w:tab/>
        <w:t xml:space="preserve">The Electricity Act 1989 requires </w:t>
      </w:r>
      <w:r w:rsidR="001769A1">
        <w:rPr>
          <w:rFonts w:ascii="Arial" w:hAnsi="Arial" w:cs="Arial"/>
          <w:i/>
          <w:iCs/>
          <w:sz w:val="22"/>
          <w:szCs w:val="22"/>
        </w:rPr>
        <w:t>l</w:t>
      </w:r>
      <w:r w:rsidR="002B6C45" w:rsidRPr="002B6C45">
        <w:rPr>
          <w:rFonts w:ascii="Arial" w:hAnsi="Arial" w:cs="Arial"/>
          <w:i/>
          <w:iCs/>
          <w:sz w:val="22"/>
          <w:szCs w:val="22"/>
        </w:rPr>
        <w:t>icensees</w:t>
      </w:r>
      <w:r w:rsidR="00963100">
        <w:rPr>
          <w:rFonts w:ascii="Arial" w:hAnsi="Arial" w:cs="Arial"/>
          <w:sz w:val="22"/>
          <w:szCs w:val="22"/>
        </w:rPr>
        <w:t xml:space="preserve"> to develop and maintain an efficient, co-ordinated and economical system of electricity transmission.</w:t>
      </w:r>
    </w:p>
    <w:p w14:paraId="1BC3FA93" w14:textId="474D1B3F" w:rsidR="00963100" w:rsidRDefault="00224D42" w:rsidP="007772EC">
      <w:pPr>
        <w:tabs>
          <w:tab w:val="left" w:pos="720"/>
        </w:tabs>
        <w:kinsoku w:val="0"/>
        <w:overflowPunct w:val="0"/>
        <w:autoSpaceDE/>
        <w:autoSpaceDN/>
        <w:adjustRightInd/>
        <w:spacing w:before="238" w:line="251" w:lineRule="exact"/>
        <w:ind w:left="720" w:hanging="720"/>
        <w:jc w:val="both"/>
        <w:textAlignment w:val="baseline"/>
        <w:rPr>
          <w:rFonts w:ascii="Arial" w:hAnsi="Arial" w:cs="Arial"/>
          <w:sz w:val="22"/>
          <w:szCs w:val="22"/>
        </w:rPr>
      </w:pPr>
      <w:r w:rsidRPr="00224D42">
        <w:rPr>
          <w:rFonts w:ascii="Arial" w:hAnsi="Arial" w:cs="Arial"/>
          <w:spacing w:val="2"/>
          <w:sz w:val="22"/>
          <w:szCs w:val="22"/>
        </w:rPr>
        <w:t>J.</w:t>
      </w:r>
      <w:r w:rsidR="00963100">
        <w:rPr>
          <w:rFonts w:ascii="Arial" w:hAnsi="Arial" w:cs="Arial"/>
          <w:spacing w:val="2"/>
          <w:sz w:val="22"/>
          <w:szCs w:val="22"/>
        </w:rPr>
        <w:t>2.2</w:t>
      </w:r>
      <w:r w:rsidR="00963100">
        <w:rPr>
          <w:rFonts w:ascii="Arial" w:hAnsi="Arial" w:cs="Arial"/>
          <w:spacing w:val="2"/>
          <w:sz w:val="22"/>
          <w:szCs w:val="22"/>
        </w:rPr>
        <w:tab/>
        <w:t xml:space="preserve">The </w:t>
      </w:r>
      <w:r w:rsidR="006D53C3">
        <w:rPr>
          <w:rFonts w:ascii="Arial" w:hAnsi="Arial" w:cs="Arial"/>
          <w:i/>
          <w:iCs/>
          <w:spacing w:val="2"/>
          <w:sz w:val="22"/>
          <w:szCs w:val="22"/>
        </w:rPr>
        <w:t>t</w:t>
      </w:r>
      <w:r w:rsidR="002B6C45" w:rsidRPr="002B6C45">
        <w:rPr>
          <w:rFonts w:ascii="Arial" w:hAnsi="Arial" w:cs="Arial"/>
          <w:i/>
          <w:iCs/>
          <w:spacing w:val="2"/>
          <w:sz w:val="22"/>
          <w:szCs w:val="22"/>
        </w:rPr>
        <w:t>ransmission</w:t>
      </w:r>
      <w:r w:rsidR="00963100" w:rsidRPr="00207ADC">
        <w:rPr>
          <w:rFonts w:ascii="Arial" w:hAnsi="Arial" w:cs="Arial"/>
          <w:b/>
          <w:bCs/>
          <w:spacing w:val="2"/>
          <w:sz w:val="22"/>
          <w:szCs w:val="22"/>
        </w:rPr>
        <w:t xml:space="preserve"> </w:t>
      </w:r>
      <w:r w:rsidR="006D53C3">
        <w:rPr>
          <w:rFonts w:ascii="Arial" w:hAnsi="Arial" w:cs="Arial"/>
          <w:i/>
          <w:iCs/>
          <w:spacing w:val="2"/>
          <w:sz w:val="22"/>
          <w:szCs w:val="22"/>
        </w:rPr>
        <w:t>l</w:t>
      </w:r>
      <w:r w:rsidR="003627AA" w:rsidRPr="003627AA">
        <w:rPr>
          <w:rFonts w:ascii="Arial" w:hAnsi="Arial" w:cs="Arial"/>
          <w:i/>
          <w:iCs/>
          <w:spacing w:val="2"/>
          <w:sz w:val="22"/>
          <w:szCs w:val="22"/>
        </w:rPr>
        <w:t>icences</w:t>
      </w:r>
      <w:r w:rsidR="00963100">
        <w:rPr>
          <w:rFonts w:ascii="Arial" w:hAnsi="Arial" w:cs="Arial"/>
          <w:spacing w:val="2"/>
          <w:sz w:val="22"/>
          <w:szCs w:val="22"/>
        </w:rPr>
        <w:t xml:space="preserve"> place an obligation upon the </w:t>
      </w:r>
      <w:r w:rsidR="001769A1">
        <w:rPr>
          <w:rFonts w:ascii="Arial" w:hAnsi="Arial" w:cs="Arial"/>
          <w:i/>
          <w:iCs/>
          <w:spacing w:val="2"/>
          <w:sz w:val="22"/>
          <w:szCs w:val="22"/>
        </w:rPr>
        <w:t>l</w:t>
      </w:r>
      <w:r w:rsidR="002B6C45" w:rsidRPr="002B6C45">
        <w:rPr>
          <w:rFonts w:ascii="Arial" w:hAnsi="Arial" w:cs="Arial"/>
          <w:i/>
          <w:iCs/>
          <w:spacing w:val="2"/>
          <w:sz w:val="22"/>
          <w:szCs w:val="22"/>
        </w:rPr>
        <w:t>icensees</w:t>
      </w:r>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CD302F" w:rsidRPr="00CD302F">
        <w:rPr>
          <w:rFonts w:ascii="Arial" w:hAnsi="Arial" w:cs="Arial"/>
          <w:i/>
          <w:iCs/>
          <w:sz w:val="22"/>
          <w:szCs w:val="22"/>
        </w:rPr>
        <w:t>SQSS</w:t>
      </w:r>
      <w:r w:rsidR="00963100">
        <w:rPr>
          <w:rFonts w:ascii="Arial" w:hAnsi="Arial" w:cs="Arial"/>
          <w:sz w:val="22"/>
          <w:szCs w:val="22"/>
        </w:rPr>
        <w:t xml:space="preserve">. In addition, the </w:t>
      </w:r>
      <w:r w:rsidR="003627AA" w:rsidRPr="003627AA">
        <w:rPr>
          <w:rFonts w:ascii="Arial" w:hAnsi="Arial" w:cs="Arial"/>
          <w:i/>
          <w:iCs/>
          <w:sz w:val="22"/>
          <w:szCs w:val="22"/>
        </w:rPr>
        <w:t xml:space="preserve">ESO </w:t>
      </w:r>
      <w:r w:rsidR="001769A1">
        <w:rPr>
          <w:rFonts w:ascii="Arial" w:hAnsi="Arial" w:cs="Arial"/>
          <w:i/>
          <w:iCs/>
          <w:sz w:val="22"/>
          <w:szCs w:val="22"/>
        </w:rPr>
        <w:t>l</w:t>
      </w:r>
      <w:r w:rsidR="003627AA" w:rsidRPr="003627AA">
        <w:rPr>
          <w:rFonts w:ascii="Arial" w:hAnsi="Arial" w:cs="Arial"/>
          <w:i/>
          <w:iCs/>
          <w:sz w:val="22"/>
          <w:szCs w:val="22"/>
        </w:rPr>
        <w:t>icence</w:t>
      </w:r>
      <w:r w:rsidR="00963100">
        <w:rPr>
          <w:rFonts w:ascii="Arial" w:hAnsi="Arial" w:cs="Arial"/>
          <w:sz w:val="22"/>
          <w:szCs w:val="22"/>
        </w:rPr>
        <w:t xml:space="preserve"> places an obligation on the </w:t>
      </w:r>
      <w:r w:rsidR="00AB5FE3" w:rsidRPr="00AB5FE3">
        <w:rPr>
          <w:rFonts w:ascii="Arial" w:hAnsi="Arial" w:cs="Arial"/>
          <w:i/>
          <w:iCs/>
          <w:sz w:val="22"/>
          <w:szCs w:val="22"/>
        </w:rPr>
        <w:t>ISOP</w:t>
      </w:r>
      <w:r w:rsidR="00963100">
        <w:rPr>
          <w:rFonts w:ascii="Arial" w:hAnsi="Arial" w:cs="Arial"/>
          <w:sz w:val="22"/>
          <w:szCs w:val="22"/>
        </w:rPr>
        <w:t xml:space="preserve"> to coordinate and direct the flow of electricity onto and over the </w:t>
      </w:r>
      <w:r w:rsidR="00963100" w:rsidRPr="007772EC">
        <w:rPr>
          <w:rFonts w:ascii="Arial" w:hAnsi="Arial" w:cs="Arial"/>
          <w:i/>
          <w:iCs/>
          <w:sz w:val="22"/>
          <w:szCs w:val="22"/>
        </w:rPr>
        <w:t>National Electricity Transmission System</w:t>
      </w:r>
      <w:r w:rsidR="00963100">
        <w:rPr>
          <w:rFonts w:ascii="Arial" w:hAnsi="Arial" w:cs="Arial"/>
          <w:sz w:val="22"/>
          <w:szCs w:val="22"/>
        </w:rPr>
        <w:t xml:space="preserve">, in accordance with the </w:t>
      </w:r>
      <w:r w:rsidR="00CD302F" w:rsidRPr="00CD302F">
        <w:rPr>
          <w:rFonts w:ascii="Arial" w:hAnsi="Arial" w:cs="Arial"/>
          <w:i/>
          <w:iCs/>
          <w:sz w:val="22"/>
          <w:szCs w:val="22"/>
        </w:rPr>
        <w:t>SQSS</w:t>
      </w:r>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7772EC">
        <w:rPr>
          <w:rFonts w:ascii="Arial" w:hAnsi="Arial" w:cs="Arial"/>
          <w:i/>
          <w:iCs/>
          <w:sz w:val="22"/>
          <w:szCs w:val="22"/>
        </w:rPr>
        <w:t>STC</w:t>
      </w:r>
      <w:r w:rsidR="00963100" w:rsidRPr="00EE5AC1">
        <w:rPr>
          <w:rFonts w:ascii="Arial" w:hAnsi="Arial" w:cs="Arial"/>
          <w:sz w:val="22"/>
          <w:szCs w:val="22"/>
        </w:rPr>
        <w:t xml:space="preserve">, the </w:t>
      </w:r>
      <w:r w:rsidR="006D53C3">
        <w:rPr>
          <w:rFonts w:ascii="Arial" w:hAnsi="Arial" w:cs="Arial"/>
          <w:i/>
          <w:iCs/>
          <w:sz w:val="22"/>
          <w:szCs w:val="22"/>
        </w:rPr>
        <w:t>g</w:t>
      </w:r>
      <w:r w:rsidR="00963100" w:rsidRPr="007772EC">
        <w:rPr>
          <w:rFonts w:ascii="Arial" w:hAnsi="Arial" w:cs="Arial"/>
          <w:i/>
          <w:iCs/>
          <w:sz w:val="22"/>
          <w:szCs w:val="22"/>
        </w:rPr>
        <w:t xml:space="preserve">rid </w:t>
      </w:r>
      <w:r w:rsidR="006D53C3">
        <w:rPr>
          <w:rFonts w:ascii="Arial" w:hAnsi="Arial" w:cs="Arial"/>
          <w:i/>
          <w:iCs/>
          <w:sz w:val="22"/>
          <w:szCs w:val="22"/>
        </w:rPr>
        <w:t>c</w:t>
      </w:r>
      <w:r w:rsidR="00963100" w:rsidRPr="007772EC">
        <w:rPr>
          <w:rFonts w:ascii="Arial" w:hAnsi="Arial" w:cs="Arial"/>
          <w:i/>
          <w:iCs/>
          <w:sz w:val="22"/>
          <w:szCs w:val="22"/>
        </w:rPr>
        <w:t>ode</w:t>
      </w:r>
      <w:r w:rsidR="00963100" w:rsidRPr="00EE5AC1">
        <w:rPr>
          <w:rFonts w:ascii="Arial" w:hAnsi="Arial" w:cs="Arial"/>
          <w:sz w:val="22"/>
          <w:szCs w:val="22"/>
        </w:rPr>
        <w:t xml:space="preserve"> or such other standard of planning and operation as the </w:t>
      </w:r>
      <w:r w:rsidR="006D53C3">
        <w:rPr>
          <w:rFonts w:ascii="Arial" w:hAnsi="Arial" w:cs="Arial"/>
          <w:i/>
          <w:iCs/>
          <w:sz w:val="22"/>
          <w:szCs w:val="22"/>
        </w:rPr>
        <w:t>a</w:t>
      </w:r>
      <w:r w:rsidR="00963100" w:rsidRPr="007772EC">
        <w:rPr>
          <w:rFonts w:ascii="Arial" w:hAnsi="Arial" w:cs="Arial"/>
          <w:i/>
          <w:iCs/>
          <w:sz w:val="22"/>
          <w:szCs w:val="22"/>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r w:rsidR="00384883">
        <w:rPr>
          <w:rFonts w:ascii="Arial" w:hAnsi="Arial" w:cs="Arial"/>
          <w:sz w:val="22"/>
          <w:szCs w:val="22"/>
        </w:rPr>
        <w:t>a</w:t>
      </w:r>
      <w:r w:rsidR="00963100" w:rsidRPr="00384883">
        <w:rPr>
          <w:rFonts w:ascii="Arial" w:hAnsi="Arial" w:cs="Arial"/>
          <w:sz w:val="22"/>
          <w:szCs w:val="22"/>
        </w:rPr>
        <w:t xml:space="preserve">uthorised </w:t>
      </w:r>
      <w:r w:rsidR="00384883">
        <w:rPr>
          <w:rFonts w:ascii="Arial" w:hAnsi="Arial" w:cs="Arial"/>
          <w:sz w:val="22"/>
          <w:szCs w:val="22"/>
        </w:rPr>
        <w:t>e</w:t>
      </w:r>
      <w:r w:rsidR="00963100" w:rsidRPr="00384883">
        <w:rPr>
          <w:rFonts w:ascii="Arial" w:hAnsi="Arial" w:cs="Arial"/>
          <w:sz w:val="22"/>
          <w:szCs w:val="22"/>
        </w:rPr>
        <w:t xml:space="preserve">lectricity </w:t>
      </w:r>
      <w:r w:rsidR="00384883">
        <w:rPr>
          <w:rFonts w:ascii="Arial" w:hAnsi="Arial" w:cs="Arial"/>
          <w:sz w:val="22"/>
          <w:szCs w:val="22"/>
        </w:rPr>
        <w:t>o</w:t>
      </w:r>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p>
    <w:p w14:paraId="4870A501" w14:textId="741B226A" w:rsidR="00963100" w:rsidRDefault="00224D42" w:rsidP="00963100">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CD302F" w:rsidRPr="00CD302F">
        <w:rPr>
          <w:rFonts w:ascii="Arial" w:hAnsi="Arial" w:cs="Arial"/>
          <w:i/>
          <w:iCs/>
          <w:sz w:val="22"/>
          <w:szCs w:val="22"/>
        </w:rPr>
        <w:t>SQSS</w:t>
      </w:r>
      <w:r w:rsidR="00963100">
        <w:rPr>
          <w:rFonts w:ascii="Arial" w:hAnsi="Arial" w:cs="Arial"/>
          <w:sz w:val="22"/>
          <w:szCs w:val="22"/>
        </w:rPr>
        <w:t xml:space="preserve"> may need, from time to time, to be</w:t>
      </w:r>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03A57755" w14:textId="337C9023" w:rsidR="00963100" w:rsidRDefault="00224D42" w:rsidP="00963100">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2.4</w:t>
      </w:r>
      <w:r w:rsidR="00963100">
        <w:rPr>
          <w:rFonts w:ascii="Arial" w:hAnsi="Arial" w:cs="Arial"/>
          <w:spacing w:val="-2"/>
          <w:sz w:val="22"/>
          <w:szCs w:val="22"/>
        </w:rPr>
        <w:tab/>
        <w:t xml:space="preserve">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the co-ordinator, not a decision making body. The purpose of 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to</w:t>
      </w:r>
    </w:p>
    <w:p w14:paraId="7DDFA548" w14:textId="48B68368" w:rsidR="00963100" w:rsidRDefault="00963100" w:rsidP="007772EC">
      <w:pPr>
        <w:kinsoku w:val="0"/>
        <w:overflowPunct w:val="0"/>
        <w:autoSpaceDE/>
        <w:autoSpaceDN/>
        <w:adjustRightInd/>
        <w:spacing w:before="3" w:line="251" w:lineRule="exact"/>
        <w:ind w:left="720"/>
        <w:jc w:val="both"/>
        <w:textAlignment w:val="baseline"/>
        <w:rPr>
          <w:rFonts w:ascii="Arial" w:hAnsi="Arial" w:cs="Arial"/>
          <w:sz w:val="22"/>
          <w:szCs w:val="22"/>
        </w:rPr>
      </w:pPr>
      <w:r>
        <w:rPr>
          <w:rFonts w:ascii="Arial" w:hAnsi="Arial" w:cs="Arial"/>
          <w:sz w:val="22"/>
          <w:szCs w:val="22"/>
        </w:rPr>
        <w:t xml:space="preserve">consider developments to the </w:t>
      </w:r>
      <w:r w:rsidR="00CD302F" w:rsidRPr="00CD302F">
        <w:rPr>
          <w:rFonts w:ascii="Arial" w:hAnsi="Arial" w:cs="Arial"/>
          <w:i/>
          <w:iCs/>
          <w:sz w:val="22"/>
          <w:szCs w:val="22"/>
        </w:rPr>
        <w:t>SQSS</w:t>
      </w:r>
      <w:r>
        <w:rPr>
          <w:rFonts w:ascii="Arial" w:hAnsi="Arial" w:cs="Arial"/>
          <w:sz w:val="22"/>
          <w:szCs w:val="22"/>
        </w:rPr>
        <w:t xml:space="preserve"> and recommend </w:t>
      </w:r>
      <w:r w:rsidR="00CD302F" w:rsidRPr="00CD302F">
        <w:rPr>
          <w:rFonts w:ascii="Arial" w:hAnsi="Arial" w:cs="Arial"/>
          <w:i/>
          <w:iCs/>
          <w:sz w:val="22"/>
          <w:szCs w:val="22"/>
        </w:rPr>
        <w:t>SQSS</w:t>
      </w:r>
      <w:r>
        <w:rPr>
          <w:rFonts w:ascii="Arial" w:hAnsi="Arial" w:cs="Arial"/>
          <w:sz w:val="22"/>
          <w:szCs w:val="22"/>
        </w:rPr>
        <w:t xml:space="preserve"> changes to the </w:t>
      </w:r>
      <w:r w:rsidR="006D53C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w:t>
      </w:r>
    </w:p>
    <w:p w14:paraId="07D4BE36" w14:textId="69033548" w:rsidR="00963100" w:rsidRDefault="00224D42" w:rsidP="007772EC">
      <w:pPr>
        <w:tabs>
          <w:tab w:val="left" w:pos="720"/>
        </w:tabs>
        <w:kinsoku w:val="0"/>
        <w:overflowPunct w:val="0"/>
        <w:autoSpaceDE/>
        <w:autoSpaceDN/>
        <w:adjustRightInd/>
        <w:spacing w:before="244" w:after="120"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w:t>
      </w:r>
      <w:r w:rsidR="00963100">
        <w:rPr>
          <w:rFonts w:ascii="Arial" w:hAnsi="Arial" w:cs="Arial"/>
          <w:sz w:val="22"/>
          <w:szCs w:val="22"/>
        </w:rPr>
        <w:tab/>
        <w:t xml:space="preserve">The </w:t>
      </w:r>
      <w:r w:rsidR="006D53C3">
        <w:rPr>
          <w:rFonts w:ascii="Arial" w:hAnsi="Arial" w:cs="Arial"/>
          <w:i/>
          <w:iCs/>
          <w:sz w:val="22"/>
          <w:szCs w:val="22"/>
        </w:rPr>
        <w:t>g</w:t>
      </w:r>
      <w:r w:rsidR="00CD302F" w:rsidRPr="00CD302F">
        <w:rPr>
          <w:rFonts w:ascii="Arial" w:hAnsi="Arial" w:cs="Arial"/>
          <w:i/>
          <w:iCs/>
          <w:sz w:val="22"/>
          <w:szCs w:val="22"/>
        </w:rPr>
        <w:t xml:space="preserve">overnance </w:t>
      </w:r>
      <w:r w:rsidR="006D53C3">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sets out:</w:t>
      </w:r>
    </w:p>
    <w:p w14:paraId="0791C542" w14:textId="5C882E73" w:rsidR="00963100" w:rsidRDefault="00224D42" w:rsidP="007772EC">
      <w:pPr>
        <w:kinsoku w:val="0"/>
        <w:overflowPunct w:val="0"/>
        <w:autoSpaceDE/>
        <w:autoSpaceDN/>
        <w:adjustRightInd/>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2.5.1 </w:t>
      </w:r>
      <w:r w:rsidR="001D4BD5">
        <w:rPr>
          <w:rFonts w:ascii="Arial" w:hAnsi="Arial" w:cs="Arial"/>
          <w:sz w:val="22"/>
          <w:szCs w:val="22"/>
        </w:rPr>
        <w:tab/>
      </w:r>
      <w:r w:rsidR="00963100">
        <w:rPr>
          <w:rFonts w:ascii="Arial" w:hAnsi="Arial" w:cs="Arial"/>
          <w:sz w:val="22"/>
          <w:szCs w:val="22"/>
        </w:rPr>
        <w:t xml:space="preserve">arrangements for the establishment and composition of the </w:t>
      </w:r>
      <w:r w:rsidR="00AB5FE3" w:rsidRPr="00AB5FE3">
        <w:rPr>
          <w:rFonts w:ascii="Arial" w:hAnsi="Arial" w:cs="Arial"/>
          <w:i/>
          <w:iCs/>
          <w:sz w:val="22"/>
          <w:szCs w:val="22"/>
        </w:rPr>
        <w:t>Panel</w:t>
      </w:r>
      <w:r w:rsidR="00963100">
        <w:rPr>
          <w:rFonts w:ascii="Arial" w:hAnsi="Arial" w:cs="Arial"/>
          <w:b/>
          <w:bCs/>
          <w:sz w:val="22"/>
          <w:szCs w:val="22"/>
        </w:rPr>
        <w:t xml:space="preserve">, </w:t>
      </w:r>
      <w:r w:rsidR="00963100" w:rsidRPr="007772EC">
        <w:rPr>
          <w:rFonts w:ascii="Arial" w:hAnsi="Arial" w:cs="Arial"/>
          <w:sz w:val="22"/>
          <w:szCs w:val="22"/>
        </w:rPr>
        <w:t>to</w:t>
      </w:r>
      <w:r w:rsidR="001D4BD5">
        <w:rPr>
          <w:rFonts w:ascii="Arial" w:hAnsi="Arial" w:cs="Arial"/>
          <w:sz w:val="22"/>
          <w:szCs w:val="22"/>
        </w:rPr>
        <w:t xml:space="preserve">  </w:t>
      </w:r>
      <w:r w:rsidR="00963100" w:rsidRPr="007772EC">
        <w:rPr>
          <w:rFonts w:ascii="Arial" w:hAnsi="Arial" w:cs="Arial"/>
          <w:sz w:val="22"/>
          <w:szCs w:val="22"/>
        </w:rPr>
        <w:t>include a</w:t>
      </w:r>
      <w:r w:rsidR="00963100">
        <w:rPr>
          <w:rFonts w:ascii="Arial" w:hAnsi="Arial" w:cs="Arial"/>
          <w:b/>
          <w:bCs/>
          <w:sz w:val="22"/>
          <w:szCs w:val="22"/>
        </w:rPr>
        <w:t xml:space="preserve"> </w:t>
      </w:r>
      <w:r w:rsidR="00437E24" w:rsidRPr="007772EC">
        <w:rPr>
          <w:rFonts w:ascii="Arial" w:hAnsi="Arial" w:cs="Arial"/>
          <w:i/>
          <w:iCs/>
          <w:sz w:val="22"/>
          <w:szCs w:val="22"/>
        </w:rPr>
        <w:t>Chairperson</w:t>
      </w:r>
      <w:r w:rsidR="00963100">
        <w:rPr>
          <w:rFonts w:ascii="Arial" w:hAnsi="Arial" w:cs="Arial"/>
          <w:b/>
          <w:bCs/>
          <w:sz w:val="22"/>
          <w:szCs w:val="22"/>
        </w:rPr>
        <w:t xml:space="preserve"> </w:t>
      </w:r>
      <w:r w:rsidR="00963100">
        <w:rPr>
          <w:rFonts w:ascii="Arial" w:hAnsi="Arial" w:cs="Arial"/>
          <w:sz w:val="22"/>
          <w:szCs w:val="22"/>
        </w:rPr>
        <w:t xml:space="preserve">and; </w:t>
      </w:r>
    </w:p>
    <w:p w14:paraId="7E492BD2" w14:textId="731FEF61" w:rsidR="00963100" w:rsidRPr="00E14FBC" w:rsidRDefault="00224D42" w:rsidP="007772EC">
      <w:pPr>
        <w:kinsoku w:val="0"/>
        <w:overflowPunct w:val="0"/>
        <w:autoSpaceDE/>
        <w:autoSpaceDN/>
        <w:adjustRightInd/>
        <w:spacing w:line="470" w:lineRule="exact"/>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2.5.2</w:t>
      </w:r>
      <w:r w:rsidR="001D4BD5">
        <w:rPr>
          <w:rFonts w:ascii="Arial" w:hAnsi="Arial" w:cs="Arial"/>
          <w:sz w:val="22"/>
          <w:szCs w:val="22"/>
        </w:rPr>
        <w:tab/>
      </w:r>
      <w:r w:rsidR="00963100">
        <w:rPr>
          <w:rFonts w:ascii="Arial" w:hAnsi="Arial" w:cs="Arial"/>
          <w:sz w:val="22"/>
          <w:szCs w:val="22"/>
        </w:rPr>
        <w:t xml:space="preserve">the procedure for proposing Modifications to the </w:t>
      </w:r>
      <w:r w:rsidR="00CD302F" w:rsidRPr="00CD302F">
        <w:rPr>
          <w:rFonts w:ascii="Arial" w:hAnsi="Arial" w:cs="Arial"/>
          <w:i/>
          <w:iCs/>
          <w:sz w:val="22"/>
          <w:szCs w:val="22"/>
        </w:rPr>
        <w:t>SQSS</w:t>
      </w:r>
      <w:r w:rsidR="00963100">
        <w:rPr>
          <w:rFonts w:ascii="Arial" w:hAnsi="Arial" w:cs="Arial"/>
          <w:sz w:val="22"/>
          <w:szCs w:val="22"/>
        </w:rPr>
        <w:t>.</w:t>
      </w:r>
    </w:p>
    <w:p w14:paraId="582315FE" w14:textId="684A1AA8" w:rsidR="00963100" w:rsidRDefault="00224D42" w:rsidP="00963100">
      <w:pPr>
        <w:tabs>
          <w:tab w:val="left" w:pos="720"/>
        </w:tabs>
        <w:kinsoku w:val="0"/>
        <w:overflowPunct w:val="0"/>
        <w:autoSpaceDE/>
        <w:autoSpaceDN/>
        <w:adjustRightInd/>
        <w:spacing w:before="287"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2.6</w:t>
      </w:r>
      <w:r w:rsidR="00963100">
        <w:rPr>
          <w:rFonts w:ascii="Arial" w:hAnsi="Arial" w:cs="Arial"/>
          <w:sz w:val="22"/>
          <w:szCs w:val="22"/>
        </w:rPr>
        <w:tab/>
        <w:t xml:space="preserve">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governs the industry led process for reviewing, and</w:t>
      </w:r>
    </w:p>
    <w:p w14:paraId="550F911B" w14:textId="12D3B8FF" w:rsidR="00963100" w:rsidRDefault="00963100" w:rsidP="00963100">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00CD302F" w:rsidRPr="00CD302F">
        <w:rPr>
          <w:rFonts w:ascii="Arial" w:hAnsi="Arial" w:cs="Arial"/>
          <w:i/>
          <w:iCs/>
          <w:sz w:val="22"/>
          <w:szCs w:val="22"/>
        </w:rPr>
        <w:t>SQSS</w:t>
      </w:r>
      <w:r>
        <w:rPr>
          <w:rFonts w:ascii="Arial" w:hAnsi="Arial" w:cs="Arial"/>
          <w:sz w:val="22"/>
          <w:szCs w:val="22"/>
        </w:rPr>
        <w:t xml:space="preserve">. 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Pr>
          <w:rFonts w:ascii="Arial" w:hAnsi="Arial" w:cs="Arial"/>
          <w:sz w:val="22"/>
          <w:szCs w:val="22"/>
        </w:rPr>
        <w:t xml:space="preserve"> is not intended to reflect upon the powers and decisions of the </w:t>
      </w:r>
      <w:r w:rsidR="005529A9">
        <w:rPr>
          <w:rFonts w:ascii="Arial" w:hAnsi="Arial" w:cs="Arial"/>
          <w:i/>
          <w:iCs/>
          <w:sz w:val="22"/>
          <w:szCs w:val="22"/>
        </w:rPr>
        <w:t>a</w:t>
      </w:r>
      <w:r w:rsidR="00AB5FE3" w:rsidRPr="00AB5FE3">
        <w:rPr>
          <w:rFonts w:ascii="Arial" w:hAnsi="Arial" w:cs="Arial"/>
          <w:i/>
          <w:iCs/>
          <w:sz w:val="22"/>
          <w:szCs w:val="22"/>
        </w:rPr>
        <w:t>uthority</w:t>
      </w:r>
      <w:r w:rsidRPr="00207ADC">
        <w:rPr>
          <w:rFonts w:ascii="Arial" w:hAnsi="Arial" w:cs="Arial"/>
          <w:b/>
          <w:bCs/>
          <w:sz w:val="22"/>
          <w:szCs w:val="22"/>
        </w:rPr>
        <w:t xml:space="preserve"> </w:t>
      </w:r>
      <w:r>
        <w:rPr>
          <w:rFonts w:ascii="Arial" w:hAnsi="Arial" w:cs="Arial"/>
          <w:sz w:val="22"/>
          <w:szCs w:val="22"/>
        </w:rPr>
        <w:t xml:space="preserve">in relation to the </w:t>
      </w:r>
      <w:r w:rsidR="00CD302F" w:rsidRPr="00CD302F">
        <w:rPr>
          <w:rFonts w:ascii="Arial" w:hAnsi="Arial" w:cs="Arial"/>
          <w:i/>
          <w:iCs/>
          <w:sz w:val="22"/>
          <w:szCs w:val="22"/>
        </w:rPr>
        <w:t>SQSS</w:t>
      </w:r>
      <w:r>
        <w:rPr>
          <w:rFonts w:ascii="Arial" w:hAnsi="Arial" w:cs="Arial"/>
          <w:sz w:val="22"/>
          <w:szCs w:val="22"/>
        </w:rPr>
        <w:t>.</w:t>
      </w:r>
    </w:p>
    <w:p w14:paraId="513E9EDC" w14:textId="77777777" w:rsidR="00963100" w:rsidRDefault="00963100" w:rsidP="00963100">
      <w:pPr>
        <w:widowControl/>
        <w:rPr>
          <w:sz w:val="24"/>
          <w:szCs w:val="24"/>
        </w:rPr>
        <w:sectPr w:rsidR="00963100">
          <w:pgSz w:w="12240" w:h="15840"/>
          <w:pgMar w:top="1300" w:right="1399" w:bottom="686" w:left="1415" w:header="720" w:footer="720" w:gutter="0"/>
          <w:cols w:space="720"/>
          <w:noEndnote/>
        </w:sectPr>
      </w:pPr>
    </w:p>
    <w:p w14:paraId="6A6146E5" w14:textId="5F6CD165" w:rsidR="00963100" w:rsidRDefault="00224D42" w:rsidP="009631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sidRPr="00224D42">
        <w:rPr>
          <w:rFonts w:ascii="Arial" w:hAnsi="Arial" w:cs="Arial"/>
          <w:b/>
          <w:bCs/>
          <w:sz w:val="22"/>
          <w:szCs w:val="22"/>
        </w:rPr>
        <w:lastRenderedPageBreak/>
        <w:t>J.</w:t>
      </w:r>
      <w:r w:rsidR="00963100">
        <w:rPr>
          <w:rFonts w:ascii="Arial" w:hAnsi="Arial" w:cs="Arial"/>
          <w:b/>
          <w:bCs/>
          <w:sz w:val="22"/>
          <w:szCs w:val="22"/>
        </w:rPr>
        <w:t>3</w:t>
      </w:r>
      <w:r w:rsidR="00963100">
        <w:rPr>
          <w:rFonts w:ascii="Arial" w:hAnsi="Arial" w:cs="Arial"/>
          <w:b/>
          <w:bCs/>
          <w:sz w:val="22"/>
          <w:szCs w:val="22"/>
        </w:rPr>
        <w:tab/>
      </w:r>
      <w:r w:rsidR="00CD302F" w:rsidRPr="007772EC">
        <w:rPr>
          <w:rFonts w:ascii="Arial" w:hAnsi="Arial" w:cs="Arial"/>
          <w:b/>
          <w:bCs/>
          <w:i/>
          <w:iCs/>
          <w:sz w:val="22"/>
          <w:szCs w:val="22"/>
        </w:rPr>
        <w:t>SQSS</w:t>
      </w:r>
      <w:r w:rsidR="00963100" w:rsidRPr="008E4863">
        <w:rPr>
          <w:rFonts w:ascii="Arial" w:hAnsi="Arial" w:cs="Arial"/>
          <w:b/>
          <w:bCs/>
          <w:sz w:val="22"/>
          <w:szCs w:val="22"/>
        </w:rPr>
        <w:t xml:space="preserve"> </w:t>
      </w:r>
      <w:r w:rsidR="00963100">
        <w:rPr>
          <w:rFonts w:ascii="Arial" w:hAnsi="Arial" w:cs="Arial"/>
          <w:b/>
          <w:bCs/>
          <w:sz w:val="22"/>
          <w:szCs w:val="22"/>
        </w:rPr>
        <w:t>Objectives</w:t>
      </w:r>
    </w:p>
    <w:p w14:paraId="30E9AB64" w14:textId="66BBBFF6" w:rsidR="00963100" w:rsidRDefault="00224D42" w:rsidP="007772EC">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
      <w:r w:rsidRPr="00224D42">
        <w:rPr>
          <w:rFonts w:ascii="Arial" w:hAnsi="Arial" w:cs="Arial"/>
          <w:spacing w:val="6"/>
          <w:sz w:val="22"/>
          <w:szCs w:val="22"/>
        </w:rPr>
        <w:t>J.</w:t>
      </w:r>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5529A9">
        <w:rPr>
          <w:rStyle w:val="normaltextrun"/>
          <w:rFonts w:ascii="Arial" w:hAnsi="Arial" w:cs="Arial"/>
          <w:i/>
          <w:iCs/>
          <w:sz w:val="22"/>
          <w:szCs w:val="22"/>
        </w:rPr>
        <w:t>p</w:t>
      </w:r>
      <w:r w:rsidR="00AB5FE3" w:rsidRPr="00AB5FE3">
        <w:rPr>
          <w:rStyle w:val="normaltextrun"/>
          <w:rFonts w:ascii="Arial" w:hAnsi="Arial" w:cs="Arial"/>
          <w:i/>
          <w:iCs/>
          <w:sz w:val="22"/>
          <w:szCs w:val="22"/>
        </w:rPr>
        <w:t>anel</w:t>
      </w:r>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r w:rsidR="005529A9">
        <w:rPr>
          <w:rStyle w:val="normaltextrun"/>
          <w:rFonts w:ascii="Arial" w:hAnsi="Arial" w:cs="Arial"/>
          <w:i/>
          <w:iCs/>
          <w:sz w:val="22"/>
          <w:szCs w:val="22"/>
        </w:rPr>
        <w:t>l</w:t>
      </w:r>
      <w:r w:rsidR="002B6C45" w:rsidRPr="002B6C45">
        <w:rPr>
          <w:rStyle w:val="normaltextrun"/>
          <w:rFonts w:ascii="Arial" w:hAnsi="Arial" w:cs="Arial"/>
          <w:i/>
          <w:iCs/>
          <w:sz w:val="22"/>
          <w:szCs w:val="22"/>
        </w:rPr>
        <w:t>icensees</w:t>
      </w:r>
      <w:r w:rsidR="00963100" w:rsidRPr="00A905A1">
        <w:rPr>
          <w:rStyle w:val="normaltextrun"/>
          <w:rFonts w:ascii="Arial" w:hAnsi="Arial" w:cs="Arial"/>
          <w:sz w:val="22"/>
          <w:szCs w:val="22"/>
        </w:rPr>
        <w:t xml:space="preserve"> of the obligations imposed upon it under the </w:t>
      </w:r>
      <w:r w:rsidR="00963100" w:rsidRPr="007772EC">
        <w:rPr>
          <w:rStyle w:val="normaltextrun"/>
          <w:rFonts w:ascii="Arial" w:hAnsi="Arial" w:cs="Arial"/>
          <w:i/>
          <w:iCs/>
          <w:sz w:val="22"/>
          <w:szCs w:val="22"/>
        </w:rPr>
        <w:t>Electricity Act</w:t>
      </w:r>
      <w:r w:rsidR="00963100" w:rsidRPr="00C668E7">
        <w:rPr>
          <w:rStyle w:val="normaltextrun"/>
          <w:rFonts w:ascii="Arial" w:hAnsi="Arial" w:cs="Arial"/>
          <w:sz w:val="22"/>
          <w:szCs w:val="22"/>
        </w:rPr>
        <w:t xml:space="preserve">, </w:t>
      </w:r>
      <w:r w:rsidR="00963100" w:rsidRPr="007772EC">
        <w:rPr>
          <w:rStyle w:val="normaltextrun"/>
          <w:rFonts w:ascii="Arial" w:hAnsi="Arial" w:cs="Arial"/>
          <w:sz w:val="22"/>
          <w:szCs w:val="22"/>
        </w:rPr>
        <w:t xml:space="preserve">and by the </w:t>
      </w:r>
      <w:r w:rsidR="00AB5FE3" w:rsidRPr="007772EC">
        <w:rPr>
          <w:rStyle w:val="normaltextrun"/>
          <w:rFonts w:ascii="Arial" w:hAnsi="Arial" w:cs="Arial"/>
          <w:i/>
          <w:iCs/>
          <w:sz w:val="22"/>
          <w:szCs w:val="22"/>
        </w:rPr>
        <w:t>ISOP</w:t>
      </w:r>
      <w:r w:rsidR="00963100" w:rsidRPr="007772EC">
        <w:rPr>
          <w:rStyle w:val="normaltextrun"/>
          <w:rFonts w:ascii="Arial" w:hAnsi="Arial" w:cs="Arial"/>
          <w:sz w:val="22"/>
          <w:szCs w:val="22"/>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7772EC">
        <w:rPr>
          <w:rStyle w:val="eop"/>
          <w:rFonts w:ascii="Arial" w:hAnsi="Arial" w:cs="Arial"/>
          <w:i/>
          <w:iCs/>
          <w:sz w:val="22"/>
          <w:szCs w:val="22"/>
        </w:rPr>
        <w:t xml:space="preserve"> Energy Act</w:t>
      </w:r>
      <w:r w:rsidR="00963100" w:rsidRPr="00A905A1">
        <w:rPr>
          <w:rStyle w:val="eop"/>
          <w:rFonts w:ascii="Arial" w:hAnsi="Arial" w:cs="Arial"/>
          <w:sz w:val="22"/>
          <w:szCs w:val="22"/>
        </w:rPr>
        <w:t>, and their associated licences, specifically focusing on the following objectives:</w:t>
      </w:r>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w:t>
      </w:r>
      <w:r w:rsidRPr="007772EC">
        <w:rPr>
          <w:rFonts w:ascii="Arial" w:hAnsi="Arial" w:cs="Arial"/>
          <w:i/>
          <w:iCs/>
          <w:sz w:val="22"/>
          <w:szCs w:val="22"/>
        </w:rPr>
        <w:t>National Electricity Transmission System</w:t>
      </w:r>
      <w:r>
        <w:rPr>
          <w:rFonts w:ascii="Arial" w:hAnsi="Arial" w:cs="Arial"/>
          <w:sz w:val="22"/>
          <w:szCs w:val="22"/>
        </w:rPr>
        <w:t>;</w:t>
      </w:r>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488A93A2" w14:textId="19782C99" w:rsidR="00963100" w:rsidRDefault="00963100" w:rsidP="00963100">
      <w:pPr>
        <w:numPr>
          <w:ilvl w:val="0"/>
          <w:numId w:val="101"/>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0094317D">
        <w:rPr>
          <w:rFonts w:ascii="Arial" w:hAnsi="Arial" w:cs="Arial"/>
          <w:i/>
          <w:iCs/>
          <w:sz w:val="22"/>
          <w:szCs w:val="22"/>
        </w:rPr>
        <w:t>l</w:t>
      </w:r>
      <w:r w:rsidR="002B6C45" w:rsidRPr="002B6C45">
        <w:rPr>
          <w:rFonts w:ascii="Arial" w:hAnsi="Arial" w:cs="Arial"/>
          <w:i/>
          <w:iCs/>
          <w:sz w:val="22"/>
          <w:szCs w:val="22"/>
        </w:rPr>
        <w:t>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0094317D">
        <w:rPr>
          <w:rFonts w:ascii="Arial" w:hAnsi="Arial" w:cs="Arial"/>
          <w:i/>
          <w:iCs/>
          <w:sz w:val="22"/>
          <w:szCs w:val="22"/>
        </w:rPr>
        <w:t>a</w:t>
      </w:r>
      <w:r w:rsidR="00582C88" w:rsidRPr="00582C88">
        <w:rPr>
          <w:rFonts w:ascii="Arial" w:hAnsi="Arial" w:cs="Arial"/>
          <w:i/>
          <w:iCs/>
          <w:sz w:val="22"/>
          <w:szCs w:val="22"/>
        </w:rPr>
        <w:t xml:space="preserve">ssimilated </w:t>
      </w:r>
      <w:r w:rsidR="0094317D">
        <w:rPr>
          <w:rFonts w:ascii="Arial" w:hAnsi="Arial" w:cs="Arial"/>
          <w:i/>
          <w:iCs/>
          <w:sz w:val="22"/>
          <w:szCs w:val="22"/>
        </w:rPr>
        <w:t>l</w:t>
      </w:r>
      <w:r w:rsidR="00582C88" w:rsidRPr="00582C88">
        <w:rPr>
          <w:rFonts w:ascii="Arial" w:hAnsi="Arial" w:cs="Arial"/>
          <w:i/>
          <w:iCs/>
          <w:sz w:val="22"/>
          <w:szCs w:val="22"/>
        </w:rPr>
        <w:t>aw</w:t>
      </w:r>
      <w:r w:rsidRPr="3CF806CC">
        <w:rPr>
          <w:rFonts w:ascii="Arial" w:hAnsi="Arial" w:cs="Arial"/>
          <w:b/>
          <w:bCs/>
          <w:sz w:val="22"/>
          <w:szCs w:val="22"/>
        </w:rPr>
        <w:t>.</w:t>
      </w:r>
    </w:p>
    <w:p w14:paraId="5E3D670B" w14:textId="091779E3" w:rsidR="00354595" w:rsidRDefault="00354595" w:rsidP="00354595">
      <w:pPr>
        <w:widowControl/>
        <w:rPr>
          <w:rFonts w:ascii="Arial" w:hAnsi="Arial" w:cs="Arial"/>
          <w:b/>
          <w:bCs/>
          <w:spacing w:val="-3"/>
          <w:sz w:val="23"/>
          <w:szCs w:val="23"/>
        </w:rPr>
      </w:pPr>
      <w:r>
        <w:rPr>
          <w:sz w:val="24"/>
          <w:szCs w:val="24"/>
        </w:rPr>
        <w:t xml:space="preserve"> </w:t>
      </w:r>
    </w:p>
    <w:p w14:paraId="6AFD5FDE" w14:textId="551D406D" w:rsidR="00963100" w:rsidRDefault="00224D42" w:rsidP="007772EC">
      <w:pPr>
        <w:widowControl/>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4.1</w:t>
      </w:r>
      <w:r w:rsidR="00963100">
        <w:rPr>
          <w:rFonts w:ascii="Arial" w:hAnsi="Arial" w:cs="Arial"/>
          <w:sz w:val="22"/>
          <w:szCs w:val="22"/>
        </w:rPr>
        <w:tab/>
        <w:t>Establishment</w:t>
      </w:r>
    </w:p>
    <w:p w14:paraId="46C2AF00" w14:textId="5325ABFF" w:rsidR="00963100" w:rsidRDefault="00224D42" w:rsidP="00963100">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 </w:t>
      </w:r>
      <w:r w:rsidR="008E4863" w:rsidRPr="008E4863">
        <w:rPr>
          <w:rFonts w:ascii="Arial" w:hAnsi="Arial" w:cs="Arial"/>
          <w:i/>
          <w:iCs/>
          <w:sz w:val="22"/>
          <w:szCs w:val="22"/>
        </w:rPr>
        <w:t>NESO</w:t>
      </w:r>
      <w:r w:rsidR="00963100">
        <w:rPr>
          <w:rFonts w:ascii="Arial" w:hAnsi="Arial" w:cs="Arial"/>
          <w:sz w:val="22"/>
          <w:szCs w:val="22"/>
        </w:rPr>
        <w:t xml:space="preserve"> (as the </w:t>
      </w:r>
      <w:r w:rsidR="00AB5FE3" w:rsidRPr="00AB5FE3">
        <w:rPr>
          <w:rFonts w:ascii="Arial" w:hAnsi="Arial" w:cs="Arial"/>
          <w:i/>
          <w:iCs/>
          <w:sz w:val="22"/>
          <w:szCs w:val="22"/>
        </w:rPr>
        <w:t>ISOP</w:t>
      </w:r>
      <w:r w:rsidR="00963100">
        <w:rPr>
          <w:rFonts w:ascii="Arial" w:hAnsi="Arial" w:cs="Arial"/>
          <w:sz w:val="22"/>
          <w:szCs w:val="22"/>
        </w:rPr>
        <w:t>)</w:t>
      </w:r>
      <w:r w:rsidR="000F1CFF">
        <w:rPr>
          <w:rFonts w:ascii="Arial" w:hAnsi="Arial" w:cs="Arial"/>
          <w:sz w:val="22"/>
          <w:szCs w:val="22"/>
        </w:rPr>
        <w:t>,</w:t>
      </w:r>
      <w:r w:rsidR="00963100">
        <w:rPr>
          <w:rFonts w:ascii="Arial" w:hAnsi="Arial" w:cs="Arial"/>
          <w:sz w:val="22"/>
          <w:szCs w:val="22"/>
        </w:rPr>
        <w:t xml:space="preserve"> </w:t>
      </w:r>
      <w:r w:rsidR="00AB5FE3" w:rsidRPr="00AB5FE3">
        <w:rPr>
          <w:rFonts w:ascii="Arial" w:hAnsi="Arial" w:cs="Arial"/>
          <w:i/>
          <w:iCs/>
          <w:sz w:val="22"/>
          <w:szCs w:val="22"/>
        </w:rPr>
        <w:t>NGET</w:t>
      </w:r>
      <w:r w:rsidR="00963100">
        <w:rPr>
          <w:rFonts w:ascii="Arial" w:hAnsi="Arial" w:cs="Arial"/>
          <w:sz w:val="22"/>
          <w:szCs w:val="22"/>
        </w:rPr>
        <w:t xml:space="preserve">, </w:t>
      </w:r>
      <w:r w:rsidR="008E4863" w:rsidRPr="008E4863">
        <w:rPr>
          <w:rFonts w:ascii="Arial" w:hAnsi="Arial" w:cs="Arial"/>
          <w:i/>
          <w:iCs/>
          <w:sz w:val="22"/>
          <w:szCs w:val="22"/>
        </w:rPr>
        <w:t>SPT</w:t>
      </w:r>
      <w:r w:rsidR="00963100">
        <w:rPr>
          <w:rFonts w:ascii="Arial" w:hAnsi="Arial" w:cs="Arial"/>
          <w:sz w:val="22"/>
          <w:szCs w:val="22"/>
        </w:rPr>
        <w:t xml:space="preserve"> and </w:t>
      </w:r>
      <w:r w:rsidR="00AB5FE3" w:rsidRPr="00AB5FE3">
        <w:rPr>
          <w:rFonts w:ascii="Arial" w:hAnsi="Arial" w:cs="Arial"/>
          <w:i/>
          <w:iCs/>
          <w:sz w:val="22"/>
          <w:szCs w:val="22"/>
        </w:rPr>
        <w:t>SHET</w:t>
      </w:r>
      <w:r w:rsidR="00963100">
        <w:rPr>
          <w:rFonts w:ascii="Arial" w:hAnsi="Arial" w:cs="Arial"/>
          <w:sz w:val="22"/>
          <w:szCs w:val="22"/>
        </w:rPr>
        <w:t xml:space="preserve"> shall establish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which shall be constituted in accordance with the further provisions of this Section 4.</w:t>
      </w:r>
    </w:p>
    <w:p w14:paraId="35C05DEE" w14:textId="256A83E0" w:rsidR="00963100" w:rsidRDefault="00224D42" w:rsidP="00963100">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4.1.2 Subject as expressly provided in this </w:t>
      </w:r>
      <w:r w:rsidR="00650D67">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650D67">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the </w:t>
      </w:r>
      <w:r w:rsidR="00650D67">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r w:rsidR="00650D67">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as they deem fit.</w:t>
      </w:r>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w:t>
      </w:r>
      <w:r w:rsidR="00963100">
        <w:rPr>
          <w:rFonts w:ascii="Arial" w:hAnsi="Arial" w:cs="Arial"/>
          <w:sz w:val="22"/>
          <w:szCs w:val="22"/>
        </w:rPr>
        <w:tab/>
        <w:t>Functions of the Panel</w:t>
      </w:r>
    </w:p>
    <w:p w14:paraId="48F16C71" w14:textId="2B7B91B0" w:rsidR="00963100" w:rsidRDefault="00224D42" w:rsidP="00963100">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4.2.1 The </w:t>
      </w:r>
      <w:r w:rsidR="00650D67">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consider all reasonable requests to modify the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Such requests may be made by any of the </w:t>
      </w:r>
      <w:r w:rsidR="00650D67">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the </w:t>
      </w:r>
      <w:r w:rsidR="00650D67">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or any relevant interested person.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w:t>
      </w:r>
      <w:r w:rsidR="00DB11E9">
        <w:rPr>
          <w:rFonts w:ascii="Arial" w:hAnsi="Arial" w:cs="Arial"/>
          <w:spacing w:val="-2"/>
          <w:sz w:val="22"/>
          <w:szCs w:val="22"/>
        </w:rPr>
        <w:t>m</w:t>
      </w:r>
      <w:r w:rsidR="00963100">
        <w:rPr>
          <w:rFonts w:ascii="Arial" w:hAnsi="Arial" w:cs="Arial"/>
          <w:spacing w:val="-2"/>
          <w:sz w:val="22"/>
          <w:szCs w:val="22"/>
        </w:rPr>
        <w:t xml:space="preserve">odification </w:t>
      </w:r>
      <w:r w:rsidR="00DB11E9">
        <w:rPr>
          <w:rFonts w:ascii="Arial" w:hAnsi="Arial" w:cs="Arial"/>
          <w:spacing w:val="-2"/>
          <w:sz w:val="22"/>
          <w:szCs w:val="22"/>
        </w:rPr>
        <w:t>p</w:t>
      </w:r>
      <w:r w:rsidR="00963100">
        <w:rPr>
          <w:rFonts w:ascii="Arial" w:hAnsi="Arial" w:cs="Arial"/>
          <w:spacing w:val="-2"/>
          <w:sz w:val="22"/>
          <w:szCs w:val="22"/>
        </w:rPr>
        <w:t xml:space="preserve">roposals shall be raised via the </w:t>
      </w:r>
      <w:r w:rsidR="00650D67">
        <w:rPr>
          <w:rFonts w:ascii="Arial" w:hAnsi="Arial" w:cs="Arial"/>
          <w:i/>
          <w:iCs/>
          <w:spacing w:val="-2"/>
          <w:sz w:val="22"/>
          <w:szCs w:val="22"/>
        </w:rPr>
        <w:t>s</w:t>
      </w:r>
      <w:r w:rsidR="00AB5FE3" w:rsidRPr="00AB5FE3">
        <w:rPr>
          <w:rFonts w:ascii="Arial" w:hAnsi="Arial" w:cs="Arial"/>
          <w:i/>
          <w:iCs/>
          <w:spacing w:val="-2"/>
          <w:sz w:val="22"/>
          <w:szCs w:val="22"/>
        </w:rPr>
        <w:t>ecretary</w:t>
      </w:r>
      <w:r w:rsidR="00963100">
        <w:rPr>
          <w:rFonts w:ascii="Arial" w:hAnsi="Arial" w:cs="Arial"/>
          <w:spacing w:val="-2"/>
          <w:sz w:val="22"/>
          <w:szCs w:val="22"/>
        </w:rPr>
        <w:t>.</w:t>
      </w:r>
    </w:p>
    <w:p w14:paraId="70D9FB72" w14:textId="567C82C7"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 xml:space="preserve">4.2.2 The functions of the </w:t>
      </w:r>
      <w:r w:rsidR="00650D67">
        <w:rPr>
          <w:rFonts w:ascii="Arial" w:hAnsi="Arial" w:cs="Arial"/>
          <w:i/>
          <w:iCs/>
          <w:spacing w:val="4"/>
          <w:sz w:val="22"/>
          <w:szCs w:val="22"/>
        </w:rPr>
        <w:t>p</w:t>
      </w:r>
      <w:r w:rsidR="00AB5FE3" w:rsidRPr="00AB5FE3">
        <w:rPr>
          <w:rFonts w:ascii="Arial" w:hAnsi="Arial" w:cs="Arial"/>
          <w:i/>
          <w:iCs/>
          <w:spacing w:val="4"/>
          <w:sz w:val="22"/>
          <w:szCs w:val="22"/>
        </w:rPr>
        <w:t>anel</w:t>
      </w:r>
      <w:r w:rsidR="00963100">
        <w:rPr>
          <w:rFonts w:ascii="Arial" w:hAnsi="Arial" w:cs="Arial"/>
          <w:spacing w:val="4"/>
          <w:sz w:val="22"/>
          <w:szCs w:val="22"/>
        </w:rPr>
        <w:t xml:space="preserve"> shall be to:</w:t>
      </w:r>
    </w:p>
    <w:p w14:paraId="759040CB" w14:textId="01B1E456" w:rsidR="00963100" w:rsidRDefault="00224D42" w:rsidP="007772EC">
      <w:pPr>
        <w:kinsoku w:val="0"/>
        <w:overflowPunct w:val="0"/>
        <w:autoSpaceDE/>
        <w:autoSpaceDN/>
        <w:adjustRightInd/>
        <w:spacing w:before="239" w:line="250"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4.2.2.1 keep the </w:t>
      </w:r>
      <w:r w:rsidR="00CD302F" w:rsidRPr="00CD302F">
        <w:rPr>
          <w:rFonts w:ascii="Arial" w:hAnsi="Arial" w:cs="Arial"/>
          <w:i/>
          <w:iCs/>
          <w:spacing w:val="5"/>
          <w:sz w:val="22"/>
          <w:szCs w:val="22"/>
        </w:rPr>
        <w:t>SQSS</w:t>
      </w:r>
      <w:r w:rsidR="00963100">
        <w:rPr>
          <w:rFonts w:ascii="Arial" w:hAnsi="Arial" w:cs="Arial"/>
          <w:spacing w:val="5"/>
          <w:sz w:val="22"/>
          <w:szCs w:val="22"/>
        </w:rPr>
        <w:t xml:space="preserve"> and its working under review;</w:t>
      </w:r>
    </w:p>
    <w:p w14:paraId="3A1299AB" w14:textId="7FC725E5" w:rsidR="00963100" w:rsidRDefault="00224D42" w:rsidP="007772EC">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4.2.2.2</w:t>
      </w:r>
      <w:r w:rsidR="00650D67">
        <w:rPr>
          <w:rFonts w:ascii="Arial" w:hAnsi="Arial" w:cs="Arial"/>
          <w:sz w:val="22"/>
          <w:szCs w:val="22"/>
        </w:rPr>
        <w:tab/>
      </w:r>
      <w:r w:rsidR="00963100">
        <w:rPr>
          <w:rFonts w:ascii="Arial" w:hAnsi="Arial" w:cs="Arial"/>
          <w:sz w:val="22"/>
          <w:szCs w:val="22"/>
        </w:rPr>
        <w:t xml:space="preserve">evaluate and administrate modifications to the </w:t>
      </w:r>
      <w:r w:rsidR="00CD302F" w:rsidRPr="00CD302F">
        <w:rPr>
          <w:rFonts w:ascii="Arial" w:hAnsi="Arial" w:cs="Arial"/>
          <w:i/>
          <w:iCs/>
          <w:sz w:val="22"/>
          <w:szCs w:val="22"/>
        </w:rPr>
        <w:t>SQSS</w:t>
      </w:r>
      <w:r w:rsidR="00963100">
        <w:rPr>
          <w:rFonts w:ascii="Arial" w:hAnsi="Arial" w:cs="Arial"/>
          <w:sz w:val="22"/>
          <w:szCs w:val="22"/>
        </w:rPr>
        <w:t xml:space="preserve"> in accordance with procedures set out in the </w:t>
      </w:r>
      <w:r w:rsidR="00650D67">
        <w:rPr>
          <w:rFonts w:ascii="Arial" w:hAnsi="Arial" w:cs="Arial"/>
          <w:i/>
          <w:iCs/>
          <w:sz w:val="22"/>
          <w:szCs w:val="22"/>
        </w:rPr>
        <w:t>g</w:t>
      </w:r>
      <w:r w:rsidR="00CD302F" w:rsidRPr="00CD302F">
        <w:rPr>
          <w:rFonts w:ascii="Arial" w:hAnsi="Arial" w:cs="Arial"/>
          <w:i/>
          <w:iCs/>
          <w:sz w:val="22"/>
          <w:szCs w:val="22"/>
        </w:rPr>
        <w:t xml:space="preserve">overnance </w:t>
      </w:r>
      <w:r w:rsidR="00650D67">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w:t>
      </w:r>
    </w:p>
    <w:p w14:paraId="769DFA94" w14:textId="4FF97C31" w:rsidR="00963100" w:rsidRDefault="00224D42" w:rsidP="007772EC">
      <w:pPr>
        <w:kinsoku w:val="0"/>
        <w:overflowPunct w:val="0"/>
        <w:autoSpaceDE/>
        <w:autoSpaceDN/>
        <w:adjustRightInd/>
        <w:spacing w:before="244" w:line="250" w:lineRule="exact"/>
        <w:ind w:left="144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4.2.2.3 keep the </w:t>
      </w:r>
      <w:r w:rsidR="00650D67">
        <w:rPr>
          <w:rFonts w:ascii="Arial" w:hAnsi="Arial" w:cs="Arial"/>
          <w:i/>
          <w:iCs/>
          <w:spacing w:val="3"/>
          <w:sz w:val="22"/>
          <w:szCs w:val="22"/>
        </w:rPr>
        <w:t>g</w:t>
      </w:r>
      <w:r w:rsidR="00CD302F" w:rsidRPr="00CD302F">
        <w:rPr>
          <w:rFonts w:ascii="Arial" w:hAnsi="Arial" w:cs="Arial"/>
          <w:i/>
          <w:iCs/>
          <w:spacing w:val="3"/>
          <w:sz w:val="22"/>
          <w:szCs w:val="22"/>
        </w:rPr>
        <w:t xml:space="preserve">overnance </w:t>
      </w:r>
      <w:r w:rsidR="00650D67">
        <w:rPr>
          <w:rFonts w:ascii="Arial" w:hAnsi="Arial" w:cs="Arial"/>
          <w:i/>
          <w:iCs/>
          <w:spacing w:val="3"/>
          <w:sz w:val="22"/>
          <w:szCs w:val="22"/>
        </w:rPr>
        <w:t>f</w:t>
      </w:r>
      <w:r w:rsidR="00CD302F" w:rsidRPr="00CD302F">
        <w:rPr>
          <w:rFonts w:ascii="Arial" w:hAnsi="Arial" w:cs="Arial"/>
          <w:i/>
          <w:iCs/>
          <w:spacing w:val="3"/>
          <w:sz w:val="22"/>
          <w:szCs w:val="22"/>
        </w:rPr>
        <w:t>ramework</w:t>
      </w:r>
      <w:r w:rsidR="00963100">
        <w:rPr>
          <w:rFonts w:ascii="Arial" w:hAnsi="Arial" w:cs="Arial"/>
          <w:spacing w:val="3"/>
          <w:sz w:val="22"/>
          <w:szCs w:val="22"/>
        </w:rPr>
        <w:t xml:space="preserve"> and its working under review;</w:t>
      </w:r>
    </w:p>
    <w:p w14:paraId="25A2E838" w14:textId="311E4AD4" w:rsidR="00963100" w:rsidRDefault="00224D42" w:rsidP="00963100">
      <w:pPr>
        <w:kinsoku w:val="0"/>
        <w:overflowPunct w:val="0"/>
        <w:autoSpaceDE/>
        <w:autoSpaceDN/>
        <w:adjustRightInd/>
        <w:spacing w:before="236" w:line="254" w:lineRule="exact"/>
        <w:ind w:left="237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4.2.2.4 publish recommendations to modify the </w:t>
      </w:r>
      <w:r w:rsidR="00CD302F" w:rsidRPr="00CD302F">
        <w:rPr>
          <w:rFonts w:ascii="Arial" w:hAnsi="Arial" w:cs="Arial"/>
          <w:i/>
          <w:iCs/>
          <w:sz w:val="22"/>
          <w:szCs w:val="22"/>
        </w:rPr>
        <w:t>SQSS</w:t>
      </w:r>
      <w:r w:rsidR="00963100">
        <w:rPr>
          <w:rFonts w:ascii="Arial" w:hAnsi="Arial" w:cs="Arial"/>
          <w:sz w:val="22"/>
          <w:szCs w:val="22"/>
        </w:rPr>
        <w:t xml:space="preserve"> and the reasons for the recommendations;</w:t>
      </w:r>
    </w:p>
    <w:p w14:paraId="25FC6266" w14:textId="2E8FB391" w:rsidR="00224D42"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4.2.2.5 recommend to the </w:t>
      </w:r>
      <w:r w:rsidR="00650D67">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any modifications of the </w:t>
      </w:r>
      <w:r w:rsidR="00CD302F" w:rsidRPr="00CD302F">
        <w:rPr>
          <w:rFonts w:ascii="Arial" w:hAnsi="Arial" w:cs="Arial"/>
          <w:i/>
          <w:iCs/>
          <w:sz w:val="22"/>
          <w:szCs w:val="22"/>
        </w:rPr>
        <w:t>SQSS</w:t>
      </w:r>
      <w:r w:rsidR="00963100">
        <w:rPr>
          <w:rFonts w:ascii="Arial" w:hAnsi="Arial" w:cs="Arial"/>
          <w:sz w:val="22"/>
          <w:szCs w:val="22"/>
        </w:rPr>
        <w:t xml:space="preserve">; and </w:t>
      </w:r>
    </w:p>
    <w:p w14:paraId="75B367E9" w14:textId="61A0B8A6" w:rsidR="00963100"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4.2.2.6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w:t>
      </w:r>
      <w:r w:rsidR="001E3C25">
        <w:rPr>
          <w:rFonts w:ascii="Arial" w:hAnsi="Arial" w:cs="Arial"/>
          <w:sz w:val="22"/>
          <w:szCs w:val="22"/>
        </w:rPr>
        <w:t>endeavor</w:t>
      </w:r>
      <w:r w:rsidR="00963100">
        <w:rPr>
          <w:rFonts w:ascii="Arial" w:hAnsi="Arial" w:cs="Arial"/>
          <w:sz w:val="22"/>
          <w:szCs w:val="22"/>
        </w:rPr>
        <w:t xml:space="preserve"> at all times to perform its functions:</w:t>
      </w:r>
    </w:p>
    <w:p w14:paraId="7EA63EFD" w14:textId="6DD891B1" w:rsidR="00963100" w:rsidRDefault="00963100" w:rsidP="007772EC">
      <w:pPr>
        <w:numPr>
          <w:ilvl w:val="0"/>
          <w:numId w:val="68"/>
        </w:numPr>
        <w:kinsoku w:val="0"/>
        <w:overflowPunct w:val="0"/>
        <w:autoSpaceDE/>
        <w:autoSpaceDN/>
        <w:adjustRightInd/>
        <w:spacing w:before="286" w:line="252" w:lineRule="exact"/>
        <w:jc w:val="both"/>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00CD302F" w:rsidRPr="00CD302F">
        <w:rPr>
          <w:rFonts w:ascii="Arial" w:hAnsi="Arial" w:cs="Arial"/>
          <w:i/>
          <w:iCs/>
          <w:sz w:val="22"/>
          <w:szCs w:val="22"/>
        </w:rPr>
        <w:t>SQSS</w:t>
      </w:r>
      <w:r>
        <w:rPr>
          <w:rFonts w:ascii="Arial" w:hAnsi="Arial" w:cs="Arial"/>
          <w:sz w:val="22"/>
          <w:szCs w:val="22"/>
        </w:rPr>
        <w:t>; and</w:t>
      </w:r>
    </w:p>
    <w:p w14:paraId="4ACB7F19" w14:textId="285A27E4" w:rsidR="00963100" w:rsidRDefault="00963100" w:rsidP="007772EC">
      <w:pPr>
        <w:numPr>
          <w:ilvl w:val="0"/>
          <w:numId w:val="68"/>
        </w:numPr>
        <w:kinsoku w:val="0"/>
        <w:overflowPunct w:val="0"/>
        <w:autoSpaceDE/>
        <w:autoSpaceDN/>
        <w:adjustRightInd/>
        <w:spacing w:before="239" w:line="255" w:lineRule="exact"/>
        <w:jc w:val="both"/>
        <w:textAlignment w:val="baseline"/>
        <w:rPr>
          <w:rFonts w:ascii="Arial" w:hAnsi="Arial" w:cs="Arial"/>
          <w:sz w:val="22"/>
          <w:szCs w:val="22"/>
        </w:rPr>
      </w:pPr>
      <w:r>
        <w:rPr>
          <w:rFonts w:ascii="Arial" w:hAnsi="Arial" w:cs="Arial"/>
          <w:sz w:val="22"/>
          <w:szCs w:val="22"/>
        </w:rPr>
        <w:t xml:space="preserve">with a view to ensuring the </w:t>
      </w:r>
      <w:r w:rsidR="00CD302F" w:rsidRPr="00CD302F">
        <w:rPr>
          <w:rFonts w:ascii="Arial" w:hAnsi="Arial" w:cs="Arial"/>
          <w:i/>
          <w:iCs/>
          <w:sz w:val="22"/>
          <w:szCs w:val="22"/>
        </w:rPr>
        <w:t>SQSS</w:t>
      </w:r>
      <w:r>
        <w:rPr>
          <w:rFonts w:ascii="Arial" w:hAnsi="Arial" w:cs="Arial"/>
          <w:sz w:val="22"/>
          <w:szCs w:val="22"/>
        </w:rPr>
        <w:t xml:space="preserve"> facilitates achievement of its objectives.</w:t>
      </w:r>
    </w:p>
    <w:p w14:paraId="7BD7C06A" w14:textId="25B92195" w:rsidR="00963100" w:rsidRDefault="00224D42" w:rsidP="00963100">
      <w:pPr>
        <w:tabs>
          <w:tab w:val="left" w:pos="720"/>
        </w:tabs>
        <w:kinsoku w:val="0"/>
        <w:overflowPunct w:val="0"/>
        <w:autoSpaceDE/>
        <w:autoSpaceDN/>
        <w:adjustRightInd/>
        <w:spacing w:before="244"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w:t>
      </w:r>
      <w:r w:rsidR="00963100">
        <w:rPr>
          <w:rFonts w:ascii="Arial" w:hAnsi="Arial" w:cs="Arial"/>
          <w:sz w:val="22"/>
          <w:szCs w:val="22"/>
        </w:rPr>
        <w:tab/>
      </w:r>
      <w:r w:rsidR="0027358C" w:rsidRPr="0027358C">
        <w:rPr>
          <w:rFonts w:ascii="Arial" w:hAnsi="Arial" w:cs="Arial"/>
          <w:i/>
          <w:iCs/>
          <w:sz w:val="22"/>
          <w:szCs w:val="22"/>
        </w:rPr>
        <w:t>Chairperson</w:t>
      </w:r>
    </w:p>
    <w:p w14:paraId="1EFD96A6" w14:textId="0650438F" w:rsidR="00963100" w:rsidRDefault="00224D42" w:rsidP="00963100">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4.3.1 There shall be a </w:t>
      </w:r>
      <w:r w:rsidR="003627AA" w:rsidRPr="003627AA">
        <w:rPr>
          <w:rFonts w:ascii="Arial" w:hAnsi="Arial" w:cs="Arial"/>
          <w:i/>
          <w:iCs/>
          <w:sz w:val="22"/>
          <w:szCs w:val="22"/>
        </w:rPr>
        <w:t>Chairperson</w:t>
      </w:r>
      <w:r w:rsidR="00963100">
        <w:rPr>
          <w:rFonts w:ascii="Arial" w:hAnsi="Arial" w:cs="Arial"/>
          <w:sz w:val="22"/>
          <w:szCs w:val="22"/>
        </w:rPr>
        <w:t xml:space="preserve"> of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who shall be appointed every second year, by the agreement of all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01 April 2012 or as otherwise agreed by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who shall, taking into account the functions set out in subparagraph </w:t>
      </w:r>
      <w:r w:rsidR="00CB4CD3">
        <w:rPr>
          <w:rFonts w:ascii="Arial" w:hAnsi="Arial" w:cs="Arial"/>
          <w:sz w:val="22"/>
          <w:szCs w:val="22"/>
        </w:rPr>
        <w:t>J.</w:t>
      </w:r>
      <w:r w:rsidR="00963100">
        <w:rPr>
          <w:rFonts w:ascii="Arial" w:hAnsi="Arial" w:cs="Arial"/>
          <w:sz w:val="22"/>
          <w:szCs w:val="22"/>
        </w:rPr>
        <w:t xml:space="preserve">4.3.2, carry out such activities as may be agreed between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time to time.</w:t>
      </w:r>
    </w:p>
    <w:p w14:paraId="018926C4" w14:textId="503C85E9"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4.3.2 The functions of the </w:t>
      </w:r>
      <w:r w:rsidR="003627AA" w:rsidRPr="003627AA">
        <w:rPr>
          <w:rFonts w:ascii="Arial" w:hAnsi="Arial" w:cs="Arial"/>
          <w:i/>
          <w:iCs/>
          <w:spacing w:val="1"/>
          <w:sz w:val="22"/>
          <w:szCs w:val="22"/>
        </w:rPr>
        <w:t>Chairperson</w:t>
      </w:r>
      <w:r w:rsidR="00963100">
        <w:rPr>
          <w:rFonts w:ascii="Arial" w:hAnsi="Arial" w:cs="Arial"/>
          <w:spacing w:val="1"/>
          <w:sz w:val="22"/>
          <w:szCs w:val="22"/>
        </w:rPr>
        <w:t xml:space="preserve"> include:</w:t>
      </w:r>
    </w:p>
    <w:p w14:paraId="05A0D31F" w14:textId="1437C171" w:rsidR="00963100" w:rsidRDefault="00224D42" w:rsidP="007772EC">
      <w:pPr>
        <w:kinsoku w:val="0"/>
        <w:overflowPunct w:val="0"/>
        <w:autoSpaceDE/>
        <w:autoSpaceDN/>
        <w:adjustRightInd/>
        <w:spacing w:before="249" w:line="250" w:lineRule="exact"/>
        <w:ind w:left="229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4.3.2.1 to ensure that meetings are conducted in a professional, proper, impartial and efficient manner;</w:t>
      </w:r>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p>
    <w:p w14:paraId="170E98C8" w14:textId="1ACB76B2" w:rsidR="00963100" w:rsidRDefault="00224D42" w:rsidP="007772EC">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4.3.2.2 to ensure that each </w:t>
      </w:r>
      <w:r w:rsidR="009B037A">
        <w:rPr>
          <w:rFonts w:ascii="Arial" w:hAnsi="Arial" w:cs="Arial"/>
          <w:i/>
          <w:iCs/>
          <w:sz w:val="22"/>
          <w:szCs w:val="22"/>
        </w:rPr>
        <w:t>m</w:t>
      </w:r>
      <w:r w:rsidR="001047FD" w:rsidRPr="001047FD">
        <w:rPr>
          <w:rFonts w:ascii="Arial" w:hAnsi="Arial" w:cs="Arial"/>
          <w:i/>
          <w:iCs/>
          <w:sz w:val="22"/>
          <w:szCs w:val="22"/>
        </w:rPr>
        <w:t>ember</w:t>
      </w:r>
      <w:r w:rsidR="00963100">
        <w:rPr>
          <w:rFonts w:ascii="Arial" w:hAnsi="Arial" w:cs="Arial"/>
          <w:sz w:val="22"/>
          <w:szCs w:val="22"/>
        </w:rPr>
        <w:t xml:space="preserve">, any person invited to speak or any representative of the </w:t>
      </w:r>
      <w:r w:rsidR="009B037A">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have been given a reasonable opportunity to speak on any matter contained in the agenda for the meeting.</w:t>
      </w:r>
    </w:p>
    <w:p w14:paraId="2607E875" w14:textId="49D68695" w:rsidR="00963100" w:rsidRDefault="00224D42" w:rsidP="00963100">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4.3.3 In the event that the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those </w:t>
      </w:r>
      <w:r w:rsidR="009B037A">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present shall appoint one of their number to act as </w:t>
      </w:r>
      <w:r w:rsidR="003627AA" w:rsidRPr="003627AA">
        <w:rPr>
          <w:rFonts w:ascii="Arial" w:hAnsi="Arial" w:cs="Arial"/>
          <w:i/>
          <w:iCs/>
          <w:spacing w:val="-3"/>
          <w:sz w:val="22"/>
          <w:szCs w:val="22"/>
        </w:rPr>
        <w:t>Chairperson</w:t>
      </w:r>
      <w:r w:rsidR="00963100">
        <w:rPr>
          <w:rFonts w:ascii="Arial" w:hAnsi="Arial" w:cs="Arial"/>
          <w:spacing w:val="-3"/>
          <w:sz w:val="22"/>
          <w:szCs w:val="22"/>
        </w:rPr>
        <w:t>.</w:t>
      </w:r>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4.4</w:t>
      </w:r>
      <w:r w:rsidR="00963100">
        <w:rPr>
          <w:rFonts w:ascii="Arial" w:hAnsi="Arial" w:cs="Arial"/>
          <w:spacing w:val="-1"/>
          <w:sz w:val="22"/>
          <w:szCs w:val="22"/>
        </w:rPr>
        <w:tab/>
        <w:t>Secretary</w:t>
      </w:r>
    </w:p>
    <w:p w14:paraId="3E4FF021" w14:textId="08DCC089" w:rsidR="00963100" w:rsidRDefault="00224D42" w:rsidP="00CD6815">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4.4.1 The </w:t>
      </w:r>
      <w:r w:rsidR="009B037A">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be assisted by a </w:t>
      </w:r>
      <w:r w:rsidR="00AB5FE3" w:rsidRPr="00AB5FE3">
        <w:rPr>
          <w:rFonts w:ascii="Arial" w:hAnsi="Arial" w:cs="Arial"/>
          <w:i/>
          <w:iCs/>
          <w:sz w:val="22"/>
          <w:szCs w:val="22"/>
        </w:rPr>
        <w:t>Secretary</w:t>
      </w:r>
      <w:r w:rsidR="00963100">
        <w:rPr>
          <w:rFonts w:ascii="Arial" w:hAnsi="Arial" w:cs="Arial"/>
          <w:sz w:val="22"/>
          <w:szCs w:val="22"/>
        </w:rPr>
        <w:t xml:space="preserve"> who shall be a person appointed by the </w:t>
      </w:r>
      <w:r w:rsidR="00AB5FE3" w:rsidRPr="00AB5FE3">
        <w:rPr>
          <w:rFonts w:ascii="Arial" w:hAnsi="Arial" w:cs="Arial"/>
          <w:i/>
          <w:iCs/>
          <w:sz w:val="22"/>
          <w:szCs w:val="22"/>
        </w:rPr>
        <w:t>ISOP</w:t>
      </w:r>
      <w:r w:rsidR="00963100">
        <w:rPr>
          <w:rFonts w:ascii="Arial" w:hAnsi="Arial" w:cs="Arial"/>
          <w:sz w:val="22"/>
          <w:szCs w:val="22"/>
        </w:rPr>
        <w:t xml:space="preserve">. The </w:t>
      </w:r>
      <w:r w:rsidR="00AB5FE3" w:rsidRPr="00AB5FE3">
        <w:rPr>
          <w:rFonts w:ascii="Arial" w:hAnsi="Arial" w:cs="Arial"/>
          <w:i/>
          <w:iCs/>
          <w:sz w:val="22"/>
          <w:szCs w:val="22"/>
        </w:rPr>
        <w:t>ISOP</w:t>
      </w:r>
      <w:r w:rsidR="00963100">
        <w:rPr>
          <w:rFonts w:ascii="Arial" w:hAnsi="Arial" w:cs="Arial"/>
          <w:sz w:val="22"/>
          <w:szCs w:val="22"/>
        </w:rPr>
        <w:t xml:space="preserve"> may remove and reappoint the </w:t>
      </w:r>
      <w:r w:rsidR="00AB5FE3" w:rsidRPr="00AB5FE3">
        <w:rPr>
          <w:rFonts w:ascii="Arial" w:hAnsi="Arial" w:cs="Arial"/>
          <w:i/>
          <w:iCs/>
          <w:sz w:val="22"/>
          <w:szCs w:val="22"/>
        </w:rPr>
        <w:t>Secretary</w:t>
      </w:r>
      <w:r w:rsidR="00963100">
        <w:rPr>
          <w:rFonts w:ascii="Arial" w:hAnsi="Arial" w:cs="Arial"/>
          <w:sz w:val="22"/>
          <w:szCs w:val="22"/>
        </w:rPr>
        <w:t xml:space="preserve"> by giving notice to the </w:t>
      </w:r>
      <w:r w:rsidR="00AB5FE3" w:rsidRPr="00AB5FE3">
        <w:rPr>
          <w:rFonts w:ascii="Arial" w:hAnsi="Arial" w:cs="Arial"/>
          <w:i/>
          <w:iCs/>
          <w:sz w:val="22"/>
          <w:szCs w:val="22"/>
        </w:rPr>
        <w:t>Panel</w:t>
      </w:r>
      <w:r w:rsidR="00963100">
        <w:rPr>
          <w:rFonts w:ascii="Arial" w:hAnsi="Arial" w:cs="Arial"/>
          <w:sz w:val="22"/>
          <w:szCs w:val="22"/>
        </w:rPr>
        <w:t>.</w:t>
      </w:r>
    </w:p>
    <w:p w14:paraId="1BBBF995" w14:textId="1A86E45A" w:rsidR="00963100" w:rsidRDefault="00224D42" w:rsidP="00CD6815">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4.4.2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carry out such activities as are specified in this </w:t>
      </w:r>
      <w:r w:rsidR="00CB4CD3">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CB4CD3">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and as are otherwise agreed between the </w:t>
      </w:r>
      <w:r w:rsidR="00DC0D90">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from time to time.</w:t>
      </w:r>
    </w:p>
    <w:p w14:paraId="15628992" w14:textId="2EA441E9" w:rsidR="00963100" w:rsidRDefault="00224D42" w:rsidP="00963100">
      <w:pPr>
        <w:kinsoku w:val="0"/>
        <w:overflowPunct w:val="0"/>
        <w:autoSpaceDE/>
        <w:autoSpaceDN/>
        <w:adjustRightInd/>
        <w:spacing w:before="237" w:line="253" w:lineRule="exact"/>
        <w:textAlignment w:val="baseline"/>
        <w:rPr>
          <w:rFonts w:ascii="Arial" w:hAnsi="Arial" w:cs="Arial"/>
          <w:spacing w:val="23"/>
          <w:sz w:val="22"/>
          <w:szCs w:val="22"/>
        </w:rPr>
      </w:pPr>
      <w:r w:rsidRPr="00224D42">
        <w:rPr>
          <w:rFonts w:ascii="Arial" w:hAnsi="Arial" w:cs="Arial"/>
          <w:spacing w:val="23"/>
          <w:sz w:val="22"/>
          <w:szCs w:val="22"/>
        </w:rPr>
        <w:t>J.</w:t>
      </w:r>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p>
    <w:p w14:paraId="0044619C" w14:textId="69D07F31" w:rsidR="00963100" w:rsidRDefault="00224D42" w:rsidP="00CD6815">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4.5.1 A representative of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be entitled to attend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w:t>
      </w:r>
      <w:r w:rsidR="00963100">
        <w:rPr>
          <w:rFonts w:ascii="Arial" w:hAnsi="Arial" w:cs="Arial"/>
          <w:sz w:val="22"/>
          <w:szCs w:val="22"/>
        </w:rPr>
        <w:lastRenderedPageBreak/>
        <w:t xml:space="preserve">as an observer and may speak at any meeting.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from time to time notify the </w:t>
      </w:r>
      <w:r w:rsidR="00AB5FE3" w:rsidRPr="00AB5FE3">
        <w:rPr>
          <w:rFonts w:ascii="Arial" w:hAnsi="Arial" w:cs="Arial"/>
          <w:i/>
          <w:iCs/>
          <w:sz w:val="22"/>
          <w:szCs w:val="22"/>
        </w:rPr>
        <w:t>Secretary</w:t>
      </w:r>
      <w:r w:rsidR="00963100">
        <w:rPr>
          <w:rFonts w:ascii="Arial" w:hAnsi="Arial" w:cs="Arial"/>
          <w:sz w:val="22"/>
          <w:szCs w:val="22"/>
        </w:rPr>
        <w:t xml:space="preserve"> of the identity of the observer. For the avoidance of doubt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representative shall not be considered a </w:t>
      </w:r>
      <w:r w:rsidR="00DC0D90">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of the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4.6</w:t>
      </w:r>
      <w:r w:rsidR="00963100">
        <w:rPr>
          <w:rFonts w:ascii="Arial" w:hAnsi="Arial" w:cs="Arial"/>
          <w:spacing w:val="-1"/>
          <w:sz w:val="22"/>
          <w:szCs w:val="22"/>
        </w:rPr>
        <w:tab/>
        <w:t>Membership</w:t>
      </w:r>
    </w:p>
    <w:p w14:paraId="64C5F5B5" w14:textId="361513C8" w:rsidR="00963100" w:rsidRDefault="00224D42" w:rsidP="007772EC">
      <w:pPr>
        <w:kinsoku w:val="0"/>
        <w:overflowPunct w:val="0"/>
        <w:autoSpaceDE/>
        <w:autoSpaceDN/>
        <w:adjustRightInd/>
        <w:spacing w:before="241" w:line="253" w:lineRule="exact"/>
        <w:ind w:left="720"/>
        <w:jc w:val="both"/>
        <w:textAlignment w:val="baseline"/>
        <w:rPr>
          <w:rFonts w:ascii="Arial" w:hAnsi="Arial" w:cs="Arial"/>
          <w:sz w:val="24"/>
          <w:szCs w:val="24"/>
        </w:rPr>
      </w:pPr>
      <w:r w:rsidRPr="00224D42">
        <w:rPr>
          <w:rFonts w:ascii="Arial" w:hAnsi="Arial" w:cs="Arial"/>
          <w:spacing w:val="7"/>
          <w:sz w:val="22"/>
          <w:szCs w:val="22"/>
        </w:rPr>
        <w:t>J.</w:t>
      </w:r>
      <w:r w:rsidR="00963100">
        <w:rPr>
          <w:rFonts w:ascii="Arial" w:hAnsi="Arial" w:cs="Arial"/>
          <w:spacing w:val="7"/>
          <w:sz w:val="22"/>
          <w:szCs w:val="22"/>
        </w:rPr>
        <w:t xml:space="preserve">4.6.1 The </w:t>
      </w:r>
      <w:r w:rsidR="00DC0D90">
        <w:rPr>
          <w:rFonts w:ascii="Arial" w:hAnsi="Arial" w:cs="Arial"/>
          <w:i/>
          <w:iCs/>
          <w:spacing w:val="7"/>
          <w:sz w:val="22"/>
          <w:szCs w:val="22"/>
        </w:rPr>
        <w:t>p</w:t>
      </w:r>
      <w:r w:rsidR="00AB5FE3" w:rsidRPr="00AB5FE3">
        <w:rPr>
          <w:rFonts w:ascii="Arial" w:hAnsi="Arial" w:cs="Arial"/>
          <w:i/>
          <w:iCs/>
          <w:spacing w:val="7"/>
          <w:sz w:val="22"/>
          <w:szCs w:val="22"/>
        </w:rPr>
        <w:t>anel</w:t>
      </w:r>
      <w:r w:rsidR="00963100">
        <w:rPr>
          <w:rFonts w:ascii="Arial" w:hAnsi="Arial" w:cs="Arial"/>
          <w:spacing w:val="7"/>
          <w:sz w:val="22"/>
          <w:szCs w:val="22"/>
        </w:rPr>
        <w:t xml:space="preserve"> shall consist of:</w:t>
      </w:r>
      <w:r w:rsidR="00963100">
        <w:rPr>
          <w:rFonts w:ascii="Arial" w:hAnsi="Arial" w:cs="Arial"/>
          <w:spacing w:val="7"/>
          <w:sz w:val="22"/>
          <w:szCs w:val="22"/>
        </w:rPr>
        <w:noBreakHyphen/>
      </w:r>
    </w:p>
    <w:p w14:paraId="196FFF77" w14:textId="61A4BF7D"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pacing w:val="-2"/>
          <w:sz w:val="22"/>
          <w:szCs w:val="22"/>
        </w:rPr>
      </w:pPr>
      <w:r>
        <w:rPr>
          <w:rFonts w:ascii="Arial" w:hAnsi="Arial" w:cs="Arial"/>
          <w:spacing w:val="-2"/>
          <w:sz w:val="22"/>
          <w:szCs w:val="22"/>
        </w:rPr>
        <w:t xml:space="preserve">a </w:t>
      </w:r>
      <w:r w:rsidR="003627AA" w:rsidRPr="003627AA">
        <w:rPr>
          <w:rFonts w:ascii="Arial" w:hAnsi="Arial" w:cs="Arial"/>
          <w:i/>
          <w:iCs/>
          <w:spacing w:val="-2"/>
          <w:sz w:val="22"/>
          <w:szCs w:val="22"/>
        </w:rPr>
        <w:t>Chairperson</w:t>
      </w:r>
      <w:r>
        <w:rPr>
          <w:rFonts w:ascii="Arial" w:hAnsi="Arial" w:cs="Arial"/>
          <w:spacing w:val="-2"/>
          <w:sz w:val="22"/>
          <w:szCs w:val="22"/>
        </w:rPr>
        <w:t>;</w:t>
      </w:r>
    </w:p>
    <w:p w14:paraId="78A8427B" w14:textId="73DF0BD7" w:rsidR="00963100" w:rsidRDefault="00963100" w:rsidP="007772EC">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rFonts w:ascii="Arial" w:hAnsi="Arial" w:cs="Arial"/>
          <w:sz w:val="22"/>
          <w:szCs w:val="22"/>
        </w:rPr>
      </w:pPr>
      <w:r>
        <w:rPr>
          <w:rFonts w:ascii="Arial" w:hAnsi="Arial" w:cs="Arial"/>
          <w:sz w:val="22"/>
          <w:szCs w:val="22"/>
        </w:rPr>
        <w:t xml:space="preserve">a </w:t>
      </w:r>
      <w:r w:rsidR="00AB5FE3" w:rsidRPr="00AB5FE3">
        <w:rPr>
          <w:rFonts w:ascii="Arial" w:hAnsi="Arial" w:cs="Arial"/>
          <w:i/>
          <w:iCs/>
          <w:sz w:val="22"/>
          <w:szCs w:val="22"/>
        </w:rPr>
        <w:t>Secretary</w:t>
      </w:r>
      <w:r>
        <w:rPr>
          <w:rFonts w:ascii="Arial" w:hAnsi="Arial" w:cs="Arial"/>
          <w:sz w:val="22"/>
          <w:szCs w:val="22"/>
        </w:rPr>
        <w:t xml:space="preserve"> appointed by the </w:t>
      </w:r>
      <w:r w:rsidR="00AB5FE3" w:rsidRPr="00AB5FE3">
        <w:rPr>
          <w:rFonts w:ascii="Arial" w:hAnsi="Arial" w:cs="Arial"/>
          <w:i/>
          <w:iCs/>
          <w:sz w:val="22"/>
          <w:szCs w:val="22"/>
        </w:rPr>
        <w:t>ISOP</w:t>
      </w:r>
      <w:r>
        <w:rPr>
          <w:rFonts w:ascii="Arial" w:hAnsi="Arial" w:cs="Arial"/>
          <w:sz w:val="22"/>
          <w:szCs w:val="22"/>
        </w:rPr>
        <w:t>;</w:t>
      </w:r>
    </w:p>
    <w:p w14:paraId="6A0B691C" w14:textId="081525E8"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z w:val="22"/>
          <w:szCs w:val="22"/>
        </w:rPr>
      </w:pPr>
      <w:r>
        <w:rPr>
          <w:rFonts w:ascii="Arial" w:hAnsi="Arial" w:cs="Arial"/>
          <w:sz w:val="22"/>
          <w:szCs w:val="22"/>
        </w:rPr>
        <w:t xml:space="preserve">a person appointed by the </w:t>
      </w:r>
      <w:r w:rsidR="00DC0D90">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52CC3DE6" w14:textId="15176202" w:rsidR="00963100" w:rsidRDefault="00963100" w:rsidP="007772EC">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the following </w:t>
      </w:r>
      <w:r w:rsidR="00DC0D90">
        <w:rPr>
          <w:rFonts w:ascii="Arial" w:hAnsi="Arial" w:cs="Arial"/>
          <w:i/>
          <w:iCs/>
          <w:sz w:val="22"/>
          <w:szCs w:val="22"/>
        </w:rPr>
        <w:t>m</w:t>
      </w:r>
      <w:r w:rsidR="00AB5FE3" w:rsidRPr="00AB5FE3">
        <w:rPr>
          <w:rFonts w:ascii="Arial" w:hAnsi="Arial" w:cs="Arial"/>
          <w:i/>
          <w:iCs/>
          <w:sz w:val="22"/>
          <w:szCs w:val="22"/>
        </w:rPr>
        <w:t>embers</w:t>
      </w:r>
    </w:p>
    <w:p w14:paraId="006F7B86" w14:textId="3D179FAC" w:rsidR="00963100" w:rsidRDefault="00963100" w:rsidP="007772EC">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the </w:t>
      </w:r>
      <w:r w:rsidR="00AB5FE3" w:rsidRPr="00AB5FE3">
        <w:rPr>
          <w:rFonts w:ascii="Arial" w:hAnsi="Arial" w:cs="Arial"/>
          <w:i/>
          <w:iCs/>
          <w:spacing w:val="-1"/>
          <w:sz w:val="22"/>
          <w:szCs w:val="22"/>
        </w:rPr>
        <w:t>ISOP</w:t>
      </w:r>
      <w:r>
        <w:rPr>
          <w:rFonts w:ascii="Arial" w:hAnsi="Arial" w:cs="Arial"/>
          <w:spacing w:val="-1"/>
          <w:sz w:val="22"/>
          <w:szCs w:val="22"/>
        </w:rPr>
        <w:t>;</w:t>
      </w:r>
    </w:p>
    <w:p w14:paraId="4FE2646C" w14:textId="4E55651F"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NGET</w:t>
      </w:r>
      <w:r>
        <w:rPr>
          <w:rFonts w:ascii="Arial" w:hAnsi="Arial" w:cs="Arial"/>
          <w:b/>
          <w:bCs/>
          <w:spacing w:val="-1"/>
          <w:sz w:val="22"/>
          <w:szCs w:val="22"/>
        </w:rPr>
        <w:t>;</w:t>
      </w:r>
    </w:p>
    <w:p w14:paraId="3B336B89" w14:textId="3D1535B9" w:rsidR="00963100" w:rsidRDefault="00963100" w:rsidP="007772EC">
      <w:pPr>
        <w:numPr>
          <w:ilvl w:val="0"/>
          <w:numId w:val="71"/>
        </w:numPr>
        <w:kinsoku w:val="0"/>
        <w:overflowPunct w:val="0"/>
        <w:autoSpaceDE/>
        <w:autoSpaceDN/>
        <w:adjustRightInd/>
        <w:spacing w:before="242"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SHET</w:t>
      </w:r>
      <w:r>
        <w:rPr>
          <w:rFonts w:ascii="Arial" w:hAnsi="Arial" w:cs="Arial"/>
          <w:spacing w:val="-1"/>
          <w:sz w:val="22"/>
          <w:szCs w:val="22"/>
        </w:rPr>
        <w:t>;</w:t>
      </w:r>
    </w:p>
    <w:p w14:paraId="3EB14614" w14:textId="71BABD6A" w:rsidR="00963100" w:rsidRDefault="00963100" w:rsidP="007772EC">
      <w:pPr>
        <w:numPr>
          <w:ilvl w:val="0"/>
          <w:numId w:val="71"/>
        </w:numPr>
        <w:kinsoku w:val="0"/>
        <w:overflowPunct w:val="0"/>
        <w:autoSpaceDE/>
        <w:autoSpaceDN/>
        <w:adjustRightInd/>
        <w:spacing w:before="241"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8E4863" w:rsidRPr="008E4863">
        <w:rPr>
          <w:rFonts w:ascii="Arial" w:hAnsi="Arial" w:cs="Arial"/>
          <w:i/>
          <w:iCs/>
          <w:spacing w:val="-1"/>
          <w:sz w:val="22"/>
          <w:szCs w:val="22"/>
        </w:rPr>
        <w:t>SPT</w:t>
      </w:r>
      <w:r>
        <w:rPr>
          <w:rFonts w:ascii="Arial" w:hAnsi="Arial" w:cs="Arial"/>
          <w:spacing w:val="-1"/>
          <w:sz w:val="22"/>
          <w:szCs w:val="22"/>
        </w:rPr>
        <w:t>;</w:t>
      </w:r>
    </w:p>
    <w:p w14:paraId="31DA48E7" w14:textId="7AEE2F0E" w:rsidR="00963100" w:rsidRPr="001E3C25" w:rsidRDefault="00963100" w:rsidP="007772EC">
      <w:pPr>
        <w:numPr>
          <w:ilvl w:val="0"/>
          <w:numId w:val="70"/>
        </w:numPr>
        <w:kinsoku w:val="0"/>
        <w:overflowPunct w:val="0"/>
        <w:autoSpaceDE/>
        <w:autoSpaceDN/>
        <w:adjustRightInd/>
        <w:spacing w:before="242" w:line="253" w:lineRule="exact"/>
        <w:ind w:left="2880"/>
        <w:jc w:val="both"/>
        <w:textAlignment w:val="baseline"/>
        <w:rPr>
          <w:rFonts w:ascii="Arial" w:hAnsi="Arial" w:cs="Arial"/>
          <w:sz w:val="22"/>
          <w:szCs w:val="22"/>
        </w:rPr>
      </w:pPr>
      <w:r>
        <w:rPr>
          <w:rFonts w:ascii="Arial" w:hAnsi="Arial" w:cs="Arial"/>
          <w:sz w:val="22"/>
          <w:szCs w:val="22"/>
        </w:rPr>
        <w:t xml:space="preserve">two persons representing </w:t>
      </w:r>
      <w:r w:rsidR="00DC0D90">
        <w:rPr>
          <w:rFonts w:ascii="Arial" w:hAnsi="Arial" w:cs="Arial"/>
          <w:i/>
          <w:iCs/>
          <w:sz w:val="22"/>
          <w:szCs w:val="22"/>
        </w:rPr>
        <w:t>o</w:t>
      </w:r>
      <w:r w:rsidR="002B6C45" w:rsidRPr="002B6C45">
        <w:rPr>
          <w:rFonts w:ascii="Arial" w:hAnsi="Arial" w:cs="Arial"/>
          <w:i/>
          <w:iCs/>
          <w:sz w:val="22"/>
          <w:szCs w:val="22"/>
        </w:rPr>
        <w:t xml:space="preserve">ffshore </w:t>
      </w:r>
      <w:r w:rsidR="00C524B0">
        <w:rPr>
          <w:rFonts w:ascii="Arial" w:hAnsi="Arial" w:cs="Arial"/>
          <w:i/>
          <w:iCs/>
          <w:sz w:val="22"/>
          <w:szCs w:val="22"/>
        </w:rPr>
        <w:t>t</w:t>
      </w:r>
      <w:r w:rsidR="002B6C45" w:rsidRPr="002B6C45">
        <w:rPr>
          <w:rFonts w:ascii="Arial" w:hAnsi="Arial" w:cs="Arial"/>
          <w:i/>
          <w:iCs/>
          <w:sz w:val="22"/>
          <w:szCs w:val="22"/>
        </w:rPr>
        <w:t xml:space="preserve">ransmission </w:t>
      </w:r>
      <w:r w:rsidR="00C524B0">
        <w:rPr>
          <w:rFonts w:ascii="Arial" w:hAnsi="Arial" w:cs="Arial"/>
          <w:i/>
          <w:iCs/>
          <w:sz w:val="22"/>
          <w:szCs w:val="22"/>
        </w:rPr>
        <w:t>o</w:t>
      </w:r>
      <w:r w:rsidR="002B6C45" w:rsidRPr="001E3C25">
        <w:rPr>
          <w:rFonts w:ascii="Arial" w:hAnsi="Arial" w:cs="Arial"/>
          <w:i/>
          <w:iCs/>
          <w:sz w:val="22"/>
          <w:szCs w:val="22"/>
        </w:rPr>
        <w:t>wner</w:t>
      </w:r>
      <w:r w:rsidRPr="007772EC">
        <w:rPr>
          <w:rFonts w:ascii="Arial" w:hAnsi="Arial" w:cs="Arial"/>
          <w:sz w:val="22"/>
          <w:szCs w:val="22"/>
        </w:rPr>
        <w:t>s;</w:t>
      </w:r>
    </w:p>
    <w:p w14:paraId="1E2BA561" w14:textId="1B1FAEB8"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C75D00">
        <w:rPr>
          <w:rFonts w:ascii="Arial" w:hAnsi="Arial" w:cs="Arial"/>
          <w:i/>
          <w:iCs/>
          <w:sz w:val="22"/>
          <w:szCs w:val="22"/>
        </w:rPr>
        <w:t>g</w:t>
      </w:r>
      <w:r w:rsidR="00AB5FE3" w:rsidRPr="001E3C25">
        <w:rPr>
          <w:rFonts w:ascii="Arial" w:hAnsi="Arial" w:cs="Arial"/>
          <w:i/>
          <w:iCs/>
          <w:sz w:val="22"/>
          <w:szCs w:val="22"/>
        </w:rPr>
        <w:t>enerator</w:t>
      </w:r>
      <w:r w:rsidRPr="007772EC">
        <w:rPr>
          <w:rFonts w:ascii="Arial" w:hAnsi="Arial" w:cs="Arial"/>
          <w:sz w:val="22"/>
          <w:szCs w:val="22"/>
        </w:rPr>
        <w:t>s; and</w:t>
      </w:r>
    </w:p>
    <w:p w14:paraId="0B743D74" w14:textId="3264EE89" w:rsidR="00963100" w:rsidRDefault="00963100" w:rsidP="007772EC">
      <w:pPr>
        <w:numPr>
          <w:ilvl w:val="0"/>
          <w:numId w:val="71"/>
        </w:numPr>
        <w:kinsoku w:val="0"/>
        <w:overflowPunct w:val="0"/>
        <w:autoSpaceDE/>
        <w:autoSpaceDN/>
        <w:adjustRightInd/>
        <w:spacing w:before="237"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991C89">
        <w:rPr>
          <w:rFonts w:ascii="Arial" w:hAnsi="Arial" w:cs="Arial"/>
          <w:i/>
          <w:iCs/>
          <w:sz w:val="22"/>
          <w:szCs w:val="22"/>
        </w:rPr>
        <w:t>n</w:t>
      </w:r>
      <w:r w:rsidRPr="007772EC">
        <w:rPr>
          <w:rFonts w:ascii="Arial" w:hAnsi="Arial" w:cs="Arial"/>
          <w:i/>
          <w:iCs/>
          <w:sz w:val="22"/>
          <w:szCs w:val="22"/>
        </w:rPr>
        <w:t xml:space="preserve">etwork </w:t>
      </w:r>
      <w:r w:rsidR="00991C89">
        <w:rPr>
          <w:rFonts w:ascii="Arial" w:hAnsi="Arial" w:cs="Arial"/>
          <w:i/>
          <w:iCs/>
          <w:sz w:val="22"/>
          <w:szCs w:val="22"/>
        </w:rPr>
        <w:t>o</w:t>
      </w:r>
      <w:r w:rsidRPr="007772EC">
        <w:rPr>
          <w:rFonts w:ascii="Arial" w:hAnsi="Arial" w:cs="Arial"/>
          <w:i/>
          <w:iCs/>
          <w:sz w:val="22"/>
          <w:szCs w:val="22"/>
        </w:rPr>
        <w:t>perator</w:t>
      </w:r>
      <w:r w:rsidRPr="007772EC">
        <w:rPr>
          <w:rFonts w:ascii="Arial" w:hAnsi="Arial" w:cs="Arial"/>
          <w:sz w:val="22"/>
          <w:szCs w:val="22"/>
        </w:rPr>
        <w:t>s.</w:t>
      </w:r>
    </w:p>
    <w:p w14:paraId="05663BFF" w14:textId="51498969" w:rsidR="00963100" w:rsidRDefault="00E16CC7" w:rsidP="007772EC">
      <w:pPr>
        <w:kinsoku w:val="0"/>
        <w:overflowPunct w:val="0"/>
        <w:autoSpaceDE/>
        <w:autoSpaceDN/>
        <w:adjustRightInd/>
        <w:spacing w:before="419" w:line="253" w:lineRule="exact"/>
        <w:ind w:left="720"/>
        <w:jc w:val="both"/>
        <w:textAlignment w:val="baseline"/>
        <w:rPr>
          <w:rFonts w:ascii="Arial" w:hAnsi="Arial" w:cs="Arial"/>
          <w:spacing w:val="6"/>
          <w:sz w:val="22"/>
          <w:szCs w:val="22"/>
        </w:rPr>
      </w:pPr>
      <w:r>
        <w:rPr>
          <w:rFonts w:ascii="Arial" w:hAnsi="Arial" w:cs="Arial"/>
          <w:spacing w:val="6"/>
          <w:sz w:val="22"/>
          <w:szCs w:val="22"/>
        </w:rPr>
        <w:tab/>
      </w:r>
      <w:r w:rsidR="00224D42" w:rsidRPr="00224D42">
        <w:rPr>
          <w:rFonts w:ascii="Arial" w:hAnsi="Arial" w:cs="Arial"/>
          <w:spacing w:val="6"/>
          <w:sz w:val="22"/>
          <w:szCs w:val="22"/>
        </w:rPr>
        <w:t>J.</w:t>
      </w:r>
      <w:r w:rsidR="00963100">
        <w:rPr>
          <w:rFonts w:ascii="Arial" w:hAnsi="Arial" w:cs="Arial"/>
          <w:spacing w:val="6"/>
          <w:sz w:val="22"/>
          <w:szCs w:val="22"/>
        </w:rPr>
        <w:t xml:space="preserve">4.6.2 </w:t>
      </w:r>
      <w:r w:rsidR="00C14108" w:rsidRPr="007772EC">
        <w:rPr>
          <w:rFonts w:ascii="Arial" w:hAnsi="Arial" w:cs="Arial"/>
          <w:i/>
          <w:iCs/>
          <w:spacing w:val="6"/>
          <w:sz w:val="22"/>
          <w:szCs w:val="22"/>
        </w:rPr>
        <w:t>ISOP</w:t>
      </w:r>
      <w:r w:rsidR="00963100" w:rsidRPr="002B6C45">
        <w:rPr>
          <w:rFonts w:ascii="Arial" w:hAnsi="Arial" w:cs="Arial"/>
          <w:spacing w:val="6"/>
          <w:sz w:val="22"/>
          <w:szCs w:val="22"/>
        </w:rPr>
        <w:t xml:space="preserve"> </w:t>
      </w:r>
      <w:r w:rsidR="00834901">
        <w:rPr>
          <w:rFonts w:ascii="Arial" w:hAnsi="Arial" w:cs="Arial"/>
          <w:i/>
          <w:iCs/>
          <w:spacing w:val="6"/>
          <w:sz w:val="22"/>
          <w:szCs w:val="22"/>
        </w:rPr>
        <w:t>m</w:t>
      </w:r>
      <w:r w:rsidR="002B6C45" w:rsidRPr="002B6C45">
        <w:rPr>
          <w:rFonts w:ascii="Arial" w:hAnsi="Arial" w:cs="Arial"/>
          <w:i/>
          <w:iCs/>
          <w:spacing w:val="6"/>
          <w:sz w:val="22"/>
          <w:szCs w:val="22"/>
        </w:rPr>
        <w:t>embers</w:t>
      </w:r>
    </w:p>
    <w:p w14:paraId="4997E2C1" w14:textId="778D04AE" w:rsidR="00963100" w:rsidRDefault="00224D42" w:rsidP="007772EC">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pacing w:val="-3"/>
          <w:sz w:val="22"/>
          <w:szCs w:val="22"/>
        </w:rPr>
        <w:t>J.</w:t>
      </w:r>
      <w:r w:rsidR="00963100">
        <w:rPr>
          <w:rFonts w:ascii="Arial" w:hAnsi="Arial" w:cs="Arial"/>
          <w:spacing w:val="-3"/>
          <w:sz w:val="22"/>
          <w:szCs w:val="22"/>
        </w:rPr>
        <w:t>4.6.2.1</w:t>
      </w:r>
      <w:r w:rsidR="00963100">
        <w:rPr>
          <w:rFonts w:ascii="Arial" w:hAnsi="Arial" w:cs="Arial"/>
          <w:spacing w:val="-3"/>
          <w:sz w:val="22"/>
          <w:szCs w:val="22"/>
        </w:rPr>
        <w:tab/>
        <w:t xml:space="preserve">The </w:t>
      </w:r>
      <w:r w:rsidR="00AB5FE3" w:rsidRPr="00AB5FE3">
        <w:rPr>
          <w:rFonts w:ascii="Arial" w:hAnsi="Arial" w:cs="Arial"/>
          <w:i/>
          <w:iCs/>
          <w:spacing w:val="-3"/>
          <w:sz w:val="22"/>
          <w:szCs w:val="22"/>
        </w:rPr>
        <w:t>ISOP</w:t>
      </w:r>
      <w:r w:rsidR="00963100">
        <w:rPr>
          <w:rFonts w:ascii="Arial" w:hAnsi="Arial" w:cs="Arial"/>
          <w:spacing w:val="-3"/>
          <w:sz w:val="22"/>
          <w:szCs w:val="22"/>
        </w:rPr>
        <w:t xml:space="preserve"> is entitled to nominate two </w:t>
      </w:r>
      <w:r w:rsidR="00834901">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to attend </w:t>
      </w:r>
      <w:r w:rsidR="00834901">
        <w:rPr>
          <w:rFonts w:ascii="Arial" w:hAnsi="Arial" w:cs="Arial"/>
          <w:i/>
          <w:iCs/>
          <w:spacing w:val="-3"/>
          <w:sz w:val="22"/>
          <w:szCs w:val="22"/>
        </w:rPr>
        <w:t>p</w:t>
      </w:r>
      <w:r w:rsidR="00963100" w:rsidRPr="007772EC">
        <w:rPr>
          <w:rFonts w:ascii="Arial" w:hAnsi="Arial" w:cs="Arial"/>
          <w:i/>
          <w:iCs/>
          <w:spacing w:val="-3"/>
          <w:sz w:val="22"/>
          <w:szCs w:val="22"/>
        </w:rPr>
        <w:t xml:space="preserve">anel </w:t>
      </w:r>
      <w:r w:rsidR="00963100">
        <w:rPr>
          <w:rFonts w:ascii="Arial" w:hAnsi="Arial" w:cs="Arial"/>
          <w:spacing w:val="-3"/>
          <w:sz w:val="22"/>
          <w:szCs w:val="22"/>
        </w:rPr>
        <w:t>meetings and may</w:t>
      </w:r>
      <w:r w:rsidR="00AF1A27">
        <w:rPr>
          <w:rFonts w:ascii="Arial" w:hAnsi="Arial" w:cs="Arial"/>
          <w:spacing w:val="-3"/>
          <w:sz w:val="22"/>
          <w:szCs w:val="22"/>
        </w:rPr>
        <w:t xml:space="preserve"> </w:t>
      </w:r>
      <w:r w:rsidR="00963100">
        <w:rPr>
          <w:rFonts w:ascii="Arial" w:hAnsi="Arial" w:cs="Arial"/>
          <w:sz w:val="22"/>
          <w:szCs w:val="22"/>
        </w:rPr>
        <w:t xml:space="preserve">appoint, remove and reappoint </w:t>
      </w:r>
      <w:r w:rsidR="007C1EBA">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2E2ED96" w14:textId="77777777" w:rsidR="00963100" w:rsidRDefault="00963100" w:rsidP="007772EC">
      <w:pPr>
        <w:kinsoku w:val="0"/>
        <w:overflowPunct w:val="0"/>
        <w:autoSpaceDE/>
        <w:autoSpaceDN/>
        <w:adjustRightInd/>
        <w:spacing w:line="237" w:lineRule="exact"/>
        <w:ind w:left="2160"/>
        <w:jc w:val="both"/>
        <w:textAlignment w:val="baseline"/>
        <w:rPr>
          <w:rFonts w:ascii="Arial" w:hAnsi="Arial" w:cs="Arial"/>
          <w:sz w:val="22"/>
          <w:szCs w:val="22"/>
        </w:rPr>
      </w:pPr>
    </w:p>
    <w:p w14:paraId="36C18DC7" w14:textId="3D76E8BD" w:rsidR="00963100" w:rsidRDefault="00224D42" w:rsidP="007772EC">
      <w:pPr>
        <w:kinsoku w:val="0"/>
        <w:overflowPunct w:val="0"/>
        <w:autoSpaceDE/>
        <w:autoSpaceDN/>
        <w:adjustRightInd/>
        <w:spacing w:before="19" w:line="253" w:lineRule="exact"/>
        <w:ind w:left="1440"/>
        <w:jc w:val="both"/>
        <w:textAlignment w:val="baseline"/>
        <w:rPr>
          <w:rFonts w:ascii="Arial" w:hAnsi="Arial" w:cs="Arial"/>
          <w:spacing w:val="9"/>
          <w:sz w:val="22"/>
          <w:szCs w:val="22"/>
        </w:rPr>
      </w:pPr>
      <w:r w:rsidRPr="00224D42">
        <w:rPr>
          <w:rFonts w:ascii="Arial" w:hAnsi="Arial" w:cs="Arial"/>
          <w:spacing w:val="9"/>
          <w:sz w:val="22"/>
          <w:szCs w:val="22"/>
        </w:rPr>
        <w:t>J.</w:t>
      </w:r>
      <w:r w:rsidR="00963100">
        <w:rPr>
          <w:rFonts w:ascii="Arial" w:hAnsi="Arial" w:cs="Arial"/>
          <w:spacing w:val="9"/>
          <w:sz w:val="22"/>
          <w:szCs w:val="22"/>
        </w:rPr>
        <w:t xml:space="preserve">4.6.3 </w:t>
      </w:r>
      <w:r w:rsidR="00963100" w:rsidRPr="007772EC">
        <w:rPr>
          <w:rFonts w:ascii="Arial" w:hAnsi="Arial" w:cs="Arial"/>
          <w:i/>
          <w:iCs/>
          <w:spacing w:val="9"/>
          <w:sz w:val="22"/>
          <w:szCs w:val="22"/>
        </w:rPr>
        <w:t xml:space="preserve">NGET </w:t>
      </w:r>
      <w:r w:rsidR="00834901">
        <w:rPr>
          <w:rFonts w:ascii="Arial" w:hAnsi="Arial" w:cs="Arial"/>
          <w:i/>
          <w:iCs/>
          <w:spacing w:val="9"/>
          <w:sz w:val="22"/>
          <w:szCs w:val="22"/>
        </w:rPr>
        <w:t>m</w:t>
      </w:r>
      <w:r w:rsidR="00963100" w:rsidRPr="007772EC">
        <w:rPr>
          <w:rFonts w:ascii="Arial" w:hAnsi="Arial" w:cs="Arial"/>
          <w:i/>
          <w:iCs/>
          <w:spacing w:val="9"/>
          <w:sz w:val="22"/>
          <w:szCs w:val="22"/>
        </w:rPr>
        <w:t>embers</w:t>
      </w:r>
    </w:p>
    <w:p w14:paraId="61EF4044" w14:textId="0B29265F" w:rsidR="00963100" w:rsidRDefault="00224D42" w:rsidP="007772EC">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4.6.3.1</w:t>
      </w:r>
      <w:r w:rsidR="00963100">
        <w:rPr>
          <w:rFonts w:ascii="Arial" w:hAnsi="Arial" w:cs="Arial"/>
          <w:sz w:val="22"/>
          <w:szCs w:val="22"/>
        </w:rPr>
        <w:tab/>
      </w:r>
      <w:r w:rsidR="00AB5FE3" w:rsidRPr="00AB5FE3">
        <w:rPr>
          <w:rFonts w:ascii="Arial" w:hAnsi="Arial" w:cs="Arial"/>
          <w:i/>
          <w:iCs/>
          <w:sz w:val="22"/>
          <w:szCs w:val="22"/>
        </w:rPr>
        <w:t>NGET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w:t>
      </w:r>
      <w:r w:rsidR="00AF1A27">
        <w:rPr>
          <w:rFonts w:ascii="Arial" w:hAnsi="Arial" w:cs="Arial"/>
          <w:sz w:val="22"/>
          <w:szCs w:val="22"/>
        </w:rPr>
        <w:t xml:space="preserve"> </w:t>
      </w:r>
      <w:r w:rsidR="00963100">
        <w:rPr>
          <w:rFonts w:ascii="Arial" w:hAnsi="Arial" w:cs="Arial"/>
          <w:sz w:val="22"/>
          <w:szCs w:val="22"/>
        </w:rPr>
        <w:t>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32816E0F" w14:textId="1D92C048" w:rsidR="00963100" w:rsidRDefault="00224D42" w:rsidP="007772EC">
      <w:pPr>
        <w:kinsoku w:val="0"/>
        <w:overflowPunct w:val="0"/>
        <w:autoSpaceDE/>
        <w:autoSpaceDN/>
        <w:adjustRightInd/>
        <w:spacing w:before="260" w:line="253" w:lineRule="exact"/>
        <w:ind w:left="1440"/>
        <w:jc w:val="both"/>
        <w:textAlignment w:val="baseline"/>
        <w:rPr>
          <w:rFonts w:ascii="Arial" w:hAnsi="Arial" w:cs="Arial"/>
          <w:spacing w:val="14"/>
          <w:sz w:val="22"/>
          <w:szCs w:val="22"/>
        </w:rPr>
      </w:pPr>
      <w:r w:rsidRPr="00224D42">
        <w:rPr>
          <w:rFonts w:ascii="Arial" w:hAnsi="Arial" w:cs="Arial"/>
          <w:spacing w:val="14"/>
          <w:sz w:val="22"/>
          <w:szCs w:val="22"/>
        </w:rPr>
        <w:t>J.</w:t>
      </w:r>
      <w:r w:rsidR="00963100">
        <w:rPr>
          <w:rFonts w:ascii="Arial" w:hAnsi="Arial" w:cs="Arial"/>
          <w:spacing w:val="14"/>
          <w:sz w:val="22"/>
          <w:szCs w:val="22"/>
        </w:rPr>
        <w:t xml:space="preserve">4.6.4 </w:t>
      </w:r>
      <w:r w:rsidR="00963100" w:rsidRPr="007772EC">
        <w:rPr>
          <w:rFonts w:ascii="Arial" w:hAnsi="Arial" w:cs="Arial"/>
          <w:i/>
          <w:iCs/>
          <w:spacing w:val="14"/>
          <w:sz w:val="22"/>
          <w:szCs w:val="22"/>
        </w:rPr>
        <w:t xml:space="preserve">SHET </w:t>
      </w:r>
      <w:r w:rsidR="00834901" w:rsidRPr="007772EC">
        <w:rPr>
          <w:rFonts w:ascii="Arial" w:hAnsi="Arial" w:cs="Arial"/>
          <w:i/>
          <w:iCs/>
          <w:spacing w:val="14"/>
          <w:sz w:val="22"/>
          <w:szCs w:val="22"/>
        </w:rPr>
        <w:t>m</w:t>
      </w:r>
      <w:r w:rsidR="00963100" w:rsidRPr="007772EC">
        <w:rPr>
          <w:rFonts w:ascii="Arial" w:hAnsi="Arial" w:cs="Arial"/>
          <w:i/>
          <w:iCs/>
          <w:spacing w:val="14"/>
          <w:sz w:val="22"/>
          <w:szCs w:val="22"/>
        </w:rPr>
        <w:t>embers</w:t>
      </w:r>
    </w:p>
    <w:p w14:paraId="7475C32F" w14:textId="5BD6AA90" w:rsidR="00963100" w:rsidRDefault="00224D42" w:rsidP="007772EC">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4.6.4.1</w:t>
      </w:r>
      <w:r w:rsidR="00963100">
        <w:rPr>
          <w:rFonts w:ascii="Arial" w:hAnsi="Arial" w:cs="Arial"/>
          <w:sz w:val="22"/>
          <w:szCs w:val="22"/>
        </w:rPr>
        <w:tab/>
      </w:r>
      <w:r w:rsidR="00AB5FE3" w:rsidRPr="00AB5FE3">
        <w:rPr>
          <w:rFonts w:ascii="Arial" w:hAnsi="Arial" w:cs="Arial"/>
          <w:i/>
          <w:iCs/>
          <w:sz w:val="22"/>
          <w:szCs w:val="22"/>
        </w:rPr>
        <w:t>SHET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4CDC86D" w14:textId="045CE726" w:rsidR="00963100" w:rsidRDefault="00224D42" w:rsidP="007772EC">
      <w:pPr>
        <w:kinsoku w:val="0"/>
        <w:overflowPunct w:val="0"/>
        <w:autoSpaceDE/>
        <w:autoSpaceDN/>
        <w:adjustRightInd/>
        <w:spacing w:before="237" w:line="253" w:lineRule="exact"/>
        <w:ind w:left="1440"/>
        <w:jc w:val="both"/>
        <w:textAlignment w:val="baseline"/>
        <w:rPr>
          <w:rFonts w:ascii="Arial" w:hAnsi="Arial" w:cs="Arial"/>
          <w:spacing w:val="15"/>
          <w:sz w:val="22"/>
          <w:szCs w:val="22"/>
        </w:rPr>
      </w:pPr>
      <w:r w:rsidRPr="00224D42">
        <w:rPr>
          <w:rFonts w:ascii="Arial" w:hAnsi="Arial" w:cs="Arial"/>
          <w:spacing w:val="15"/>
          <w:sz w:val="22"/>
          <w:szCs w:val="22"/>
        </w:rPr>
        <w:t>J.</w:t>
      </w:r>
      <w:r w:rsidR="00963100">
        <w:rPr>
          <w:rFonts w:ascii="Arial" w:hAnsi="Arial" w:cs="Arial"/>
          <w:spacing w:val="15"/>
          <w:sz w:val="22"/>
          <w:szCs w:val="22"/>
        </w:rPr>
        <w:t xml:space="preserve">4.6.5 SPT </w:t>
      </w:r>
      <w:r w:rsidR="00834901">
        <w:rPr>
          <w:rFonts w:ascii="Arial" w:hAnsi="Arial" w:cs="Arial"/>
          <w:i/>
          <w:iCs/>
          <w:spacing w:val="15"/>
          <w:sz w:val="22"/>
          <w:szCs w:val="22"/>
        </w:rPr>
        <w:t>m</w:t>
      </w:r>
      <w:r w:rsidR="00AB5FE3" w:rsidRPr="00AB5FE3">
        <w:rPr>
          <w:rFonts w:ascii="Arial" w:hAnsi="Arial" w:cs="Arial"/>
          <w:i/>
          <w:iCs/>
          <w:spacing w:val="15"/>
          <w:sz w:val="22"/>
          <w:szCs w:val="22"/>
        </w:rPr>
        <w:t>embers</w:t>
      </w:r>
    </w:p>
    <w:p w14:paraId="14A3AD16" w14:textId="1B8BB210" w:rsidR="00963100" w:rsidRDefault="00224D42" w:rsidP="007772EC">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4.6.5.1</w:t>
      </w:r>
      <w:r w:rsidR="008E4863" w:rsidRPr="008E4863">
        <w:rPr>
          <w:rFonts w:ascii="Arial" w:hAnsi="Arial" w:cs="Arial"/>
          <w:i/>
          <w:iCs/>
          <w:spacing w:val="1"/>
          <w:sz w:val="22"/>
          <w:szCs w:val="22"/>
        </w:rPr>
        <w:t>SPT</w:t>
      </w:r>
      <w:r w:rsidR="00963100">
        <w:rPr>
          <w:rFonts w:ascii="Arial" w:hAnsi="Arial" w:cs="Arial"/>
          <w:spacing w:val="1"/>
          <w:sz w:val="22"/>
          <w:szCs w:val="22"/>
        </w:rPr>
        <w:t xml:space="preserve"> is entitled to nominate two </w:t>
      </w:r>
      <w:r w:rsidR="00834901">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to attend </w:t>
      </w:r>
      <w:r w:rsidR="0083490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and may</w:t>
      </w:r>
      <w:r w:rsidR="00AF1A27">
        <w:rPr>
          <w:rFonts w:ascii="Arial" w:hAnsi="Arial" w:cs="Arial"/>
          <w:spacing w:val="1"/>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633DCD0" w14:textId="40AA454D" w:rsidR="00963100" w:rsidRDefault="00224D42" w:rsidP="007772EC">
      <w:pPr>
        <w:kinsoku w:val="0"/>
        <w:overflowPunct w:val="0"/>
        <w:autoSpaceDE/>
        <w:autoSpaceDN/>
        <w:adjustRightInd/>
        <w:spacing w:before="241" w:line="253"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4.6.6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ffshore </w:t>
      </w:r>
      <w:r w:rsidR="0036374D">
        <w:rPr>
          <w:rFonts w:ascii="Arial" w:hAnsi="Arial" w:cs="Arial"/>
          <w:i/>
          <w:iCs/>
          <w:spacing w:val="5"/>
          <w:sz w:val="22"/>
          <w:szCs w:val="22"/>
        </w:rPr>
        <w:t>t</w:t>
      </w:r>
      <w:r w:rsidR="00963100" w:rsidRPr="007772EC">
        <w:rPr>
          <w:rFonts w:ascii="Arial" w:hAnsi="Arial" w:cs="Arial"/>
          <w:i/>
          <w:iCs/>
          <w:spacing w:val="5"/>
          <w:sz w:val="22"/>
          <w:szCs w:val="22"/>
        </w:rPr>
        <w:t xml:space="preserve">ransmission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wner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p>
    <w:p w14:paraId="6EAAFDC3" w14:textId="2CC43670" w:rsidR="00963100" w:rsidRDefault="00224D42" w:rsidP="007772EC">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4.6.6.1</w:t>
      </w:r>
      <w:r w:rsidR="00963100">
        <w:rPr>
          <w:rFonts w:ascii="Arial" w:hAnsi="Arial" w:cs="Arial"/>
          <w:sz w:val="22"/>
          <w:szCs w:val="22"/>
        </w:rPr>
        <w:tab/>
      </w:r>
      <w:r w:rsidR="002B6C45" w:rsidRPr="002B6C45">
        <w:rPr>
          <w:rFonts w:ascii="Arial" w:hAnsi="Arial" w:cs="Arial"/>
          <w:i/>
          <w:iCs/>
          <w:sz w:val="22"/>
          <w:szCs w:val="22"/>
        </w:rPr>
        <w:t xml:space="preserve">Offshore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may appoint not more than two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not more than two </w:t>
      </w:r>
      <w:r w:rsidR="00D669F4" w:rsidRPr="00D669F4">
        <w:rPr>
          <w:rFonts w:ascii="Arial" w:hAnsi="Arial" w:cs="Arial"/>
          <w:sz w:val="22"/>
          <w:szCs w:val="22"/>
        </w:rPr>
        <w:t>Alternate</w:t>
      </w:r>
      <w:r w:rsidR="00963100">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every second year from 01 April 2012 in accordance with Annex 1. Any person shall be eligible for reappointment on expiry of their term.</w:t>
      </w:r>
    </w:p>
    <w:p w14:paraId="30D618C1" w14:textId="5C813FDC" w:rsidR="00963100" w:rsidRDefault="00224D42" w:rsidP="007772EC">
      <w:pPr>
        <w:kinsoku w:val="0"/>
        <w:overflowPunct w:val="0"/>
        <w:autoSpaceDE/>
        <w:autoSpaceDN/>
        <w:adjustRightInd/>
        <w:spacing w:before="236" w:line="253" w:lineRule="exact"/>
        <w:ind w:left="3600" w:hanging="1440"/>
        <w:jc w:val="both"/>
        <w:textAlignment w:val="baseline"/>
        <w:rPr>
          <w:rFonts w:ascii="Arial" w:hAnsi="Arial" w:cs="Arial"/>
          <w:sz w:val="22"/>
          <w:szCs w:val="22"/>
        </w:rPr>
      </w:pPr>
      <w:r w:rsidRPr="00224D42">
        <w:rPr>
          <w:rFonts w:ascii="Arial" w:hAnsi="Arial" w:cs="Arial"/>
          <w:spacing w:val="5"/>
          <w:sz w:val="22"/>
          <w:szCs w:val="22"/>
        </w:rPr>
        <w:t>J.</w:t>
      </w:r>
      <w:r w:rsidR="00963100">
        <w:rPr>
          <w:rFonts w:ascii="Arial" w:hAnsi="Arial" w:cs="Arial"/>
          <w:spacing w:val="5"/>
          <w:sz w:val="22"/>
          <w:szCs w:val="22"/>
        </w:rPr>
        <w:t>4.6.6.2</w:t>
      </w:r>
      <w:r w:rsidR="00963100">
        <w:rPr>
          <w:rFonts w:ascii="Arial" w:hAnsi="Arial" w:cs="Arial"/>
          <w:spacing w:val="5"/>
          <w:sz w:val="22"/>
          <w:szCs w:val="22"/>
        </w:rPr>
        <w:tab/>
      </w:r>
      <w:r w:rsidR="002B6C45" w:rsidRPr="002B6C45">
        <w:rPr>
          <w:rFonts w:ascii="Arial" w:hAnsi="Arial" w:cs="Arial"/>
          <w:i/>
          <w:iCs/>
          <w:spacing w:val="5"/>
          <w:sz w:val="22"/>
          <w:szCs w:val="22"/>
        </w:rPr>
        <w:t xml:space="preserve">Offshore </w:t>
      </w:r>
      <w:r w:rsidR="0036374D">
        <w:rPr>
          <w:rFonts w:ascii="Arial" w:hAnsi="Arial" w:cs="Arial"/>
          <w:i/>
          <w:iCs/>
          <w:spacing w:val="5"/>
          <w:sz w:val="22"/>
          <w:szCs w:val="22"/>
        </w:rPr>
        <w:t>t</w:t>
      </w:r>
      <w:r w:rsidR="002B6C45" w:rsidRPr="002B6C45">
        <w:rPr>
          <w:rFonts w:ascii="Arial" w:hAnsi="Arial" w:cs="Arial"/>
          <w:i/>
          <w:iCs/>
          <w:spacing w:val="5"/>
          <w:sz w:val="22"/>
          <w:szCs w:val="22"/>
        </w:rPr>
        <w:t xml:space="preserve">ransmission </w:t>
      </w:r>
      <w:r w:rsidR="0036374D">
        <w:rPr>
          <w:rFonts w:ascii="Arial" w:hAnsi="Arial" w:cs="Arial"/>
          <w:i/>
          <w:iCs/>
          <w:spacing w:val="5"/>
          <w:sz w:val="22"/>
          <w:szCs w:val="22"/>
        </w:rPr>
        <w:t>o</w:t>
      </w:r>
      <w:r w:rsidR="002B6C45" w:rsidRPr="002B6C45">
        <w:rPr>
          <w:rFonts w:ascii="Arial" w:hAnsi="Arial" w:cs="Arial"/>
          <w:i/>
          <w:iCs/>
          <w:spacing w:val="5"/>
          <w:sz w:val="22"/>
          <w:szCs w:val="22"/>
        </w:rPr>
        <w:t>wner</w:t>
      </w:r>
      <w:r w:rsidR="00963100">
        <w:rPr>
          <w:rFonts w:ascii="Arial" w:hAnsi="Arial" w:cs="Arial"/>
          <w:spacing w:val="5"/>
          <w:sz w:val="22"/>
          <w:szCs w:val="22"/>
        </w:rPr>
        <w:t xml:space="preserve">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36374D">
        <w:rPr>
          <w:rFonts w:ascii="Arial" w:hAnsi="Arial" w:cs="Arial"/>
          <w:i/>
          <w:iCs/>
          <w:sz w:val="22"/>
          <w:szCs w:val="22"/>
        </w:rPr>
        <w:t>o</w:t>
      </w:r>
      <w:r w:rsidR="002B6C45" w:rsidRPr="002B6C45">
        <w:rPr>
          <w:rFonts w:ascii="Arial" w:hAnsi="Arial" w:cs="Arial"/>
          <w:i/>
          <w:iCs/>
          <w:sz w:val="22"/>
          <w:szCs w:val="22"/>
        </w:rPr>
        <w:t xml:space="preserve">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that they represent.</w:t>
      </w:r>
    </w:p>
    <w:p w14:paraId="208061C8" w14:textId="70C5D3D4" w:rsidR="00963100" w:rsidRDefault="00224D42" w:rsidP="007772EC">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
      <w:r w:rsidRPr="00224D42">
        <w:rPr>
          <w:rFonts w:ascii="Arial" w:hAnsi="Arial" w:cs="Arial"/>
          <w:spacing w:val="12"/>
          <w:sz w:val="22"/>
          <w:szCs w:val="22"/>
        </w:rPr>
        <w:t>J.</w:t>
      </w:r>
      <w:r w:rsidR="00963100">
        <w:rPr>
          <w:rFonts w:ascii="Arial" w:hAnsi="Arial" w:cs="Arial"/>
          <w:spacing w:val="12"/>
          <w:sz w:val="22"/>
          <w:szCs w:val="22"/>
        </w:rPr>
        <w:t xml:space="preserve">4.6.7 </w:t>
      </w:r>
      <w:r w:rsidR="00963100" w:rsidRPr="007772EC">
        <w:rPr>
          <w:rFonts w:ascii="Arial" w:hAnsi="Arial" w:cs="Arial"/>
          <w:i/>
          <w:iCs/>
          <w:spacing w:val="12"/>
          <w:sz w:val="22"/>
          <w:szCs w:val="22"/>
        </w:rPr>
        <w:t xml:space="preserve">Generator </w:t>
      </w:r>
      <w:r w:rsidR="0036374D">
        <w:rPr>
          <w:rFonts w:ascii="Arial" w:hAnsi="Arial" w:cs="Arial"/>
          <w:i/>
          <w:iCs/>
          <w:spacing w:val="12"/>
          <w:sz w:val="22"/>
          <w:szCs w:val="22"/>
        </w:rPr>
        <w:t>m</w:t>
      </w:r>
      <w:r w:rsidR="00963100" w:rsidRPr="007772EC">
        <w:rPr>
          <w:rFonts w:ascii="Arial" w:hAnsi="Arial" w:cs="Arial"/>
          <w:i/>
          <w:iCs/>
          <w:spacing w:val="12"/>
          <w:sz w:val="22"/>
          <w:szCs w:val="22"/>
        </w:rPr>
        <w:t>ember</w:t>
      </w:r>
    </w:p>
    <w:p w14:paraId="7D550E8F" w14:textId="352ED106" w:rsidR="00963100" w:rsidRDefault="00224D42" w:rsidP="007772EC">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
      <w:r w:rsidRPr="00224D42">
        <w:rPr>
          <w:rFonts w:ascii="Arial" w:hAnsi="Arial" w:cs="Arial"/>
          <w:spacing w:val="-1"/>
          <w:sz w:val="22"/>
          <w:szCs w:val="22"/>
        </w:rPr>
        <w:t>J.</w:t>
      </w:r>
      <w:r w:rsidR="00963100">
        <w:rPr>
          <w:rFonts w:ascii="Arial" w:hAnsi="Arial" w:cs="Arial"/>
          <w:spacing w:val="-1"/>
          <w:sz w:val="22"/>
          <w:szCs w:val="22"/>
        </w:rPr>
        <w:t>4.6.7.1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36374D">
        <w:rPr>
          <w:rFonts w:ascii="Arial" w:hAnsi="Arial" w:cs="Arial"/>
          <w:i/>
          <w:iCs/>
          <w:sz w:val="22"/>
          <w:szCs w:val="22"/>
        </w:rPr>
        <w:t>g</w:t>
      </w:r>
      <w:r w:rsidR="00AB5FE3" w:rsidRPr="00AB5FE3">
        <w:rPr>
          <w:rFonts w:ascii="Arial" w:hAnsi="Arial" w:cs="Arial"/>
          <w:i/>
          <w:iCs/>
          <w:sz w:val="22"/>
          <w:szCs w:val="22"/>
        </w:rPr>
        <w:t>enerators</w:t>
      </w:r>
      <w:r w:rsidR="00963100" w:rsidRPr="001E7396">
        <w:rPr>
          <w:rFonts w:ascii="Arial" w:hAnsi="Arial" w:cs="Arial"/>
          <w:sz w:val="22"/>
          <w:szCs w:val="22"/>
        </w:rPr>
        <w:t>.</w:t>
      </w:r>
    </w:p>
    <w:p w14:paraId="382EDC1B" w14:textId="00DDF483" w:rsidR="00963100" w:rsidRDefault="00224D42" w:rsidP="007772EC">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36374D">
        <w:rPr>
          <w:rFonts w:ascii="Arial" w:hAnsi="Arial" w:cs="Arial"/>
          <w:sz w:val="22"/>
          <w:szCs w:val="22"/>
        </w:rPr>
        <w:t>m</w:t>
      </w:r>
      <w:r w:rsidR="00963100" w:rsidRPr="007772EC">
        <w:rPr>
          <w:rFonts w:ascii="Arial" w:hAnsi="Arial" w:cs="Arial"/>
          <w:i/>
          <w:iCs/>
          <w:sz w:val="22"/>
          <w:szCs w:val="22"/>
        </w:rPr>
        <w:t>ember</w:t>
      </w:r>
      <w:r w:rsidR="00963100" w:rsidRPr="007772EC">
        <w:rPr>
          <w:rFonts w:ascii="Arial" w:hAnsi="Arial" w:cs="Arial"/>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w:t>
      </w:r>
      <w:r w:rsidR="00963100" w:rsidRPr="00AB5FE3">
        <w:rPr>
          <w:rFonts w:ascii="Arial" w:hAnsi="Arial" w:cs="Arial"/>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BEC4D5" w14:textId="5DFA02E1" w:rsidR="00963100" w:rsidRDefault="00224D42" w:rsidP="007772EC">
      <w:pPr>
        <w:kinsoku w:val="0"/>
        <w:overflowPunct w:val="0"/>
        <w:autoSpaceDE/>
        <w:autoSpaceDN/>
        <w:adjustRightInd/>
        <w:spacing w:before="232" w:line="253" w:lineRule="exact"/>
        <w:ind w:left="144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4.6.8 </w:t>
      </w:r>
      <w:r w:rsidR="00963100" w:rsidRPr="007772EC">
        <w:rPr>
          <w:rFonts w:ascii="Arial" w:hAnsi="Arial" w:cs="Arial"/>
          <w:i/>
          <w:iCs/>
          <w:spacing w:val="2"/>
          <w:sz w:val="22"/>
          <w:szCs w:val="22"/>
        </w:rPr>
        <w:t xml:space="preserve">Network </w:t>
      </w:r>
      <w:r w:rsidR="0036374D">
        <w:rPr>
          <w:rFonts w:ascii="Arial" w:hAnsi="Arial" w:cs="Arial"/>
          <w:i/>
          <w:iCs/>
          <w:spacing w:val="2"/>
          <w:sz w:val="22"/>
          <w:szCs w:val="22"/>
        </w:rPr>
        <w:t>o</w:t>
      </w:r>
      <w:r w:rsidR="00963100" w:rsidRPr="007772EC">
        <w:rPr>
          <w:rFonts w:ascii="Arial" w:hAnsi="Arial" w:cs="Arial"/>
          <w:i/>
          <w:iCs/>
          <w:spacing w:val="2"/>
          <w:sz w:val="22"/>
          <w:szCs w:val="22"/>
        </w:rPr>
        <w:t>perator</w:t>
      </w:r>
      <w:r w:rsidR="00963100">
        <w:rPr>
          <w:rFonts w:ascii="Arial" w:hAnsi="Arial" w:cs="Arial"/>
          <w:spacing w:val="2"/>
          <w:sz w:val="22"/>
          <w:szCs w:val="22"/>
        </w:rPr>
        <w:t xml:space="preserve"> </w:t>
      </w:r>
      <w:r w:rsidR="0036374D" w:rsidRPr="007772EC">
        <w:rPr>
          <w:rFonts w:ascii="Arial" w:hAnsi="Arial" w:cs="Arial"/>
          <w:i/>
          <w:iCs/>
          <w:spacing w:val="2"/>
          <w:sz w:val="22"/>
          <w:szCs w:val="22"/>
        </w:rPr>
        <w:t>m</w:t>
      </w:r>
      <w:r w:rsidR="00963100" w:rsidRPr="007772EC">
        <w:rPr>
          <w:rFonts w:ascii="Arial" w:hAnsi="Arial" w:cs="Arial"/>
          <w:i/>
          <w:iCs/>
          <w:spacing w:val="2"/>
          <w:sz w:val="22"/>
          <w:szCs w:val="22"/>
        </w:rPr>
        <w:t>ember</w:t>
      </w:r>
    </w:p>
    <w:p w14:paraId="043FFAFC" w14:textId="22F71428" w:rsidR="00963100" w:rsidRPr="007772EC"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i/>
          <w:iCs/>
          <w:sz w:val="22"/>
          <w:szCs w:val="22"/>
        </w:rPr>
      </w:pPr>
      <w:r w:rsidRPr="00224D42">
        <w:rPr>
          <w:rFonts w:ascii="Arial" w:hAnsi="Arial" w:cs="Arial"/>
          <w:spacing w:val="-1"/>
          <w:sz w:val="22"/>
          <w:szCs w:val="22"/>
        </w:rPr>
        <w:t>J.</w:t>
      </w:r>
      <w:r w:rsidR="00963100">
        <w:rPr>
          <w:rFonts w:ascii="Arial" w:hAnsi="Arial" w:cs="Arial"/>
          <w:spacing w:val="-1"/>
          <w:sz w:val="22"/>
          <w:szCs w:val="22"/>
        </w:rPr>
        <w:t>4.6.8.1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404790">
        <w:rPr>
          <w:rFonts w:ascii="Arial" w:hAnsi="Arial" w:cs="Arial"/>
          <w:i/>
          <w:iCs/>
          <w:sz w:val="22"/>
          <w:szCs w:val="22"/>
        </w:rPr>
        <w:t>n</w:t>
      </w:r>
      <w:r w:rsidR="00963100" w:rsidRPr="007772EC">
        <w:rPr>
          <w:rFonts w:ascii="Arial" w:hAnsi="Arial" w:cs="Arial"/>
          <w:i/>
          <w:iCs/>
          <w:sz w:val="22"/>
          <w:szCs w:val="22"/>
        </w:rPr>
        <w:t xml:space="preserve">etwork </w:t>
      </w:r>
      <w:r w:rsidR="00404790">
        <w:rPr>
          <w:rFonts w:ascii="Arial" w:hAnsi="Arial" w:cs="Arial"/>
          <w:i/>
          <w:iCs/>
          <w:sz w:val="22"/>
          <w:szCs w:val="22"/>
        </w:rPr>
        <w:t>o</w:t>
      </w:r>
      <w:r w:rsidR="00963100" w:rsidRPr="007772EC">
        <w:rPr>
          <w:rFonts w:ascii="Arial" w:hAnsi="Arial" w:cs="Arial"/>
          <w:i/>
          <w:iCs/>
          <w:sz w:val="22"/>
          <w:szCs w:val="22"/>
        </w:rPr>
        <w:t>perators.</w:t>
      </w:r>
    </w:p>
    <w:p w14:paraId="130DCF04" w14:textId="6F151EDF" w:rsidR="00963100"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7772EC">
        <w:rPr>
          <w:rFonts w:ascii="Arial" w:hAnsi="Arial" w:cs="Arial"/>
          <w:i/>
          <w:iCs/>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 </w:t>
      </w:r>
      <w:r w:rsidR="0036374D">
        <w:rPr>
          <w:rFonts w:ascii="Arial" w:hAnsi="Arial" w:cs="Arial"/>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13CB92E4" w14:textId="5D9EE57E" w:rsidR="00963100" w:rsidRDefault="00963100" w:rsidP="007772EC">
      <w:pPr>
        <w:kinsoku w:val="0"/>
        <w:overflowPunct w:val="0"/>
        <w:autoSpaceDE/>
        <w:autoSpaceDN/>
        <w:adjustRightInd/>
        <w:spacing w:before="243" w:line="252" w:lineRule="exact"/>
        <w:ind w:left="1560" w:right="72"/>
        <w:jc w:val="both"/>
        <w:textAlignment w:val="baseline"/>
        <w:rPr>
          <w:rFonts w:ascii="Arial" w:hAnsi="Arial" w:cs="Arial"/>
          <w:sz w:val="22"/>
          <w:szCs w:val="22"/>
        </w:rPr>
      </w:pPr>
      <w:r>
        <w:rPr>
          <w:rFonts w:ascii="Arial" w:hAnsi="Arial" w:cs="Arial"/>
          <w:sz w:val="22"/>
          <w:szCs w:val="22"/>
        </w:rPr>
        <w:t xml:space="preserve">For the avoidance of doubt the </w:t>
      </w:r>
      <w:r w:rsidR="0036374D">
        <w:rPr>
          <w:rFonts w:ascii="Arial" w:hAnsi="Arial" w:cs="Arial"/>
          <w:i/>
          <w:iCs/>
          <w:sz w:val="22"/>
          <w:szCs w:val="22"/>
        </w:rPr>
        <w:t>g</w:t>
      </w:r>
      <w:r w:rsidR="00AB5FE3" w:rsidRPr="00AB5FE3">
        <w:rPr>
          <w:rFonts w:ascii="Arial" w:hAnsi="Arial" w:cs="Arial"/>
          <w:i/>
          <w:iCs/>
          <w:sz w:val="22"/>
          <w:szCs w:val="22"/>
        </w:rPr>
        <w:t>enerator</w:t>
      </w:r>
      <w:r>
        <w:rPr>
          <w:rFonts w:ascii="Arial" w:hAnsi="Arial" w:cs="Arial"/>
          <w:sz w:val="22"/>
          <w:szCs w:val="22"/>
        </w:rPr>
        <w:t xml:space="preserve"> and </w:t>
      </w:r>
      <w:r w:rsidR="0036374D">
        <w:rPr>
          <w:rFonts w:ascii="Arial" w:hAnsi="Arial" w:cs="Arial"/>
          <w:i/>
          <w:iCs/>
          <w:sz w:val="22"/>
          <w:szCs w:val="22"/>
        </w:rPr>
        <w:t>n</w:t>
      </w:r>
      <w:r w:rsidR="00781215">
        <w:rPr>
          <w:rFonts w:ascii="Arial" w:hAnsi="Arial" w:cs="Arial"/>
          <w:i/>
          <w:iCs/>
          <w:sz w:val="22"/>
          <w:szCs w:val="22"/>
        </w:rPr>
        <w:t xml:space="preserve">etwork </w:t>
      </w:r>
      <w:r w:rsidR="0036374D">
        <w:rPr>
          <w:rFonts w:ascii="Arial" w:hAnsi="Arial" w:cs="Arial"/>
          <w:i/>
          <w:iCs/>
          <w:sz w:val="22"/>
          <w:szCs w:val="22"/>
        </w:rPr>
        <w:t>o</w:t>
      </w:r>
      <w:r w:rsidR="00781215">
        <w:rPr>
          <w:rFonts w:ascii="Arial" w:hAnsi="Arial" w:cs="Arial"/>
          <w:i/>
          <w:iCs/>
          <w:sz w:val="22"/>
          <w:szCs w:val="22"/>
        </w:rPr>
        <w:t>perator</w:t>
      </w:r>
      <w:r>
        <w:rPr>
          <w:rFonts w:ascii="Arial" w:hAnsi="Arial" w:cs="Arial"/>
          <w:sz w:val="22"/>
          <w:szCs w:val="22"/>
        </w:rPr>
        <w:t xml:space="preserve"> representative bodies, the </w:t>
      </w:r>
      <w:r w:rsidR="00AB5FE3" w:rsidRPr="00AB5FE3">
        <w:rPr>
          <w:rFonts w:ascii="Arial" w:hAnsi="Arial" w:cs="Arial"/>
          <w:i/>
          <w:iCs/>
          <w:sz w:val="22"/>
          <w:szCs w:val="22"/>
        </w:rPr>
        <w:t>ISOP</w:t>
      </w:r>
      <w:r>
        <w:rPr>
          <w:rFonts w:ascii="Arial" w:hAnsi="Arial" w:cs="Arial"/>
          <w:sz w:val="22"/>
          <w:szCs w:val="22"/>
        </w:rPr>
        <w:t xml:space="preserve">, </w:t>
      </w:r>
      <w:r w:rsidR="00AB5FE3" w:rsidRPr="00AB5FE3">
        <w:rPr>
          <w:rFonts w:ascii="Arial" w:hAnsi="Arial" w:cs="Arial"/>
          <w:i/>
          <w:iCs/>
          <w:sz w:val="22"/>
          <w:szCs w:val="22"/>
        </w:rPr>
        <w:t>NGET</w:t>
      </w:r>
      <w:r>
        <w:rPr>
          <w:rFonts w:ascii="Arial" w:hAnsi="Arial" w:cs="Arial"/>
          <w:sz w:val="22"/>
          <w:szCs w:val="22"/>
        </w:rPr>
        <w:t xml:space="preserve">, </w:t>
      </w:r>
      <w:r w:rsidR="00AB5FE3" w:rsidRPr="00AB5FE3">
        <w:rPr>
          <w:rFonts w:ascii="Arial" w:hAnsi="Arial" w:cs="Arial"/>
          <w:i/>
          <w:iCs/>
          <w:sz w:val="22"/>
          <w:szCs w:val="22"/>
        </w:rPr>
        <w:t>SHET</w:t>
      </w:r>
      <w:r>
        <w:rPr>
          <w:rFonts w:ascii="Arial" w:hAnsi="Arial" w:cs="Arial"/>
          <w:sz w:val="22"/>
          <w:szCs w:val="22"/>
        </w:rPr>
        <w:t xml:space="preserve"> and </w:t>
      </w:r>
      <w:r w:rsidR="008E4863" w:rsidRPr="008E4863">
        <w:rPr>
          <w:rFonts w:ascii="Arial" w:hAnsi="Arial" w:cs="Arial"/>
          <w:i/>
          <w:iCs/>
          <w:sz w:val="22"/>
          <w:szCs w:val="22"/>
        </w:rPr>
        <w:t>SPT</w:t>
      </w:r>
      <w:r>
        <w:rPr>
          <w:rFonts w:ascii="Arial" w:hAnsi="Arial" w:cs="Arial"/>
          <w:sz w:val="22"/>
          <w:szCs w:val="22"/>
        </w:rPr>
        <w:t xml:space="preserve"> are not required to identify </w:t>
      </w:r>
      <w:r w:rsidR="00D669F4" w:rsidRPr="00D669F4">
        <w:rPr>
          <w:rFonts w:ascii="Arial" w:hAnsi="Arial" w:cs="Arial"/>
          <w:sz w:val="22"/>
          <w:szCs w:val="22"/>
        </w:rPr>
        <w:t>Alternate</w:t>
      </w:r>
      <w:r>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as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are appointed, removed and reappointed by giving notice to the </w:t>
      </w:r>
      <w:r w:rsidR="00AB5FE3" w:rsidRPr="00AB5FE3">
        <w:rPr>
          <w:rFonts w:ascii="Arial" w:hAnsi="Arial" w:cs="Arial"/>
          <w:i/>
          <w:iCs/>
          <w:sz w:val="22"/>
          <w:szCs w:val="22"/>
        </w:rPr>
        <w:t>Secretary</w:t>
      </w:r>
      <w:r>
        <w:rPr>
          <w:rFonts w:ascii="Arial" w:hAnsi="Arial" w:cs="Arial"/>
          <w:sz w:val="22"/>
          <w:szCs w:val="22"/>
        </w:rPr>
        <w:t>.</w:t>
      </w:r>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4.7</w:t>
      </w:r>
      <w:r w:rsidR="00963100">
        <w:rPr>
          <w:rFonts w:ascii="Arial" w:hAnsi="Arial" w:cs="Arial"/>
          <w:spacing w:val="-1"/>
          <w:sz w:val="22"/>
          <w:szCs w:val="22"/>
        </w:rPr>
        <w:tab/>
        <w:t>Meeting Frequency</w:t>
      </w:r>
    </w:p>
    <w:p w14:paraId="10ADEE8D" w14:textId="4573FD97" w:rsidR="00963100" w:rsidRDefault="00224D42" w:rsidP="007772EC">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4.7.1</w:t>
      </w:r>
      <w:r w:rsidR="00963100">
        <w:rPr>
          <w:rFonts w:ascii="Arial" w:hAnsi="Arial" w:cs="Arial"/>
          <w:sz w:val="22"/>
          <w:szCs w:val="22"/>
        </w:rPr>
        <w:tab/>
        <w:t xml:space="preserve">All meetings shall be called by the </w:t>
      </w:r>
      <w:r w:rsidR="00AB5FE3" w:rsidRPr="00AB5FE3">
        <w:rPr>
          <w:rFonts w:ascii="Arial" w:hAnsi="Arial" w:cs="Arial"/>
          <w:i/>
          <w:iCs/>
          <w:sz w:val="22"/>
          <w:szCs w:val="22"/>
        </w:rPr>
        <w:t>Secretary</w:t>
      </w:r>
      <w:r w:rsidR="00963100">
        <w:rPr>
          <w:rFonts w:ascii="Arial" w:hAnsi="Arial" w:cs="Arial"/>
          <w:sz w:val="22"/>
          <w:szCs w:val="22"/>
        </w:rPr>
        <w:t xml:space="preserve"> giving notice to </w:t>
      </w:r>
      <w:r w:rsidR="00AB5FE3" w:rsidRPr="00AB5FE3">
        <w:rPr>
          <w:rFonts w:ascii="Arial" w:hAnsi="Arial" w:cs="Arial"/>
          <w:i/>
          <w:iCs/>
          <w:sz w:val="22"/>
          <w:szCs w:val="22"/>
        </w:rPr>
        <w:t>Members</w:t>
      </w:r>
      <w:r w:rsidR="00963100">
        <w:rPr>
          <w:rFonts w:ascii="Arial" w:hAnsi="Arial" w:cs="Arial"/>
          <w:sz w:val="22"/>
          <w:szCs w:val="22"/>
        </w:rPr>
        <w:t xml:space="preserve"> at</w:t>
      </w:r>
      <w:r w:rsidR="00AF1A27">
        <w:rPr>
          <w:rFonts w:ascii="Arial" w:hAnsi="Arial" w:cs="Arial"/>
          <w:sz w:val="22"/>
          <w:szCs w:val="22"/>
        </w:rPr>
        <w:t xml:space="preserve"> </w:t>
      </w:r>
      <w:r w:rsidR="00963100">
        <w:rPr>
          <w:rFonts w:ascii="Arial" w:hAnsi="Arial" w:cs="Arial"/>
          <w:sz w:val="22"/>
          <w:szCs w:val="22"/>
        </w:rPr>
        <w:t xml:space="preserve">least 15 </w:t>
      </w:r>
      <w:r w:rsidR="0036374D">
        <w:rPr>
          <w:rFonts w:ascii="Arial" w:hAnsi="Arial" w:cs="Arial"/>
          <w:i/>
          <w:iCs/>
          <w:sz w:val="22"/>
          <w:szCs w:val="22"/>
        </w:rPr>
        <w:t>b</w:t>
      </w:r>
      <w:r w:rsidR="00963100" w:rsidRPr="007772EC">
        <w:rPr>
          <w:rFonts w:ascii="Arial" w:hAnsi="Arial" w:cs="Arial"/>
          <w:i/>
          <w:iCs/>
          <w:sz w:val="22"/>
          <w:szCs w:val="22"/>
        </w:rPr>
        <w:t xml:space="preserve">usiness </w:t>
      </w:r>
      <w:r w:rsidR="0036374D">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that date of the next meeting or such other shorter period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may agree.</w:t>
      </w:r>
      <w:r w:rsidR="00323325">
        <w:rPr>
          <w:rFonts w:ascii="Arial" w:hAnsi="Arial" w:cs="Arial"/>
          <w:sz w:val="22"/>
          <w:szCs w:val="22"/>
        </w:rPr>
        <w:t xml:space="preserve"> </w:t>
      </w:r>
      <w:r w:rsidR="00963100">
        <w:rPr>
          <w:rFonts w:ascii="Arial" w:hAnsi="Arial" w:cs="Arial"/>
          <w:sz w:val="22"/>
          <w:szCs w:val="22"/>
        </w:rPr>
        <w:t>The notice shall set out the date, time and place of the meeting.</w:t>
      </w:r>
    </w:p>
    <w:p w14:paraId="7BA55A5B" w14:textId="77777777" w:rsidR="00963100" w:rsidRDefault="00963100" w:rsidP="007772EC">
      <w:pPr>
        <w:kinsoku w:val="0"/>
        <w:overflowPunct w:val="0"/>
        <w:autoSpaceDE/>
        <w:autoSpaceDN/>
        <w:adjustRightInd/>
        <w:spacing w:before="7" w:line="252" w:lineRule="exact"/>
        <w:ind w:left="1418" w:right="432" w:hanging="698"/>
        <w:textAlignment w:val="baseline"/>
        <w:rPr>
          <w:rFonts w:ascii="Arial" w:hAnsi="Arial" w:cs="Arial"/>
          <w:sz w:val="22"/>
          <w:szCs w:val="22"/>
        </w:rPr>
      </w:pPr>
    </w:p>
    <w:p w14:paraId="11884BAC" w14:textId="4CB2F379" w:rsidR="00963100" w:rsidRDefault="00224D42" w:rsidP="007772EC">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4.7.2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hold a minimum of 4 meetings per calendar year at regular intervals as agreed by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Attendance at such </w:t>
      </w:r>
      <w:r w:rsidR="00963100">
        <w:rPr>
          <w:rFonts w:ascii="Arial" w:hAnsi="Arial" w:cs="Arial"/>
          <w:sz w:val="22"/>
          <w:szCs w:val="22"/>
        </w:rPr>
        <w:lastRenderedPageBreak/>
        <w:t xml:space="preserve">meetings may be in person, by teleconference or video conference or in any alternative manner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and such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will be counted as present for the purposes of the quorum.</w:t>
      </w:r>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4.8</w:t>
      </w:r>
      <w:r w:rsidR="00963100">
        <w:rPr>
          <w:rFonts w:ascii="Arial" w:hAnsi="Arial" w:cs="Arial"/>
          <w:spacing w:val="-1"/>
          <w:sz w:val="22"/>
          <w:szCs w:val="22"/>
        </w:rPr>
        <w:tab/>
        <w:t>Meeting Administration</w:t>
      </w:r>
    </w:p>
    <w:p w14:paraId="099CE359" w14:textId="1738BB22" w:rsidR="00963100" w:rsidRDefault="00224D42" w:rsidP="007772EC">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4.8.1 The </w:t>
      </w:r>
      <w:r w:rsidR="00AB5FE3" w:rsidRPr="00AB5FE3">
        <w:rPr>
          <w:rFonts w:ascii="Arial" w:hAnsi="Arial" w:cs="Arial"/>
          <w:i/>
          <w:iCs/>
          <w:sz w:val="22"/>
          <w:szCs w:val="22"/>
        </w:rPr>
        <w:t>Secretary</w:t>
      </w:r>
      <w:r w:rsidR="00963100">
        <w:rPr>
          <w:rFonts w:ascii="Arial" w:hAnsi="Arial" w:cs="Arial"/>
          <w:sz w:val="22"/>
          <w:szCs w:val="22"/>
        </w:rPr>
        <w:t xml:space="preserve"> will make available to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36374D" w:rsidRPr="007772EC">
        <w:rPr>
          <w:rFonts w:ascii="Arial" w:hAnsi="Arial" w:cs="Arial"/>
          <w:i/>
          <w:iCs/>
          <w:sz w:val="22"/>
          <w:szCs w:val="22"/>
        </w:rPr>
        <w:t>b</w:t>
      </w:r>
      <w:r w:rsidR="00963100" w:rsidRPr="007772EC">
        <w:rPr>
          <w:rFonts w:ascii="Arial" w:hAnsi="Arial" w:cs="Arial"/>
          <w:i/>
          <w:iCs/>
          <w:sz w:val="22"/>
          <w:szCs w:val="22"/>
        </w:rPr>
        <w:t xml:space="preserve">usiness </w:t>
      </w:r>
      <w:r w:rsidR="0036374D" w:rsidRPr="007772EC">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the date of the meeting or such other shorter period as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 agenda of the matters for consideration at the meeting and any supporting papers for discussion.</w:t>
      </w:r>
    </w:p>
    <w:p w14:paraId="62CA8DD8" w14:textId="29E25301"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4.8.2 An omission to send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documents to a person entitled to receive them under sub-paragraph </w:t>
      </w:r>
      <w:r w:rsidR="0036374D">
        <w:rPr>
          <w:rFonts w:ascii="Arial" w:hAnsi="Arial" w:cs="Arial"/>
          <w:sz w:val="22"/>
          <w:szCs w:val="22"/>
        </w:rPr>
        <w:t>J.</w:t>
      </w:r>
      <w:r w:rsidR="00963100">
        <w:rPr>
          <w:rFonts w:ascii="Arial" w:hAnsi="Arial" w:cs="Arial"/>
          <w:sz w:val="22"/>
          <w:szCs w:val="22"/>
        </w:rPr>
        <w:t xml:space="preserve">4.9.2 shall not prevent a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from proceeding unless otherwise directed by the </w:t>
      </w:r>
      <w:r w:rsidR="0036374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0FB0805F" w14:textId="5667D9DD" w:rsidR="00963100" w:rsidRDefault="00224D42" w:rsidP="007772EC">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4.8.3 As soon as is practicable after each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prepare and send to the </w:t>
      </w:r>
      <w:r w:rsidR="0036374D">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and the </w:t>
      </w:r>
      <w:r w:rsidR="0036374D">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minutes of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which shall be approved (or amended and approved) by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at the next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after they were so sent and, when approved,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was not appropriate for such publication)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01397B61" w14:textId="5CA87C45" w:rsidR="00963100" w:rsidRPr="007772EC" w:rsidRDefault="00224D42" w:rsidP="007772EC">
      <w:pPr>
        <w:pStyle w:val="NoSpacing"/>
        <w:rPr>
          <w:rFonts w:ascii="Arial" w:hAnsi="Arial" w:cs="Arial"/>
          <w:sz w:val="22"/>
          <w:szCs w:val="22"/>
        </w:rPr>
      </w:pPr>
      <w:r w:rsidRPr="1B015587">
        <w:rPr>
          <w:rFonts w:ascii="Arial" w:hAnsi="Arial" w:cs="Arial"/>
          <w:sz w:val="22"/>
          <w:szCs w:val="22"/>
        </w:rPr>
        <w:t>J.</w:t>
      </w:r>
      <w:r w:rsidR="00963100" w:rsidRPr="1B015587">
        <w:rPr>
          <w:rFonts w:ascii="Arial" w:hAnsi="Arial" w:cs="Arial"/>
          <w:sz w:val="22"/>
          <w:szCs w:val="22"/>
        </w:rPr>
        <w:t xml:space="preserve">4.9 </w:t>
      </w:r>
      <w:r w:rsidR="00661A21">
        <w:rPr>
          <w:rFonts w:ascii="Arial" w:hAnsi="Arial" w:cs="Arial"/>
          <w:sz w:val="22"/>
          <w:szCs w:val="22"/>
        </w:rPr>
        <w:tab/>
      </w:r>
      <w:r w:rsidR="00963100" w:rsidRPr="1B015587">
        <w:rPr>
          <w:rFonts w:ascii="Arial" w:hAnsi="Arial" w:cs="Arial"/>
          <w:sz w:val="22"/>
          <w:szCs w:val="22"/>
        </w:rPr>
        <w:t>Quorum</w:t>
      </w:r>
    </w:p>
    <w:p w14:paraId="153EFAED" w14:textId="3AE24D4D" w:rsidR="00963100" w:rsidRDefault="00224D42" w:rsidP="007772EC">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4.9.1 Subject to sub-paragraph </w:t>
      </w:r>
      <w:r w:rsidR="0036374D">
        <w:rPr>
          <w:rFonts w:ascii="Arial" w:hAnsi="Arial" w:cs="Arial"/>
          <w:sz w:val="22"/>
          <w:szCs w:val="22"/>
        </w:rPr>
        <w:t>J.</w:t>
      </w:r>
      <w:r w:rsidR="00963100">
        <w:rPr>
          <w:rFonts w:ascii="Arial" w:hAnsi="Arial" w:cs="Arial"/>
          <w:sz w:val="22"/>
          <w:szCs w:val="22"/>
        </w:rPr>
        <w:t xml:space="preserve">4.9.3, no business shall be transacted at any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unless a </w:t>
      </w:r>
      <w:r w:rsidR="0036374D">
        <w:rPr>
          <w:rFonts w:ascii="Arial" w:hAnsi="Arial" w:cs="Arial"/>
          <w:sz w:val="22"/>
          <w:szCs w:val="22"/>
        </w:rPr>
        <w:t>q</w:t>
      </w:r>
      <w:r w:rsidR="00963100">
        <w:rPr>
          <w:rFonts w:ascii="Arial" w:hAnsi="Arial" w:cs="Arial"/>
          <w:sz w:val="22"/>
          <w:szCs w:val="22"/>
        </w:rPr>
        <w:t xml:space="preserve">uorum (as defined in sub-paragraph </w:t>
      </w:r>
      <w:r w:rsidR="0036374D">
        <w:rPr>
          <w:rFonts w:ascii="Arial" w:hAnsi="Arial" w:cs="Arial"/>
          <w:sz w:val="22"/>
          <w:szCs w:val="22"/>
        </w:rPr>
        <w:t>J.</w:t>
      </w:r>
      <w:r w:rsidR="00963100">
        <w:rPr>
          <w:rFonts w:ascii="Arial" w:hAnsi="Arial" w:cs="Arial"/>
          <w:sz w:val="22"/>
          <w:szCs w:val="22"/>
        </w:rPr>
        <w:t>4.9.2) is present.</w:t>
      </w:r>
    </w:p>
    <w:p w14:paraId="2C2D22E7" w14:textId="3C622413" w:rsidR="00963100" w:rsidRDefault="00224D42" w:rsidP="007772EC">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4.9.2 A quorum shall be constituted where there is at least one </w:t>
      </w:r>
      <w:r w:rsidR="0036374D">
        <w:rPr>
          <w:rFonts w:ascii="Arial" w:hAnsi="Arial" w:cs="Arial"/>
          <w:spacing w:val="-1"/>
          <w:sz w:val="22"/>
          <w:szCs w:val="22"/>
        </w:rPr>
        <w:t>m</w:t>
      </w:r>
      <w:r w:rsidR="00963100" w:rsidRPr="007772EC">
        <w:rPr>
          <w:rFonts w:ascii="Arial" w:hAnsi="Arial" w:cs="Arial"/>
          <w:spacing w:val="-1"/>
          <w:sz w:val="22"/>
          <w:szCs w:val="22"/>
        </w:rPr>
        <w:t>ember</w:t>
      </w:r>
      <w:r w:rsidR="00963100">
        <w:rPr>
          <w:rFonts w:ascii="Arial" w:hAnsi="Arial" w:cs="Arial"/>
          <w:spacing w:val="-1"/>
          <w:sz w:val="22"/>
          <w:szCs w:val="22"/>
        </w:rPr>
        <w:t xml:space="preserve"> representing each of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r w:rsidR="00AB5FE3" w:rsidRPr="00AB5FE3">
        <w:rPr>
          <w:rFonts w:ascii="Arial" w:hAnsi="Arial" w:cs="Arial"/>
          <w:i/>
          <w:iCs/>
          <w:spacing w:val="-1"/>
          <w:sz w:val="22"/>
          <w:szCs w:val="22"/>
        </w:rPr>
        <w:t>SPT</w:t>
      </w:r>
      <w:r w:rsidR="00963100">
        <w:rPr>
          <w:rFonts w:ascii="Arial" w:hAnsi="Arial" w:cs="Arial"/>
          <w:spacing w:val="-1"/>
          <w:sz w:val="22"/>
          <w:szCs w:val="22"/>
        </w:rPr>
        <w:t xml:space="preserve"> and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unless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and 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has been notified in writing by a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representing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Pr>
          <w:rFonts w:ascii="Arial" w:hAnsi="Arial" w:cs="Arial"/>
          <w:spacing w:val="-1"/>
          <w:sz w:val="22"/>
          <w:szCs w:val="22"/>
        </w:rPr>
        <w:t xml:space="preserve">, </w:t>
      </w:r>
      <w:r w:rsidR="00AB5FE3" w:rsidRPr="00AB5FE3">
        <w:rPr>
          <w:rFonts w:ascii="Arial" w:hAnsi="Arial" w:cs="Arial"/>
          <w:i/>
          <w:iCs/>
          <w:spacing w:val="-1"/>
          <w:sz w:val="22"/>
          <w:szCs w:val="22"/>
        </w:rPr>
        <w:t>SPT</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that the matters to be discussed at such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do not materially affect it and in which case that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(with the consent of the other </w:t>
      </w:r>
      <w:r w:rsidR="0036374D">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forming the quorum) may waive their right to attend.</w:t>
      </w:r>
    </w:p>
    <w:p w14:paraId="5AA0BDDD" w14:textId="4B4BE00F" w:rsidR="00963100" w:rsidRDefault="00224D42" w:rsidP="007772EC">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4.9.3 Where a quorum is not present, the </w:t>
      </w:r>
      <w:r w:rsidR="00AB5FE3" w:rsidRPr="00AB5FE3">
        <w:rPr>
          <w:rFonts w:ascii="Arial" w:hAnsi="Arial" w:cs="Arial"/>
          <w:i/>
          <w:iCs/>
          <w:sz w:val="22"/>
          <w:szCs w:val="22"/>
        </w:rPr>
        <w:t>Secretary</w:t>
      </w:r>
      <w:r w:rsidR="00963100">
        <w:rPr>
          <w:rFonts w:ascii="Arial" w:hAnsi="Arial" w:cs="Arial"/>
          <w:sz w:val="22"/>
          <w:szCs w:val="22"/>
        </w:rPr>
        <w:t xml:space="preserve"> shall seek to adjourn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to a later date unless it is the third consecutive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that has been required to be adjourned as a consequence of the failure to attend by a particular </w:t>
      </w:r>
      <w:r w:rsidR="0036374D">
        <w:rPr>
          <w:rFonts w:ascii="Arial" w:hAnsi="Arial" w:cs="Arial"/>
          <w:i/>
          <w:iCs/>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in which case,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shall nonetheless proceed and subsequent ratification of decisions taken at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by such non-attending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shall not be required unless the lack of attendance by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(on any of the three occasions) was as a consequence of an omission to send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the details of the </w:t>
      </w:r>
      <w:r w:rsidR="0022105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r w:rsidR="00221051">
        <w:rPr>
          <w:rFonts w:ascii="Arial" w:hAnsi="Arial" w:cs="Arial"/>
          <w:sz w:val="22"/>
          <w:szCs w:val="22"/>
        </w:rPr>
        <w:t>J.</w:t>
      </w:r>
      <w:r w:rsidR="00963100">
        <w:rPr>
          <w:rFonts w:ascii="Arial" w:hAnsi="Arial" w:cs="Arial"/>
          <w:sz w:val="22"/>
          <w:szCs w:val="22"/>
        </w:rPr>
        <w:t>4.9.2.</w:t>
      </w:r>
    </w:p>
    <w:p w14:paraId="24ACA643" w14:textId="6A43938C" w:rsidR="00963100" w:rsidRDefault="00224D42" w:rsidP="00963100">
      <w:pPr>
        <w:kinsoku w:val="0"/>
        <w:overflowPunct w:val="0"/>
        <w:autoSpaceDE/>
        <w:autoSpaceDN/>
        <w:adjustRightInd/>
        <w:spacing w:before="241" w:line="250" w:lineRule="exact"/>
        <w:ind w:right="72"/>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4.10 Attendance by Other Persons</w:t>
      </w:r>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7298748E" w14:textId="4CADAC03" w:rsidR="00963100" w:rsidRDefault="00224D42" w:rsidP="007772EC">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 xml:space="preserve">4.10.1 A </w:t>
      </w:r>
      <w:r w:rsidR="00221051">
        <w:rPr>
          <w:rFonts w:ascii="Arial" w:hAnsi="Arial" w:cs="Arial"/>
          <w:i/>
          <w:iCs/>
          <w:spacing w:val="-1"/>
          <w:sz w:val="22"/>
          <w:szCs w:val="22"/>
        </w:rPr>
        <w:t>m</w:t>
      </w:r>
      <w:r w:rsidR="001047FD" w:rsidRPr="001047FD">
        <w:rPr>
          <w:rFonts w:ascii="Arial" w:hAnsi="Arial" w:cs="Arial"/>
          <w:i/>
          <w:iCs/>
          <w:spacing w:val="-1"/>
          <w:sz w:val="22"/>
          <w:szCs w:val="22"/>
        </w:rPr>
        <w:t>ember</w:t>
      </w:r>
      <w:r w:rsidR="00963100">
        <w:rPr>
          <w:rFonts w:ascii="Arial" w:hAnsi="Arial" w:cs="Arial"/>
          <w:spacing w:val="-1"/>
          <w:sz w:val="22"/>
          <w:szCs w:val="22"/>
        </w:rPr>
        <w:t xml:space="preserve"> may, with the agreement of the other </w:t>
      </w:r>
      <w:r w:rsidR="00221051">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r w:rsidR="00221051">
        <w:rPr>
          <w:rFonts w:ascii="Arial" w:hAnsi="Arial" w:cs="Arial"/>
          <w:spacing w:val="-1"/>
          <w:sz w:val="22"/>
          <w:szCs w:val="22"/>
        </w:rPr>
        <w:t>J.</w:t>
      </w:r>
      <w:r w:rsidR="00963100">
        <w:rPr>
          <w:rFonts w:ascii="Arial" w:hAnsi="Arial" w:cs="Arial"/>
          <w:spacing w:val="-1"/>
          <w:sz w:val="22"/>
          <w:szCs w:val="22"/>
        </w:rPr>
        <w:t xml:space="preserve">4.6 to attend any part of a </w:t>
      </w:r>
      <w:r w:rsidR="0022105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and to speak at such meeting, where that person so attends.</w:t>
      </w:r>
    </w:p>
    <w:p w14:paraId="5DBC620C" w14:textId="07D3EB64" w:rsidR="00963100" w:rsidRDefault="00224D42" w:rsidP="00963100">
      <w:pPr>
        <w:kinsoku w:val="0"/>
        <w:overflowPunct w:val="0"/>
        <w:autoSpaceDE/>
        <w:autoSpaceDN/>
        <w:adjustRightInd/>
        <w:spacing w:before="237" w:line="253" w:lineRule="exact"/>
        <w:textAlignment w:val="baseline"/>
        <w:rPr>
          <w:rFonts w:ascii="Arial" w:hAnsi="Arial" w:cs="Arial"/>
          <w:spacing w:val="7"/>
          <w:sz w:val="22"/>
          <w:szCs w:val="22"/>
        </w:rPr>
      </w:pPr>
      <w:r w:rsidRPr="00224D42">
        <w:rPr>
          <w:rFonts w:ascii="Arial" w:hAnsi="Arial" w:cs="Arial"/>
          <w:spacing w:val="7"/>
          <w:sz w:val="22"/>
          <w:szCs w:val="22"/>
        </w:rPr>
        <w:t>J.</w:t>
      </w:r>
      <w:r w:rsidR="00963100">
        <w:rPr>
          <w:rFonts w:ascii="Arial" w:hAnsi="Arial" w:cs="Arial"/>
          <w:spacing w:val="7"/>
          <w:sz w:val="22"/>
          <w:szCs w:val="22"/>
        </w:rPr>
        <w:t>4.11 Removal from Office</w:t>
      </w:r>
    </w:p>
    <w:p w14:paraId="1F0A46F2" w14:textId="33395D0D" w:rsidR="00963100" w:rsidRDefault="00224D42" w:rsidP="007772EC">
      <w:pPr>
        <w:kinsoku w:val="0"/>
        <w:overflowPunct w:val="0"/>
        <w:autoSpaceDE/>
        <w:autoSpaceDN/>
        <w:adjustRightInd/>
        <w:spacing w:before="246" w:line="253" w:lineRule="exact"/>
        <w:ind w:left="720"/>
        <w:jc w:val="center"/>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4.11.1 A person shall cease to hold office as a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an </w:t>
      </w:r>
      <w:r w:rsidR="00D669F4" w:rsidRPr="00D669F4">
        <w:rPr>
          <w:rFonts w:ascii="Arial" w:hAnsi="Arial" w:cs="Arial"/>
          <w:sz w:val="22"/>
          <w:szCs w:val="22"/>
        </w:rPr>
        <w:t>Alternate</w:t>
      </w:r>
      <w:r w:rsidR="00963100">
        <w:rPr>
          <w:rFonts w:ascii="Arial" w:hAnsi="Arial" w:cs="Arial"/>
          <w:sz w:val="22"/>
          <w:szCs w:val="22"/>
        </w:rPr>
        <w:t xml:space="preserve">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w:t>
      </w:r>
    </w:p>
    <w:p w14:paraId="7014D613" w14:textId="2790629F" w:rsidR="00963100" w:rsidRDefault="00963100" w:rsidP="007772EC">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0048640B">
        <w:rPr>
          <w:rFonts w:ascii="Arial" w:hAnsi="Arial" w:cs="Arial"/>
          <w:i/>
          <w:iCs/>
          <w:spacing w:val="-2"/>
          <w:sz w:val="22"/>
          <w:szCs w:val="22"/>
        </w:rPr>
        <w:t>o</w:t>
      </w:r>
      <w:r w:rsidR="002B6C45" w:rsidRPr="002B6C45">
        <w:rPr>
          <w:rFonts w:ascii="Arial" w:hAnsi="Arial" w:cs="Arial"/>
          <w:i/>
          <w:iCs/>
          <w:spacing w:val="-2"/>
          <w:sz w:val="22"/>
          <w:szCs w:val="22"/>
        </w:rPr>
        <w:t xml:space="preserve">ffshore </w:t>
      </w:r>
      <w:r w:rsidR="0048640B">
        <w:rPr>
          <w:rFonts w:ascii="Arial" w:hAnsi="Arial" w:cs="Arial"/>
          <w:i/>
          <w:iCs/>
          <w:spacing w:val="-2"/>
          <w:sz w:val="22"/>
          <w:szCs w:val="22"/>
        </w:rPr>
        <w:t>t</w:t>
      </w:r>
      <w:r w:rsidR="002B6C45" w:rsidRPr="002B6C45">
        <w:rPr>
          <w:rFonts w:ascii="Arial" w:hAnsi="Arial" w:cs="Arial"/>
          <w:i/>
          <w:iCs/>
          <w:spacing w:val="-2"/>
          <w:sz w:val="22"/>
          <w:szCs w:val="22"/>
        </w:rPr>
        <w:t xml:space="preserve">ransmission </w:t>
      </w:r>
      <w:r w:rsidR="0048640B">
        <w:rPr>
          <w:rFonts w:ascii="Arial" w:hAnsi="Arial" w:cs="Arial"/>
          <w:i/>
          <w:iCs/>
          <w:spacing w:val="-2"/>
          <w:sz w:val="22"/>
          <w:szCs w:val="22"/>
        </w:rPr>
        <w:t>o</w:t>
      </w:r>
      <w:r w:rsidR="002B6C45" w:rsidRPr="002B6C45">
        <w:rPr>
          <w:rFonts w:ascii="Arial" w:hAnsi="Arial" w:cs="Arial"/>
          <w:i/>
          <w:iCs/>
          <w:spacing w:val="-2"/>
          <w:sz w:val="22"/>
          <w:szCs w:val="22"/>
        </w:rPr>
        <w:t>wner</w:t>
      </w:r>
      <w:r>
        <w:rPr>
          <w:rFonts w:ascii="Arial" w:hAnsi="Arial" w:cs="Arial"/>
          <w:spacing w:val="-2"/>
          <w:sz w:val="22"/>
          <w:szCs w:val="22"/>
        </w:rPr>
        <w:t xml:space="preserve"> </w:t>
      </w:r>
      <w:r w:rsidR="0048640B">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only, upon expiry of</w:t>
      </w:r>
      <w:r w:rsidR="007A1511">
        <w:rPr>
          <w:rFonts w:ascii="Arial" w:hAnsi="Arial" w:cs="Arial"/>
          <w:spacing w:val="-2"/>
          <w:sz w:val="22"/>
          <w:szCs w:val="22"/>
        </w:rPr>
        <w:t xml:space="preserve"> </w:t>
      </w:r>
      <w:r>
        <w:rPr>
          <w:rFonts w:ascii="Arial" w:hAnsi="Arial" w:cs="Arial"/>
          <w:spacing w:val="-1"/>
          <w:sz w:val="22"/>
          <w:szCs w:val="22"/>
        </w:rPr>
        <w:t>their term of office unless re-appointed;</w:t>
      </w:r>
    </w:p>
    <w:p w14:paraId="6A6586D8" w14:textId="77777777" w:rsidR="00963100" w:rsidRDefault="00963100" w:rsidP="007772EC">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 they:</w:t>
      </w:r>
    </w:p>
    <w:p w14:paraId="53F2F4B1" w14:textId="69244341"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
      <w:r>
        <w:rPr>
          <w:rFonts w:ascii="Arial" w:hAnsi="Arial" w:cs="Arial"/>
          <w:sz w:val="22"/>
          <w:szCs w:val="22"/>
        </w:rPr>
        <w:t xml:space="preserve">resign by notice delivered to the </w:t>
      </w:r>
      <w:r w:rsidR="00AB5FE3" w:rsidRPr="00AB5FE3">
        <w:rPr>
          <w:rFonts w:ascii="Arial" w:hAnsi="Arial" w:cs="Arial"/>
          <w:i/>
          <w:iCs/>
          <w:sz w:val="22"/>
          <w:szCs w:val="22"/>
        </w:rPr>
        <w:t>Secretary</w:t>
      </w:r>
      <w:r>
        <w:rPr>
          <w:rFonts w:ascii="Arial" w:hAnsi="Arial" w:cs="Arial"/>
          <w:sz w:val="22"/>
          <w:szCs w:val="22"/>
        </w:rPr>
        <w:t>;</w:t>
      </w:r>
    </w:p>
    <w:p w14:paraId="2AA21D8B" w14:textId="39FFB8FC" w:rsidR="00963100" w:rsidRDefault="00963100" w:rsidP="007772EC">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
      <w:r>
        <w:rPr>
          <w:rFonts w:ascii="Arial" w:hAnsi="Arial" w:cs="Arial"/>
          <w:sz w:val="22"/>
          <w:szCs w:val="22"/>
        </w:rPr>
        <w:t>become bankrupt or make any arrangement or composition with their creditors generally;</w:t>
      </w:r>
    </w:p>
    <w:p w14:paraId="28541EE9" w14:textId="3453DBD3" w:rsidR="00963100" w:rsidRDefault="00963100" w:rsidP="007772EC">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p>
    <w:p w14:paraId="3E329A13" w14:textId="77777777" w:rsidR="00963100" w:rsidRDefault="00963100" w:rsidP="007772EC">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
      <w:r>
        <w:rPr>
          <w:rFonts w:ascii="Arial" w:hAnsi="Arial" w:cs="Arial"/>
          <w:sz w:val="22"/>
          <w:szCs w:val="22"/>
        </w:rPr>
        <w:t>become prohibited by law from being a director of a company under the Companies Act 1985;</w:t>
      </w:r>
    </w:p>
    <w:p w14:paraId="364DA50B" w14:textId="77777777"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
      <w:r>
        <w:rPr>
          <w:rFonts w:ascii="Arial" w:hAnsi="Arial" w:cs="Arial"/>
          <w:spacing w:val="-4"/>
          <w:sz w:val="22"/>
          <w:szCs w:val="22"/>
        </w:rPr>
        <w:t>die; or</w:t>
      </w:r>
    </w:p>
    <w:p w14:paraId="5BC15E2D" w14:textId="77777777" w:rsidR="00963100" w:rsidRDefault="00963100" w:rsidP="007772EC">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
      <w:r>
        <w:rPr>
          <w:rFonts w:ascii="Arial" w:hAnsi="Arial" w:cs="Arial"/>
          <w:sz w:val="22"/>
          <w:szCs w:val="22"/>
        </w:rPr>
        <w:t>are convicted on an indictable offence; or</w:t>
      </w:r>
    </w:p>
    <w:p w14:paraId="4C31241F" w14:textId="4E7C9A48" w:rsidR="00963100" w:rsidRPr="007A1511" w:rsidRDefault="00963100" w:rsidP="007772EC">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
      <w:r w:rsidRPr="00C2734F">
        <w:rPr>
          <w:rFonts w:ascii="Arial" w:hAnsi="Arial" w:cs="Arial"/>
          <w:sz w:val="22"/>
          <w:szCs w:val="22"/>
        </w:rPr>
        <w:t xml:space="preserve">if the </w:t>
      </w:r>
      <w:r w:rsidR="00A133C4">
        <w:rPr>
          <w:rFonts w:ascii="Arial" w:hAnsi="Arial" w:cs="Arial"/>
          <w:i/>
          <w:sz w:val="22"/>
          <w:szCs w:val="22"/>
        </w:rPr>
        <w:t>p</w:t>
      </w:r>
      <w:r w:rsidR="00AB5FE3" w:rsidRPr="00C2734F">
        <w:rPr>
          <w:rFonts w:ascii="Arial" w:hAnsi="Arial" w:cs="Arial"/>
          <w:i/>
          <w:sz w:val="22"/>
          <w:szCs w:val="22"/>
        </w:rPr>
        <w:t>anel</w:t>
      </w:r>
      <w:r w:rsidRPr="00C2734F">
        <w:rPr>
          <w:rFonts w:ascii="Arial" w:hAnsi="Arial" w:cs="Arial"/>
          <w:sz w:val="22"/>
          <w:szCs w:val="22"/>
        </w:rPr>
        <w:t xml:space="preserve"> resolves (and the </w:t>
      </w:r>
      <w:r w:rsidR="00A133C4">
        <w:rPr>
          <w:rFonts w:ascii="Arial" w:hAnsi="Arial" w:cs="Arial"/>
          <w:i/>
          <w:sz w:val="22"/>
          <w:szCs w:val="22"/>
        </w:rPr>
        <w:t>a</w:t>
      </w:r>
      <w:r w:rsidR="00AB5FE3" w:rsidRPr="00C2734F">
        <w:rPr>
          <w:rFonts w:ascii="Arial" w:hAnsi="Arial" w:cs="Arial"/>
          <w:i/>
          <w:sz w:val="22"/>
          <w:szCs w:val="22"/>
        </w:rPr>
        <w:t>uthority</w:t>
      </w:r>
      <w:r w:rsidRPr="00C2734F">
        <w:rPr>
          <w:rFonts w:ascii="Arial" w:hAnsi="Arial" w:cs="Arial"/>
          <w:sz w:val="22"/>
          <w:szCs w:val="22"/>
        </w:rPr>
        <w:t xml:space="preserve"> does not veto such resolution by</w:t>
      </w:r>
      <w:r w:rsidR="007A1511" w:rsidRPr="007A1511">
        <w:rPr>
          <w:rFonts w:ascii="Arial" w:hAnsi="Arial" w:cs="Arial"/>
          <w:sz w:val="22"/>
          <w:szCs w:val="22"/>
        </w:rPr>
        <w:t xml:space="preserve"> </w:t>
      </w:r>
      <w:r w:rsidRPr="007A1511">
        <w:rPr>
          <w:rFonts w:ascii="Arial" w:hAnsi="Arial" w:cs="Arial"/>
          <w:sz w:val="22"/>
          <w:szCs w:val="22"/>
        </w:rPr>
        <w:t xml:space="preserve">notice in writing to the </w:t>
      </w:r>
      <w:r w:rsidR="00AB5FE3" w:rsidRPr="007A1511">
        <w:rPr>
          <w:rFonts w:ascii="Arial" w:hAnsi="Arial" w:cs="Arial"/>
          <w:i/>
          <w:iCs/>
          <w:sz w:val="22"/>
          <w:szCs w:val="22"/>
        </w:rPr>
        <w:t>Secretary</w:t>
      </w:r>
      <w:r w:rsidRPr="007A1511">
        <w:rPr>
          <w:rFonts w:ascii="Arial" w:hAnsi="Arial" w:cs="Arial"/>
          <w:sz w:val="22"/>
          <w:szCs w:val="22"/>
        </w:rPr>
        <w:t xml:space="preserve"> within 15 </w:t>
      </w:r>
      <w:r w:rsidR="00A133C4">
        <w:rPr>
          <w:rFonts w:ascii="Arial" w:hAnsi="Arial" w:cs="Arial"/>
          <w:i/>
          <w:iCs/>
          <w:sz w:val="22"/>
          <w:szCs w:val="22"/>
        </w:rPr>
        <w:t>b</w:t>
      </w:r>
      <w:r w:rsidR="00213E20" w:rsidRPr="007772EC">
        <w:rPr>
          <w:rFonts w:ascii="Arial" w:hAnsi="Arial" w:cs="Arial"/>
          <w:i/>
          <w:iCs/>
          <w:sz w:val="22"/>
          <w:szCs w:val="22"/>
        </w:rPr>
        <w:t xml:space="preserve">usiness </w:t>
      </w:r>
      <w:r w:rsidR="00A133C4">
        <w:rPr>
          <w:rFonts w:ascii="Arial" w:hAnsi="Arial" w:cs="Arial"/>
          <w:i/>
          <w:iCs/>
          <w:sz w:val="22"/>
          <w:szCs w:val="22"/>
        </w:rPr>
        <w:t>d</w:t>
      </w:r>
      <w:r w:rsidR="00213E20" w:rsidRPr="007772EC">
        <w:rPr>
          <w:rFonts w:ascii="Arial" w:hAnsi="Arial" w:cs="Arial"/>
          <w:i/>
          <w:iCs/>
          <w:sz w:val="22"/>
          <w:szCs w:val="22"/>
        </w:rPr>
        <w:t>ays</w:t>
      </w:r>
      <w:r w:rsidRPr="007A1511">
        <w:rPr>
          <w:rFonts w:ascii="Arial" w:hAnsi="Arial" w:cs="Arial"/>
          <w:sz w:val="22"/>
          <w:szCs w:val="22"/>
        </w:rPr>
        <w:t>) that they should cease to hold office on grounds of their serious misconduct.</w:t>
      </w:r>
    </w:p>
    <w:p w14:paraId="14439D4B" w14:textId="282AC464" w:rsidR="00963100" w:rsidRDefault="00224D42" w:rsidP="007772EC">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4.11.2 A </w:t>
      </w:r>
      <w:r w:rsidR="00A133C4">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resolution under Paragraph </w:t>
      </w:r>
      <w:r w:rsidR="00A133C4">
        <w:rPr>
          <w:rFonts w:ascii="Arial" w:hAnsi="Arial" w:cs="Arial"/>
          <w:sz w:val="22"/>
          <w:szCs w:val="22"/>
        </w:rPr>
        <w:t>J.</w:t>
      </w:r>
      <w:r w:rsidR="00963100">
        <w:rPr>
          <w:rFonts w:ascii="Arial" w:hAnsi="Arial" w:cs="Arial"/>
          <w:sz w:val="22"/>
          <w:szCs w:val="22"/>
        </w:rPr>
        <w:t xml:space="preserve">4.11.1 (c) shall, notwithstanding any other Paragraph, require the vote in favour of at least all </w:t>
      </w:r>
      <w:r w:rsidR="00A133C4">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by the </w:t>
      </w:r>
      <w:r w:rsidR="00AB5FE3" w:rsidRPr="00AB5FE3">
        <w:rPr>
          <w:rFonts w:ascii="Arial" w:hAnsi="Arial" w:cs="Arial"/>
          <w:i/>
          <w:iCs/>
          <w:sz w:val="22"/>
          <w:szCs w:val="22"/>
        </w:rPr>
        <w:t>Secretary</w:t>
      </w:r>
      <w:r w:rsidR="00963100">
        <w:rPr>
          <w:rFonts w:ascii="Arial" w:hAnsi="Arial" w:cs="Arial"/>
          <w:sz w:val="22"/>
          <w:szCs w:val="22"/>
        </w:rPr>
        <w:t>.</w:t>
      </w:r>
    </w:p>
    <w:p w14:paraId="00F60C88" w14:textId="73CE5ADA"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4.11.3 A person shall not qualify for appointment as a </w:t>
      </w:r>
      <w:r w:rsidR="00A133C4">
        <w:rPr>
          <w:rFonts w:ascii="Arial" w:hAnsi="Arial" w:cs="Arial"/>
          <w:i/>
          <w:iCs/>
          <w:sz w:val="22"/>
          <w:szCs w:val="22"/>
        </w:rPr>
        <w:t>m</w:t>
      </w:r>
      <w:r w:rsidR="001769E4" w:rsidRPr="001769E4">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if at the time of the proposed appointment they would be required by the above Paragraph to cease to hold that office.</w:t>
      </w:r>
    </w:p>
    <w:p w14:paraId="7A4B7F6A" w14:textId="27229761" w:rsidR="00963100" w:rsidRDefault="00224D42" w:rsidP="007772EC">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4.11.4 The </w:t>
      </w:r>
      <w:r w:rsidR="00AB5FE3" w:rsidRPr="00AB5FE3">
        <w:rPr>
          <w:rFonts w:ascii="Arial" w:hAnsi="Arial" w:cs="Arial"/>
          <w:i/>
          <w:iCs/>
          <w:sz w:val="22"/>
          <w:szCs w:val="22"/>
        </w:rPr>
        <w:t>Secretary</w:t>
      </w:r>
      <w:r w:rsidR="00963100">
        <w:rPr>
          <w:rFonts w:ascii="Arial" w:hAnsi="Arial" w:cs="Arial"/>
          <w:sz w:val="22"/>
          <w:szCs w:val="22"/>
        </w:rPr>
        <w:t xml:space="preserve"> shall give prompt notice by electronic means to all </w:t>
      </w:r>
      <w:r w:rsidR="00A133C4">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of the appointment or re-appointment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ceasing to hold office.</w:t>
      </w: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p>
    <w:p w14:paraId="416152A6" w14:textId="6DBFA4DE" w:rsidR="00963100" w:rsidRDefault="00224D42"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sidRPr="00224D42">
        <w:rPr>
          <w:rFonts w:ascii="Arial" w:hAnsi="Arial" w:cs="Arial"/>
          <w:b/>
          <w:bCs/>
          <w:spacing w:val="-1"/>
          <w:sz w:val="22"/>
          <w:szCs w:val="22"/>
        </w:rPr>
        <w:t>J.</w:t>
      </w:r>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r w:rsidR="00CD302F" w:rsidRPr="007772EC">
        <w:rPr>
          <w:rFonts w:ascii="Arial" w:hAnsi="Arial" w:cs="Arial"/>
          <w:b/>
          <w:i/>
          <w:spacing w:val="-1"/>
          <w:sz w:val="22"/>
          <w:szCs w:val="22"/>
        </w:rPr>
        <w:t>SQSS</w:t>
      </w:r>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5.1</w:t>
      </w:r>
      <w:r w:rsidR="00963100">
        <w:rPr>
          <w:rFonts w:ascii="Arial" w:hAnsi="Arial" w:cs="Arial"/>
          <w:spacing w:val="-4"/>
          <w:sz w:val="22"/>
          <w:szCs w:val="22"/>
        </w:rPr>
        <w:tab/>
        <w:t>General</w:t>
      </w:r>
    </w:p>
    <w:p w14:paraId="6BD54DF3" w14:textId="0C3ACE25" w:rsidR="00963100" w:rsidRDefault="00224D42" w:rsidP="00963100">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5.1.1 Each </w:t>
      </w:r>
      <w:r w:rsidR="00EF3E0E">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 keep under review whether any possible change to the </w:t>
      </w:r>
      <w:r w:rsidR="00CD302F" w:rsidRPr="00CD302F">
        <w:rPr>
          <w:rFonts w:ascii="Arial" w:hAnsi="Arial" w:cs="Arial"/>
          <w:i/>
          <w:iCs/>
          <w:sz w:val="22"/>
          <w:szCs w:val="22"/>
        </w:rPr>
        <w:t>SQSS</w:t>
      </w:r>
      <w:r w:rsidR="00963100">
        <w:rPr>
          <w:rFonts w:ascii="Arial" w:hAnsi="Arial" w:cs="Arial"/>
          <w:sz w:val="22"/>
          <w:szCs w:val="22"/>
        </w:rPr>
        <w:t xml:space="preserve"> would better facilitate achievement of the </w:t>
      </w:r>
      <w:r w:rsidR="00CD302F" w:rsidRPr="00CD302F">
        <w:rPr>
          <w:rFonts w:ascii="Arial" w:hAnsi="Arial" w:cs="Arial"/>
          <w:i/>
          <w:iCs/>
          <w:sz w:val="22"/>
          <w:szCs w:val="22"/>
        </w:rPr>
        <w:t>SQSS</w:t>
      </w:r>
      <w:r w:rsidR="00963100">
        <w:rPr>
          <w:rFonts w:ascii="Arial" w:hAnsi="Arial" w:cs="Arial"/>
          <w:sz w:val="22"/>
          <w:szCs w:val="22"/>
        </w:rPr>
        <w:t xml:space="preserve"> </w:t>
      </w:r>
      <w:r w:rsidR="00BF5EC3">
        <w:rPr>
          <w:rFonts w:ascii="Arial" w:hAnsi="Arial" w:cs="Arial"/>
          <w:sz w:val="22"/>
          <w:szCs w:val="22"/>
        </w:rPr>
        <w:t>o</w:t>
      </w:r>
      <w:r w:rsidR="00963100">
        <w:rPr>
          <w:rFonts w:ascii="Arial" w:hAnsi="Arial" w:cs="Arial"/>
          <w:sz w:val="22"/>
          <w:szCs w:val="22"/>
        </w:rPr>
        <w:t xml:space="preserve">bjectives and shall, in accordance with </w:t>
      </w:r>
      <w:r w:rsidR="00A16728">
        <w:rPr>
          <w:rFonts w:ascii="Arial" w:hAnsi="Arial" w:cs="Arial"/>
          <w:sz w:val="22"/>
          <w:szCs w:val="22"/>
        </w:rPr>
        <w:t>J.5</w:t>
      </w:r>
      <w:r w:rsidR="00963100">
        <w:rPr>
          <w:rFonts w:ascii="Arial" w:hAnsi="Arial" w:cs="Arial"/>
          <w:sz w:val="22"/>
          <w:szCs w:val="22"/>
        </w:rPr>
        <w:t xml:space="preserve"> and to the extent that such matter is not covered by a Modification Proposal, raise a Modification Proposal which, in the </w:t>
      </w:r>
      <w:r w:rsidR="00EF3E0E">
        <w:rPr>
          <w:rFonts w:ascii="Arial" w:hAnsi="Arial" w:cs="Arial"/>
          <w:i/>
          <w:iCs/>
          <w:sz w:val="22"/>
          <w:szCs w:val="22"/>
        </w:rPr>
        <w:t>m</w:t>
      </w:r>
      <w:r w:rsidR="001769E4" w:rsidRPr="001769E4">
        <w:rPr>
          <w:rFonts w:ascii="Arial" w:hAnsi="Arial" w:cs="Arial"/>
          <w:i/>
          <w:iCs/>
          <w:sz w:val="22"/>
          <w:szCs w:val="22"/>
        </w:rPr>
        <w:t>ember</w:t>
      </w:r>
      <w:r w:rsidR="00963100" w:rsidRPr="007772EC">
        <w:rPr>
          <w:rFonts w:ascii="Arial" w:hAnsi="Arial" w:cs="Arial"/>
          <w:sz w:val="22"/>
          <w:szCs w:val="22"/>
        </w:rPr>
        <w:t>’s</w:t>
      </w:r>
      <w:r w:rsidR="00963100">
        <w:rPr>
          <w:rFonts w:ascii="Arial" w:hAnsi="Arial" w:cs="Arial"/>
          <w:sz w:val="22"/>
          <w:szCs w:val="22"/>
        </w:rPr>
        <w:t xml:space="preserve"> opinion, would do so.</w:t>
      </w:r>
    </w:p>
    <w:p w14:paraId="711C614E" w14:textId="746D16A2" w:rsidR="00963100" w:rsidRDefault="00224D42" w:rsidP="00963100">
      <w:pPr>
        <w:kinsoku w:val="0"/>
        <w:overflowPunct w:val="0"/>
        <w:autoSpaceDE/>
        <w:autoSpaceDN/>
        <w:adjustRightInd/>
        <w:spacing w:before="237" w:line="253" w:lineRule="exact"/>
        <w:jc w:val="center"/>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5.1.2 The </w:t>
      </w:r>
      <w:r w:rsidR="00EF3E0E">
        <w:rPr>
          <w:rFonts w:ascii="Arial" w:hAnsi="Arial" w:cs="Arial"/>
          <w:i/>
          <w:iCs/>
          <w:spacing w:val="2"/>
          <w:sz w:val="22"/>
          <w:szCs w:val="22"/>
        </w:rPr>
        <w:t>m</w:t>
      </w:r>
      <w:r w:rsidR="00AB5FE3" w:rsidRPr="00AB5FE3">
        <w:rPr>
          <w:rFonts w:ascii="Arial" w:hAnsi="Arial" w:cs="Arial"/>
          <w:i/>
          <w:iCs/>
          <w:spacing w:val="2"/>
          <w:sz w:val="22"/>
          <w:szCs w:val="22"/>
        </w:rPr>
        <w:t>embers</w:t>
      </w:r>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r w:rsidR="00213E20">
        <w:rPr>
          <w:rFonts w:ascii="Arial" w:hAnsi="Arial" w:cs="Arial"/>
          <w:spacing w:val="2"/>
          <w:sz w:val="22"/>
          <w:szCs w:val="22"/>
        </w:rPr>
        <w:t>endeavor</w:t>
      </w:r>
      <w:r w:rsidR="00963100">
        <w:rPr>
          <w:rFonts w:ascii="Arial" w:hAnsi="Arial" w:cs="Arial"/>
          <w:spacing w:val="2"/>
          <w:sz w:val="22"/>
          <w:szCs w:val="22"/>
        </w:rPr>
        <w:t xml:space="preserve"> at all times to act pursuant to this </w:t>
      </w:r>
      <w:r w:rsidR="00A16728">
        <w:rPr>
          <w:rFonts w:ascii="Arial" w:hAnsi="Arial" w:cs="Arial"/>
          <w:spacing w:val="2"/>
          <w:sz w:val="22"/>
          <w:szCs w:val="22"/>
        </w:rPr>
        <w:t>J.5</w:t>
      </w:r>
      <w:r w:rsidR="00963100">
        <w:rPr>
          <w:rFonts w:ascii="Arial" w:hAnsi="Arial" w:cs="Arial"/>
          <w:spacing w:val="2"/>
          <w:sz w:val="22"/>
          <w:szCs w:val="22"/>
        </w:rPr>
        <w:t>:</w:t>
      </w:r>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3C613870" w14:textId="47B11511"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00CD302F" w:rsidRPr="00CD302F">
        <w:rPr>
          <w:rFonts w:ascii="Arial" w:hAnsi="Arial" w:cs="Arial"/>
          <w:i/>
          <w:iCs/>
          <w:sz w:val="22"/>
          <w:szCs w:val="22"/>
        </w:rPr>
        <w:t>SQSS</w:t>
      </w:r>
      <w:r>
        <w:rPr>
          <w:rFonts w:ascii="Arial" w:hAnsi="Arial" w:cs="Arial"/>
          <w:sz w:val="22"/>
          <w:szCs w:val="22"/>
        </w:rPr>
        <w:t xml:space="preserve"> facilitates achievement of the </w:t>
      </w:r>
      <w:r w:rsidR="00CD302F" w:rsidRPr="00CD302F">
        <w:rPr>
          <w:rFonts w:ascii="Arial" w:hAnsi="Arial" w:cs="Arial"/>
          <w:i/>
          <w:iCs/>
          <w:sz w:val="22"/>
          <w:szCs w:val="22"/>
        </w:rPr>
        <w:t>SQSS</w:t>
      </w:r>
      <w:r>
        <w:rPr>
          <w:rFonts w:ascii="Arial" w:hAnsi="Arial" w:cs="Arial"/>
          <w:sz w:val="22"/>
          <w:szCs w:val="22"/>
        </w:rPr>
        <w:t xml:space="preserve"> </w:t>
      </w:r>
      <w:r w:rsidR="00BF5EC3">
        <w:rPr>
          <w:rFonts w:ascii="Arial" w:hAnsi="Arial" w:cs="Arial"/>
          <w:sz w:val="22"/>
          <w:szCs w:val="22"/>
        </w:rPr>
        <w:t>o</w:t>
      </w:r>
      <w:r>
        <w:rPr>
          <w:rFonts w:ascii="Arial" w:hAnsi="Arial" w:cs="Arial"/>
          <w:sz w:val="22"/>
          <w:szCs w:val="22"/>
        </w:rPr>
        <w:t>bjectives.</w:t>
      </w:r>
    </w:p>
    <w:p w14:paraId="78BEE2C5" w14:textId="6F8205AA" w:rsidR="00963100" w:rsidRDefault="00224D42" w:rsidP="00963100">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5.1.3 The </w:t>
      </w:r>
      <w:r w:rsidR="00CD302F" w:rsidRPr="00CD302F">
        <w:rPr>
          <w:rFonts w:ascii="Arial" w:hAnsi="Arial" w:cs="Arial"/>
          <w:i/>
          <w:iCs/>
          <w:sz w:val="22"/>
          <w:szCs w:val="22"/>
        </w:rPr>
        <w:t>SQSS</w:t>
      </w:r>
      <w:r w:rsidR="00963100">
        <w:rPr>
          <w:rFonts w:ascii="Arial" w:hAnsi="Arial" w:cs="Arial"/>
          <w:sz w:val="22"/>
          <w:szCs w:val="22"/>
        </w:rPr>
        <w:t xml:space="preserve"> Modification process flow chart is shown in Annex 2. Paragraph </w:t>
      </w:r>
      <w:r w:rsidR="00905D4E">
        <w:rPr>
          <w:rFonts w:ascii="Arial" w:hAnsi="Arial" w:cs="Arial"/>
          <w:sz w:val="22"/>
          <w:szCs w:val="22"/>
        </w:rPr>
        <w:t>J.</w:t>
      </w:r>
      <w:r w:rsidR="00963100">
        <w:rPr>
          <w:rFonts w:ascii="Arial" w:hAnsi="Arial" w:cs="Arial"/>
          <w:sz w:val="22"/>
          <w:szCs w:val="22"/>
        </w:rPr>
        <w:t xml:space="preserve">5.2 presents a more detailed account of the </w:t>
      </w:r>
      <w:r w:rsidR="006F64E6">
        <w:rPr>
          <w:rFonts w:ascii="Arial" w:hAnsi="Arial" w:cs="Arial"/>
          <w:sz w:val="22"/>
          <w:szCs w:val="22"/>
        </w:rPr>
        <w:t>mo</w:t>
      </w:r>
      <w:r w:rsidR="00963100">
        <w:rPr>
          <w:rFonts w:ascii="Arial" w:hAnsi="Arial" w:cs="Arial"/>
          <w:sz w:val="22"/>
          <w:szCs w:val="22"/>
        </w:rPr>
        <w:t>dification process.</w:t>
      </w:r>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p>
    <w:p w14:paraId="2344CC9B" w14:textId="123C701E" w:rsidR="00963100" w:rsidRDefault="00224D42" w:rsidP="00963100">
      <w:pPr>
        <w:kinsoku w:val="0"/>
        <w:overflowPunct w:val="0"/>
        <w:autoSpaceDE/>
        <w:autoSpaceDN/>
        <w:adjustRightInd/>
        <w:spacing w:before="232" w:line="253" w:lineRule="exact"/>
        <w:ind w:left="720"/>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5.2.1 Modification Proposal</w:t>
      </w:r>
    </w:p>
    <w:p w14:paraId="216A27D5" w14:textId="4B932AEA" w:rsidR="00963100" w:rsidRDefault="00224D42" w:rsidP="00963100">
      <w:pPr>
        <w:kinsoku w:val="0"/>
        <w:overflowPunct w:val="0"/>
        <w:autoSpaceDE/>
        <w:autoSpaceDN/>
        <w:adjustRightInd/>
        <w:spacing w:before="246" w:line="253" w:lineRule="exact"/>
        <w:ind w:left="1440"/>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5.2.1.1 A Modification Proposal may be made by any of the following:</w:t>
      </w:r>
    </w:p>
    <w:p w14:paraId="0086E1D6" w14:textId="712290FB"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r w:rsidR="006129A7">
        <w:rPr>
          <w:rFonts w:ascii="Arial" w:hAnsi="Arial" w:cs="Arial"/>
          <w:i/>
          <w:iCs/>
          <w:spacing w:val="-3"/>
          <w:sz w:val="22"/>
          <w:szCs w:val="22"/>
        </w:rPr>
        <w:t>m</w:t>
      </w:r>
      <w:r w:rsidR="001769E4" w:rsidRPr="001769E4">
        <w:rPr>
          <w:rFonts w:ascii="Arial" w:hAnsi="Arial" w:cs="Arial"/>
          <w:i/>
          <w:iCs/>
          <w:spacing w:val="-3"/>
          <w:sz w:val="22"/>
          <w:szCs w:val="22"/>
        </w:rPr>
        <w:t>ember</w:t>
      </w:r>
      <w:r>
        <w:rPr>
          <w:rFonts w:ascii="Arial" w:hAnsi="Arial" w:cs="Arial"/>
          <w:spacing w:val="-3"/>
          <w:sz w:val="22"/>
          <w:szCs w:val="22"/>
        </w:rPr>
        <w:t>;</w:t>
      </w:r>
    </w:p>
    <w:p w14:paraId="51927ED8" w14:textId="457F8079" w:rsidR="00963100" w:rsidRDefault="00963100" w:rsidP="00963100">
      <w:pPr>
        <w:numPr>
          <w:ilvl w:val="0"/>
          <w:numId w:val="76"/>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006129A7">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or</w:t>
      </w:r>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9679139" w14:textId="119947FF" w:rsidR="00963100" w:rsidRDefault="00963100" w:rsidP="00963100">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 xml:space="preserve">referred to in </w:t>
      </w:r>
      <w:r w:rsidR="00905D4E">
        <w:rPr>
          <w:rFonts w:ascii="Arial" w:hAnsi="Arial" w:cs="Arial"/>
          <w:sz w:val="22"/>
          <w:szCs w:val="22"/>
        </w:rPr>
        <w:t>J.5</w:t>
      </w:r>
      <w:r>
        <w:rPr>
          <w:rFonts w:ascii="Arial" w:hAnsi="Arial" w:cs="Arial"/>
          <w:sz w:val="22"/>
          <w:szCs w:val="22"/>
        </w:rPr>
        <w:t xml:space="preserve"> as the ‘Proposer’.</w:t>
      </w:r>
    </w:p>
    <w:p w14:paraId="453B39DC" w14:textId="05437487" w:rsidR="00963100" w:rsidRDefault="00224D42" w:rsidP="00963100">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5.2.1.2 A Modification Proposal made pursuant to sub-paragraph </w:t>
      </w:r>
      <w:r w:rsidR="00905D4E">
        <w:rPr>
          <w:rFonts w:ascii="Arial" w:hAnsi="Arial" w:cs="Arial"/>
          <w:sz w:val="22"/>
          <w:szCs w:val="22"/>
        </w:rPr>
        <w:t>J.</w:t>
      </w:r>
      <w:r w:rsidR="00963100">
        <w:rPr>
          <w:rFonts w:ascii="Arial" w:hAnsi="Arial" w:cs="Arial"/>
          <w:sz w:val="22"/>
          <w:szCs w:val="22"/>
        </w:rPr>
        <w:t xml:space="preserve">5.2.1.1 shall be submitted to the </w:t>
      </w:r>
      <w:r w:rsidR="00AB5FE3" w:rsidRPr="00AB5FE3">
        <w:rPr>
          <w:rFonts w:ascii="Arial" w:hAnsi="Arial" w:cs="Arial"/>
          <w:i/>
          <w:i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05D4E">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from time to time.</w:t>
      </w:r>
    </w:p>
    <w:p w14:paraId="0C2773F5" w14:textId="07DA1452" w:rsidR="00963100" w:rsidRDefault="00224D42" w:rsidP="00963100">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5.2.1.3 If a Modification Proposal fails to contain any information required under sub-paragraph </w:t>
      </w:r>
      <w:r w:rsidR="00905D4E">
        <w:rPr>
          <w:rFonts w:ascii="Arial" w:hAnsi="Arial" w:cs="Arial"/>
          <w:spacing w:val="-1"/>
          <w:sz w:val="22"/>
          <w:szCs w:val="22"/>
        </w:rPr>
        <w:t>J.</w:t>
      </w:r>
      <w:r w:rsidR="00963100">
        <w:rPr>
          <w:rFonts w:ascii="Arial" w:hAnsi="Arial" w:cs="Arial"/>
          <w:spacing w:val="-1"/>
          <w:sz w:val="22"/>
          <w:szCs w:val="22"/>
        </w:rPr>
        <w:t xml:space="preserve">5.2.1.2,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w:t>
      </w:r>
      <w:r w:rsidR="00905D4E">
        <w:rPr>
          <w:rFonts w:ascii="Arial" w:hAnsi="Arial" w:cs="Arial"/>
          <w:spacing w:val="-1"/>
          <w:sz w:val="22"/>
          <w:szCs w:val="22"/>
        </w:rPr>
        <w:t>J.</w:t>
      </w:r>
      <w:r w:rsidR="00963100">
        <w:rPr>
          <w:rFonts w:ascii="Arial" w:hAnsi="Arial" w:cs="Arial"/>
          <w:spacing w:val="-1"/>
          <w:sz w:val="22"/>
          <w:szCs w:val="22"/>
        </w:rPr>
        <w:t>5.2.1.2.</w:t>
      </w:r>
    </w:p>
    <w:p w14:paraId="609838F9" w14:textId="544A46E2" w:rsidR="00963100" w:rsidRDefault="00224D42" w:rsidP="007772EC">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5.2.1.4  Upon receipt of a Modification Proposal made pursuant to and in compliance with sub-paragraph </w:t>
      </w:r>
      <w:r w:rsidR="00DD3EF9">
        <w:rPr>
          <w:rFonts w:ascii="Arial" w:hAnsi="Arial" w:cs="Arial"/>
          <w:sz w:val="22"/>
          <w:szCs w:val="22"/>
        </w:rPr>
        <w:t>J.</w:t>
      </w:r>
      <w:r w:rsidR="00963100">
        <w:rPr>
          <w:rFonts w:ascii="Arial" w:hAnsi="Arial" w:cs="Arial"/>
          <w:sz w:val="22"/>
          <w:szCs w:val="22"/>
        </w:rPr>
        <w:t xml:space="preserve">5.2.1.2, the </w:t>
      </w:r>
      <w:r w:rsidR="00AB5FE3" w:rsidRPr="00AB5FE3">
        <w:rPr>
          <w:rFonts w:ascii="Arial" w:hAnsi="Arial" w:cs="Arial"/>
          <w:i/>
          <w:iCs/>
          <w:sz w:val="22"/>
          <w:szCs w:val="22"/>
        </w:rPr>
        <w:t>Secretary</w:t>
      </w:r>
      <w:r w:rsidR="00963100">
        <w:rPr>
          <w:rFonts w:ascii="Arial" w:hAnsi="Arial" w:cs="Arial"/>
          <w:sz w:val="22"/>
          <w:szCs w:val="22"/>
        </w:rPr>
        <w:t xml:space="preserve"> shall as </w:t>
      </w:r>
      <w:r w:rsidR="00963100">
        <w:rPr>
          <w:rFonts w:ascii="Arial" w:hAnsi="Arial" w:cs="Arial"/>
          <w:sz w:val="22"/>
          <w:szCs w:val="22"/>
        </w:rPr>
        <w:lastRenderedPageBreak/>
        <w:t>soon as reasonably practicable:</w:t>
      </w:r>
    </w:p>
    <w:p w14:paraId="44315204" w14:textId="24FF70D0" w:rsidR="00963100" w:rsidRDefault="00963100" w:rsidP="00963100">
      <w:pPr>
        <w:numPr>
          <w:ilvl w:val="0"/>
          <w:numId w:val="77"/>
        </w:numPr>
        <w:kinsoku w:val="0"/>
        <w:overflowPunct w:val="0"/>
        <w:autoSpaceDE/>
        <w:autoSpaceDN/>
        <w:adjustRightInd/>
        <w:spacing w:before="10" w:line="260" w:lineRule="exact"/>
        <w:ind w:right="432"/>
        <w:textAlignment w:val="baseline"/>
        <w:rPr>
          <w:rFonts w:ascii="Arial" w:hAnsi="Arial" w:cs="Arial"/>
          <w:sz w:val="22"/>
          <w:szCs w:val="22"/>
        </w:rPr>
      </w:pPr>
      <w:r w:rsidRPr="00DF5DE0">
        <w:rPr>
          <w:rFonts w:ascii="Arial" w:hAnsi="Arial" w:cs="Arial"/>
          <w:sz w:val="22"/>
          <w:szCs w:val="22"/>
        </w:rPr>
        <w:t xml:space="preserve">make a copy of the Modification Proposal available to the </w:t>
      </w:r>
      <w:r w:rsidR="00DD3EF9">
        <w:rPr>
          <w:rFonts w:ascii="Arial" w:hAnsi="Arial" w:cs="Arial"/>
          <w:i/>
          <w:iCs/>
          <w:sz w:val="22"/>
          <w:szCs w:val="22"/>
        </w:rPr>
        <w:t>m</w:t>
      </w:r>
      <w:r w:rsidR="00AB5FE3" w:rsidRPr="00AB5FE3">
        <w:rPr>
          <w:rFonts w:ascii="Arial" w:hAnsi="Arial" w:cs="Arial"/>
          <w:i/>
          <w:iCs/>
          <w:sz w:val="22"/>
          <w:szCs w:val="22"/>
        </w:rPr>
        <w:t>embers</w:t>
      </w:r>
      <w:r w:rsidRPr="00DF5DE0">
        <w:rPr>
          <w:rFonts w:ascii="Arial" w:hAnsi="Arial" w:cs="Arial"/>
          <w:sz w:val="22"/>
          <w:szCs w:val="22"/>
        </w:rPr>
        <w:t>, the</w:t>
      </w:r>
      <w:r>
        <w:rPr>
          <w:rFonts w:ascii="Arial" w:hAnsi="Arial" w:cs="Arial"/>
          <w:sz w:val="22"/>
          <w:szCs w:val="22"/>
        </w:rPr>
        <w:t xml:space="preserve"> </w:t>
      </w:r>
      <w:r w:rsidR="00DD3EF9">
        <w:rPr>
          <w:rFonts w:ascii="Arial" w:hAnsi="Arial" w:cs="Arial"/>
          <w:i/>
          <w:iCs/>
          <w:sz w:val="22"/>
          <w:szCs w:val="22"/>
        </w:rPr>
        <w:t>a</w:t>
      </w:r>
      <w:r w:rsidR="00AB5FE3" w:rsidRPr="00AB5FE3">
        <w:rPr>
          <w:rFonts w:ascii="Arial" w:hAnsi="Arial" w:cs="Arial"/>
          <w:i/>
          <w:iCs/>
          <w:sz w:val="22"/>
          <w:szCs w:val="22"/>
        </w:rPr>
        <w:t>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r w:rsidR="001C72B2" w:rsidRPr="001C72B2">
        <w:rPr>
          <w:rFonts w:ascii="Arial" w:hAnsi="Arial" w:cs="Arial"/>
          <w:sz w:val="22"/>
          <w:szCs w:val="22"/>
        </w:rPr>
        <w:t xml:space="preserve"> </w:t>
      </w:r>
      <w:r w:rsidR="001C72B2">
        <w:rPr>
          <w:rFonts w:ascii="Arial" w:hAnsi="Arial" w:cs="Arial"/>
          <w:sz w:val="22"/>
          <w:szCs w:val="22"/>
        </w:rPr>
        <w:t xml:space="preserve"> </w:t>
      </w:r>
      <w:r>
        <w:rPr>
          <w:rFonts w:ascii="Arial" w:hAnsi="Arial" w:cs="Arial"/>
          <w:sz w:val="22"/>
          <w:szCs w:val="22"/>
        </w:rPr>
        <w:t xml:space="preserve">subject to the provisions of Paragraph </w:t>
      </w:r>
      <w:r w:rsidR="00E911B6">
        <w:rPr>
          <w:rFonts w:ascii="Arial" w:hAnsi="Arial" w:cs="Arial"/>
          <w:sz w:val="22"/>
          <w:szCs w:val="22"/>
        </w:rPr>
        <w:t>J.</w:t>
      </w:r>
      <w:r>
        <w:rPr>
          <w:rFonts w:ascii="Arial" w:hAnsi="Arial" w:cs="Arial"/>
          <w:sz w:val="22"/>
          <w:szCs w:val="22"/>
        </w:rPr>
        <w:t xml:space="preserve">4.8, put the request on the agenda for the next </w:t>
      </w:r>
      <w:r w:rsidR="004D5C5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and</w:t>
      </w:r>
    </w:p>
    <w:p w14:paraId="33243A99" w14:textId="76979A46" w:rsidR="00963100" w:rsidRDefault="00963100" w:rsidP="007772EC">
      <w:pPr>
        <w:numPr>
          <w:ilvl w:val="0"/>
          <w:numId w:val="77"/>
        </w:numPr>
        <w:kinsoku w:val="0"/>
        <w:overflowPunct w:val="0"/>
        <w:autoSpaceDE/>
        <w:autoSpaceDN/>
        <w:adjustRightInd/>
        <w:spacing w:before="241" w:after="120"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00CD302F" w:rsidRPr="00CD302F">
        <w:rPr>
          <w:rFonts w:ascii="Arial" w:hAnsi="Arial" w:cs="Arial"/>
          <w:i/>
          <w:iCs/>
          <w:sz w:val="22"/>
          <w:szCs w:val="22"/>
        </w:rPr>
        <w:t>SQSS</w:t>
      </w:r>
      <w:r>
        <w:rPr>
          <w:rFonts w:ascii="Arial" w:hAnsi="Arial" w:cs="Arial"/>
          <w:sz w:val="22"/>
          <w:szCs w:val="22"/>
        </w:rPr>
        <w:t xml:space="preserve"> Modification Register (“Modification Register”) as further provided for and defined in Paragraph </w:t>
      </w:r>
      <w:r w:rsidR="004D5C5C">
        <w:rPr>
          <w:rFonts w:ascii="Arial" w:hAnsi="Arial" w:cs="Arial"/>
          <w:sz w:val="22"/>
          <w:szCs w:val="22"/>
        </w:rPr>
        <w:t>J.</w:t>
      </w:r>
      <w:r>
        <w:rPr>
          <w:rFonts w:ascii="Arial" w:hAnsi="Arial" w:cs="Arial"/>
          <w:sz w:val="22"/>
          <w:szCs w:val="22"/>
        </w:rPr>
        <w:t>5.2.7.</w:t>
      </w:r>
    </w:p>
    <w:p w14:paraId="6E9727B2" w14:textId="251B4D37" w:rsidR="00963100" w:rsidRDefault="00224D42" w:rsidP="007772EC">
      <w:pPr>
        <w:pStyle w:val="NoSpacing"/>
        <w:ind w:left="2410" w:hanging="992"/>
        <w:rPr>
          <w:rFonts w:ascii="Arial" w:hAnsi="Arial" w:cs="Arial"/>
          <w:spacing w:val="-1"/>
          <w:sz w:val="22"/>
          <w:szCs w:val="22"/>
        </w:rPr>
      </w:pPr>
      <w:r w:rsidRPr="00661279">
        <w:rPr>
          <w:rFonts w:ascii="Arial" w:hAnsi="Arial" w:cs="Arial"/>
          <w:sz w:val="22"/>
          <w:szCs w:val="22"/>
        </w:rPr>
        <w:t>J.</w:t>
      </w:r>
      <w:r w:rsidR="00963100" w:rsidRPr="00661279">
        <w:rPr>
          <w:rFonts w:ascii="Arial" w:hAnsi="Arial" w:cs="Arial"/>
          <w:sz w:val="22"/>
          <w:szCs w:val="22"/>
        </w:rPr>
        <w:t xml:space="preserve">5.2.1.5 </w:t>
      </w:r>
      <w:r w:rsidR="00213E20">
        <w:rPr>
          <w:rFonts w:ascii="Arial" w:hAnsi="Arial" w:cs="Arial"/>
          <w:sz w:val="22"/>
          <w:szCs w:val="22"/>
        </w:rPr>
        <w:t xml:space="preserve"> </w:t>
      </w:r>
      <w:r w:rsidR="00963100" w:rsidRPr="00661279">
        <w:rPr>
          <w:rFonts w:ascii="Arial" w:hAnsi="Arial" w:cs="Arial"/>
          <w:sz w:val="22"/>
          <w:szCs w:val="22"/>
        </w:rPr>
        <w:t xml:space="preserve">It shall be a condition to the right to raise an </w:t>
      </w:r>
      <w:r w:rsidR="00CD302F" w:rsidRPr="00661279">
        <w:rPr>
          <w:rFonts w:ascii="Arial" w:hAnsi="Arial" w:cs="Arial"/>
          <w:i/>
          <w:sz w:val="22"/>
          <w:szCs w:val="22"/>
        </w:rPr>
        <w:t>SQSS</w:t>
      </w:r>
      <w:r w:rsidR="00963100" w:rsidRPr="00661279">
        <w:rPr>
          <w:rFonts w:ascii="Arial" w:hAnsi="Arial" w:cs="Arial"/>
          <w:sz w:val="22"/>
          <w:szCs w:val="22"/>
        </w:rPr>
        <w:t xml:space="preserve"> Modification</w:t>
      </w:r>
      <w:r w:rsidR="00213E20">
        <w:rPr>
          <w:rFonts w:ascii="Arial" w:hAnsi="Arial" w:cs="Arial"/>
          <w:sz w:val="22"/>
          <w:szCs w:val="22"/>
        </w:rPr>
        <w:t xml:space="preserve"> </w:t>
      </w:r>
      <w:r w:rsidR="00963100">
        <w:rPr>
          <w:rFonts w:ascii="Arial" w:hAnsi="Arial" w:cs="Arial"/>
          <w:spacing w:val="-1"/>
          <w:sz w:val="22"/>
          <w:szCs w:val="22"/>
        </w:rPr>
        <w:t xml:space="preserve">Proposal under this Paragraph </w:t>
      </w:r>
      <w:r w:rsidR="00660F9A">
        <w:rPr>
          <w:rFonts w:ascii="Arial" w:hAnsi="Arial" w:cs="Arial"/>
          <w:spacing w:val="-1"/>
          <w:sz w:val="22"/>
          <w:szCs w:val="22"/>
        </w:rPr>
        <w:t>J.</w:t>
      </w:r>
      <w:r w:rsidR="00963100">
        <w:rPr>
          <w:rFonts w:ascii="Arial" w:hAnsi="Arial" w:cs="Arial"/>
          <w:spacing w:val="-1"/>
          <w:sz w:val="22"/>
          <w:szCs w:val="22"/>
        </w:rPr>
        <w:t>5.2.1 that the Proposer:</w:t>
      </w:r>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r w:rsidR="007A30EA">
        <w:rPr>
          <w:rFonts w:ascii="Arial" w:hAnsi="Arial" w:cs="Arial"/>
          <w:i/>
          <w:iCs/>
          <w:sz w:val="22"/>
          <w:szCs w:val="22"/>
        </w:rPr>
        <w:t>G</w:t>
      </w:r>
      <w:r w:rsidRPr="007772EC">
        <w:rPr>
          <w:rFonts w:ascii="Arial" w:hAnsi="Arial" w:cs="Arial"/>
          <w:i/>
          <w:iCs/>
          <w:sz w:val="22"/>
          <w:szCs w:val="22"/>
        </w:rPr>
        <w:t xml:space="preserve">reat </w:t>
      </w:r>
      <w:r w:rsidR="007A30EA">
        <w:rPr>
          <w:rFonts w:ascii="Arial" w:hAnsi="Arial" w:cs="Arial"/>
          <w:i/>
          <w:iCs/>
          <w:sz w:val="22"/>
          <w:szCs w:val="22"/>
        </w:rPr>
        <w:t>B</w:t>
      </w:r>
      <w:r w:rsidRPr="007772EC">
        <w:rPr>
          <w:rFonts w:ascii="Arial" w:hAnsi="Arial" w:cs="Arial"/>
          <w:i/>
          <w:iCs/>
          <w:sz w:val="22"/>
          <w:szCs w:val="22"/>
        </w:rPr>
        <w:t>ritain</w:t>
      </w:r>
      <w:r>
        <w:rPr>
          <w:rFonts w:ascii="Arial" w:hAnsi="Arial" w:cs="Arial"/>
          <w:sz w:val="22"/>
          <w:szCs w:val="22"/>
        </w:rPr>
        <w:t xml:space="preserve"> and its </w:t>
      </w:r>
      <w:r w:rsidR="007A30EA" w:rsidRPr="007772EC">
        <w:rPr>
          <w:rFonts w:ascii="Arial" w:hAnsi="Arial" w:cs="Arial"/>
          <w:i/>
          <w:iCs/>
          <w:sz w:val="22"/>
          <w:szCs w:val="22"/>
        </w:rPr>
        <w:t>o</w:t>
      </w:r>
      <w:r w:rsidRPr="007772EC">
        <w:rPr>
          <w:rFonts w:ascii="Arial" w:hAnsi="Arial" w:cs="Arial"/>
          <w:i/>
          <w:iCs/>
          <w:sz w:val="22"/>
          <w:szCs w:val="22"/>
        </w:rPr>
        <w:t xml:space="preserve">ffshore </w:t>
      </w:r>
      <w:r w:rsidR="007A30EA" w:rsidRPr="007772EC">
        <w:rPr>
          <w:rFonts w:ascii="Arial" w:hAnsi="Arial" w:cs="Arial"/>
          <w:i/>
          <w:iCs/>
          <w:sz w:val="22"/>
          <w:szCs w:val="22"/>
        </w:rPr>
        <w:t>w</w:t>
      </w:r>
      <w:r w:rsidRPr="007772EC">
        <w:rPr>
          <w:rFonts w:ascii="Arial" w:hAnsi="Arial" w:cs="Arial"/>
          <w:i/>
          <w:iCs/>
          <w:sz w:val="22"/>
          <w:szCs w:val="22"/>
        </w:rPr>
        <w:t>aters</w:t>
      </w:r>
      <w:r>
        <w:rPr>
          <w:rFonts w:ascii="Arial" w:hAnsi="Arial" w:cs="Arial"/>
          <w:sz w:val="22"/>
          <w:szCs w:val="22"/>
        </w:rPr>
        <w:t>); and</w:t>
      </w:r>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58845ECE" w14:textId="331D2D47" w:rsidR="00963100" w:rsidRDefault="00224D42" w:rsidP="00963100">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5.2.1.6 The Proposer may withdraw its Modification Proposal on notice to the </w:t>
      </w:r>
      <w:r w:rsidR="00AB5FE3" w:rsidRPr="00AB5FE3">
        <w:rPr>
          <w:rFonts w:ascii="Arial" w:hAnsi="Arial" w:cs="Arial"/>
          <w:i/>
          <w:iCs/>
          <w:sz w:val="22"/>
          <w:szCs w:val="22"/>
        </w:rPr>
        <w:t>Secretary</w:t>
      </w:r>
      <w:r w:rsidR="00963100">
        <w:rPr>
          <w:rFonts w:ascii="Arial" w:hAnsi="Arial" w:cs="Arial"/>
          <w:sz w:val="22"/>
          <w:szCs w:val="22"/>
        </w:rPr>
        <w:t xml:space="preserve"> at any time, in which case, the </w:t>
      </w:r>
      <w:r w:rsidR="00AB5FE3" w:rsidRPr="00AB5FE3">
        <w:rPr>
          <w:rFonts w:ascii="Arial" w:hAnsi="Arial" w:cs="Arial"/>
          <w:i/>
          <w:iCs/>
          <w:sz w:val="22"/>
          <w:szCs w:val="22"/>
        </w:rPr>
        <w:t>Secretary</w:t>
      </w:r>
      <w:r w:rsidR="00963100">
        <w:rPr>
          <w:rFonts w:ascii="Arial" w:hAnsi="Arial" w:cs="Arial"/>
          <w:sz w:val="22"/>
          <w:szCs w:val="22"/>
        </w:rPr>
        <w:t xml:space="preserve"> shall promptly notify the </w:t>
      </w:r>
      <w:r w:rsidR="00506D91">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the </w:t>
      </w:r>
      <w:r w:rsidR="00506D9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and then, 5 </w:t>
      </w:r>
      <w:r w:rsidR="00E24568">
        <w:rPr>
          <w:rFonts w:ascii="Arial" w:hAnsi="Arial" w:cs="Arial"/>
          <w:i/>
          <w:iCs/>
          <w:sz w:val="22"/>
          <w:szCs w:val="22"/>
        </w:rPr>
        <w:t>b</w:t>
      </w:r>
      <w:r w:rsidR="00963100" w:rsidRPr="007772EC">
        <w:rPr>
          <w:rFonts w:ascii="Arial" w:hAnsi="Arial" w:cs="Arial"/>
          <w:i/>
          <w:iCs/>
          <w:sz w:val="22"/>
          <w:szCs w:val="22"/>
        </w:rPr>
        <w:t xml:space="preserve">usiness </w:t>
      </w:r>
      <w:r w:rsidR="00E24568">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after issue of such notice by the </w:t>
      </w:r>
      <w:r w:rsidR="00AB5FE3" w:rsidRPr="00AB5FE3">
        <w:rPr>
          <w:rFonts w:ascii="Arial" w:hAnsi="Arial" w:cs="Arial"/>
          <w:i/>
          <w:iCs/>
          <w:sz w:val="22"/>
          <w:szCs w:val="22"/>
        </w:rPr>
        <w:t>Secretary</w:t>
      </w:r>
      <w:r w:rsidR="00963100">
        <w:rPr>
          <w:rFonts w:ascii="Arial" w:hAnsi="Arial" w:cs="Arial"/>
          <w:sz w:val="22"/>
          <w:szCs w:val="22"/>
        </w:rPr>
        <w:t>, shall:</w:t>
      </w:r>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551F0853" w14:textId="2DB8FDE5" w:rsidR="00963100" w:rsidRDefault="00963100" w:rsidP="00963100">
      <w:pPr>
        <w:numPr>
          <w:ilvl w:val="0"/>
          <w:numId w:val="7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00506D91">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(as relevant);</w:t>
      </w:r>
    </w:p>
    <w:p w14:paraId="228F47DF" w14:textId="728E9457" w:rsidR="00963100" w:rsidRDefault="00224D42" w:rsidP="00963100">
      <w:pPr>
        <w:kinsoku w:val="0"/>
        <w:overflowPunct w:val="0"/>
        <w:autoSpaceDE/>
        <w:autoSpaceDN/>
        <w:adjustRightInd/>
        <w:spacing w:before="241"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5.2.2 Review of Modification Proposals at Panel Meetings</w:t>
      </w:r>
    </w:p>
    <w:p w14:paraId="6DC5092E" w14:textId="4C57397E" w:rsidR="00963100" w:rsidRDefault="00224D42" w:rsidP="00963100">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5.2.2.1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r w:rsidR="00BB4347">
        <w:rPr>
          <w:rFonts w:ascii="Arial" w:hAnsi="Arial" w:cs="Arial"/>
          <w:sz w:val="22"/>
          <w:szCs w:val="22"/>
        </w:rPr>
        <w:t>J.</w:t>
      </w:r>
      <w:r w:rsidR="00963100">
        <w:rPr>
          <w:rFonts w:ascii="Arial" w:hAnsi="Arial" w:cs="Arial"/>
          <w:sz w:val="22"/>
          <w:szCs w:val="22"/>
        </w:rPr>
        <w:t xml:space="preserve">5.2.1.2 and not withdrawn under sub-paragraph </w:t>
      </w:r>
      <w:r w:rsidR="00BB4347">
        <w:rPr>
          <w:rFonts w:ascii="Arial" w:hAnsi="Arial" w:cs="Arial"/>
          <w:sz w:val="22"/>
          <w:szCs w:val="22"/>
        </w:rPr>
        <w:t>J.</w:t>
      </w:r>
      <w:r w:rsidR="00963100">
        <w:rPr>
          <w:rFonts w:ascii="Arial" w:hAnsi="Arial" w:cs="Arial"/>
          <w:sz w:val="22"/>
          <w:szCs w:val="22"/>
        </w:rPr>
        <w:t xml:space="preserve">5.2.1.6) at the next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and at such meeting shall use all reasonable endeavours to decide (as and where relevant) whether:</w:t>
      </w:r>
    </w:p>
    <w:p w14:paraId="3AFE1B61" w14:textId="47163BDE" w:rsidR="00963100" w:rsidRDefault="00963100" w:rsidP="00963100">
      <w:pPr>
        <w:numPr>
          <w:ilvl w:val="0"/>
          <w:numId w:val="80"/>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00BB4347">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require additional information in order to assess whether the request would better facilitate achievement of the </w:t>
      </w:r>
      <w:r w:rsidR="00CD302F" w:rsidRPr="00CD302F">
        <w:rPr>
          <w:rFonts w:ascii="Arial" w:hAnsi="Arial" w:cs="Arial"/>
          <w:i/>
          <w:iCs/>
          <w:sz w:val="22"/>
          <w:szCs w:val="22"/>
        </w:rPr>
        <w:t>SQSS</w:t>
      </w:r>
      <w:r>
        <w:rPr>
          <w:rFonts w:ascii="Arial" w:hAnsi="Arial" w:cs="Arial"/>
          <w:sz w:val="22"/>
          <w:szCs w:val="22"/>
        </w:rPr>
        <w:t xml:space="preserve"> Objectives;</w:t>
      </w:r>
      <w:r w:rsidR="00237F6F">
        <w:rPr>
          <w:rFonts w:ascii="Arial" w:hAnsi="Arial" w:cs="Arial"/>
          <w:sz w:val="22"/>
          <w:szCs w:val="22"/>
        </w:rPr>
        <w:t xml:space="preserve"> or</w:t>
      </w:r>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pursuant to sub-paragraph </w:t>
      </w:r>
      <w:r w:rsidR="00BB4347">
        <w:rPr>
          <w:rFonts w:ascii="Arial" w:hAnsi="Arial" w:cs="Arial"/>
          <w:sz w:val="22"/>
          <w:szCs w:val="22"/>
        </w:rPr>
        <w:t>J.</w:t>
      </w:r>
      <w:r>
        <w:rPr>
          <w:rFonts w:ascii="Arial" w:hAnsi="Arial" w:cs="Arial"/>
          <w:sz w:val="22"/>
          <w:szCs w:val="22"/>
        </w:rPr>
        <w:t>5.2.2.5, to amalgamate the request with any other Proposed Modification.</w:t>
      </w:r>
    </w:p>
    <w:p w14:paraId="1291D8AF" w14:textId="537A2FFB" w:rsidR="00963100" w:rsidRDefault="00224D42" w:rsidP="00963100">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5.2.2.2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not to take the Modification Proposal further, the </w:t>
      </w:r>
      <w:r w:rsidR="00AB5FE3" w:rsidRPr="00AB5FE3">
        <w:rPr>
          <w:rFonts w:ascii="Arial" w:hAnsi="Arial" w:cs="Arial"/>
          <w:i/>
          <w:iCs/>
          <w:sz w:val="22"/>
          <w:szCs w:val="22"/>
        </w:rPr>
        <w:t>Secretary</w:t>
      </w:r>
      <w:r w:rsidR="00963100">
        <w:rPr>
          <w:rFonts w:ascii="Arial" w:hAnsi="Arial" w:cs="Arial"/>
          <w:sz w:val="22"/>
          <w:szCs w:val="22"/>
        </w:rPr>
        <w:t xml:space="preserve"> shall notify the Proposer explaining why the proposal has been rejected. The </w:t>
      </w:r>
      <w:r w:rsidR="00AB5FE3" w:rsidRPr="00AB5FE3">
        <w:rPr>
          <w:rFonts w:ascii="Arial" w:hAnsi="Arial" w:cs="Arial"/>
          <w:i/>
          <w:iCs/>
          <w:sz w:val="22"/>
          <w:szCs w:val="22"/>
        </w:rPr>
        <w:t>Secretary</w:t>
      </w:r>
      <w:r w:rsidR="00963100">
        <w:rPr>
          <w:rFonts w:ascii="Arial" w:hAnsi="Arial" w:cs="Arial"/>
          <w:sz w:val="22"/>
          <w:szCs w:val="22"/>
        </w:rPr>
        <w:t xml:space="preserve"> shall also amend the Modification Register as appropriate.</w:t>
      </w: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p>
    <w:p w14:paraId="2C5AC75B" w14:textId="5F058F71" w:rsidR="00963100" w:rsidRDefault="00224D42"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5.2.2.3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required or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cannot reach a decision on such matters,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refer the Modification Proposal to a Workgroup to carryout such analysis as set out under sub-paragraph </w:t>
      </w:r>
      <w:r w:rsidR="00BB4347">
        <w:rPr>
          <w:rFonts w:ascii="Arial" w:hAnsi="Arial" w:cs="Arial"/>
          <w:sz w:val="22"/>
          <w:szCs w:val="22"/>
        </w:rPr>
        <w:t>J.</w:t>
      </w:r>
      <w:r w:rsidR="00963100">
        <w:rPr>
          <w:rFonts w:ascii="Arial" w:hAnsi="Arial" w:cs="Arial"/>
          <w:sz w:val="22"/>
          <w:szCs w:val="22"/>
        </w:rPr>
        <w:t>5.2.3.</w:t>
      </w:r>
    </w:p>
    <w:p w14:paraId="319EBE29" w14:textId="0F7D0E9D" w:rsidR="00963100" w:rsidRDefault="00224D42"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5.2.2.4   Where, pursuant to sub-paragraph </w:t>
      </w:r>
      <w:r w:rsidR="00D615B5">
        <w:rPr>
          <w:rFonts w:ascii="Arial" w:hAnsi="Arial" w:cs="Arial"/>
          <w:sz w:val="22"/>
          <w:szCs w:val="22"/>
        </w:rPr>
        <w:t>J.</w:t>
      </w:r>
      <w:r w:rsidR="00963100">
        <w:rPr>
          <w:rFonts w:ascii="Arial" w:hAnsi="Arial" w:cs="Arial"/>
          <w:sz w:val="22"/>
          <w:szCs w:val="22"/>
        </w:rPr>
        <w:t xml:space="preserve">5.2.2.1 (a) above,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not required,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proceed directly to Industry Consultation under sub-paragraphs </w:t>
      </w:r>
      <w:r w:rsidR="00D615B5">
        <w:rPr>
          <w:rFonts w:ascii="Arial" w:hAnsi="Arial" w:cs="Arial"/>
          <w:sz w:val="22"/>
          <w:szCs w:val="22"/>
        </w:rPr>
        <w:t>J.</w:t>
      </w:r>
      <w:r w:rsidR="00963100">
        <w:rPr>
          <w:rFonts w:ascii="Arial" w:hAnsi="Arial" w:cs="Arial"/>
          <w:sz w:val="22"/>
          <w:szCs w:val="22"/>
        </w:rPr>
        <w:t>5.2.4.</w:t>
      </w:r>
    </w:p>
    <w:p w14:paraId="31F1F36D" w14:textId="4814F01F"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5.2.2.5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sidRPr="00224D42">
        <w:rPr>
          <w:rFonts w:ascii="Arial" w:hAnsi="Arial" w:cs="Arial"/>
          <w:spacing w:val="5"/>
          <w:sz w:val="22"/>
          <w:szCs w:val="22"/>
        </w:rPr>
        <w:t>J.</w:t>
      </w:r>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 xml:space="preserve">paragraph </w:t>
      </w:r>
      <w:r w:rsidR="00D615B5">
        <w:rPr>
          <w:rFonts w:ascii="Arial" w:hAnsi="Arial" w:cs="Arial"/>
          <w:spacing w:val="-1"/>
          <w:sz w:val="22"/>
          <w:szCs w:val="22"/>
        </w:rPr>
        <w:t>J.</w:t>
      </w:r>
      <w:r>
        <w:rPr>
          <w:rFonts w:ascii="Arial" w:hAnsi="Arial" w:cs="Arial"/>
          <w:spacing w:val="-1"/>
          <w:sz w:val="22"/>
          <w:szCs w:val="22"/>
        </w:rPr>
        <w:t>5.2.2.5:</w:t>
      </w:r>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such Modification Proposals shall be treated as a single Modification Proposal;</w:t>
      </w:r>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 xml:space="preserve">references in </w:t>
      </w:r>
      <w:r w:rsidR="00D615B5">
        <w:rPr>
          <w:rFonts w:ascii="Arial" w:hAnsi="Arial" w:cs="Arial"/>
          <w:sz w:val="22"/>
          <w:szCs w:val="22"/>
        </w:rPr>
        <w:t>J.5</w:t>
      </w:r>
      <w:r>
        <w:rPr>
          <w:rFonts w:ascii="Arial" w:hAnsi="Arial" w:cs="Arial"/>
          <w:sz w:val="22"/>
          <w:szCs w:val="22"/>
        </w:rPr>
        <w:t xml:space="preserve"> to a Modification Proposal shall include and apply to a group of two or more Modification Proposals so amalgamated; and</w:t>
      </w:r>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548744D1" w14:textId="248EC562" w:rsidR="00963100" w:rsidRDefault="00224D42" w:rsidP="00963100">
      <w:pPr>
        <w:kinsoku w:val="0"/>
        <w:overflowPunct w:val="0"/>
        <w:autoSpaceDE/>
        <w:autoSpaceDN/>
        <w:adjustRightInd/>
        <w:spacing w:before="241" w:line="253" w:lineRule="exact"/>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5.2.3 Evaluation and Assessment by a Workgroup</w:t>
      </w:r>
    </w:p>
    <w:p w14:paraId="6467DBDE" w14:textId="10896BE7" w:rsidR="00963100" w:rsidRDefault="00224D42" w:rsidP="00963100">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5.2.3.1   Following referral of a Modification Proposal, pursuant to sub-paragraph </w:t>
      </w:r>
      <w:r w:rsidR="002252D9">
        <w:rPr>
          <w:rFonts w:ascii="Arial" w:hAnsi="Arial" w:cs="Arial"/>
          <w:spacing w:val="-3"/>
          <w:sz w:val="22"/>
          <w:szCs w:val="22"/>
        </w:rPr>
        <w:t>J.</w:t>
      </w:r>
      <w:r w:rsidR="00963100">
        <w:rPr>
          <w:rFonts w:ascii="Arial" w:hAnsi="Arial" w:cs="Arial"/>
          <w:spacing w:val="-3"/>
          <w:sz w:val="22"/>
          <w:szCs w:val="22"/>
        </w:rPr>
        <w:t xml:space="preserve">5.2.2.3, to a Workgroup,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CD302F" w:rsidRPr="00CD302F">
        <w:rPr>
          <w:rFonts w:ascii="Arial" w:hAnsi="Arial" w:cs="Arial"/>
          <w:i/>
          <w:iCs/>
          <w:spacing w:val="-3"/>
          <w:sz w:val="22"/>
          <w:szCs w:val="22"/>
        </w:rPr>
        <w:t>SQSS</w:t>
      </w:r>
      <w:r w:rsidR="00963100">
        <w:rPr>
          <w:rFonts w:ascii="Arial" w:hAnsi="Arial" w:cs="Arial"/>
          <w:spacing w:val="-3"/>
          <w:sz w:val="22"/>
          <w:szCs w:val="22"/>
        </w:rPr>
        <w:t xml:space="preserve"> Objectives.</w:t>
      </w:r>
    </w:p>
    <w:p w14:paraId="7F6ABA99" w14:textId="7367C537"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5.2.3.2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w:t>
      </w:r>
      <w:r w:rsidR="00E05FA2">
        <w:rPr>
          <w:rFonts w:ascii="Arial" w:hAnsi="Arial" w:cs="Arial"/>
          <w:sz w:val="22"/>
          <w:szCs w:val="22"/>
        </w:rPr>
        <w:t>J.</w:t>
      </w:r>
      <w:r w:rsidR="00963100">
        <w:rPr>
          <w:rFonts w:ascii="Arial" w:hAnsi="Arial" w:cs="Arial"/>
          <w:sz w:val="22"/>
          <w:szCs w:val="22"/>
        </w:rPr>
        <w:t xml:space="preserve">5.2.2.3 up to the submission of the Workgroup Report to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under sub-paragraph </w:t>
      </w:r>
      <w:r w:rsidR="00E05FA2">
        <w:rPr>
          <w:rFonts w:ascii="Arial" w:hAnsi="Arial" w:cs="Arial"/>
          <w:sz w:val="22"/>
          <w:szCs w:val="22"/>
        </w:rPr>
        <w:t>J.</w:t>
      </w:r>
      <w:r w:rsidR="00963100">
        <w:rPr>
          <w:rFonts w:ascii="Arial" w:hAnsi="Arial" w:cs="Arial"/>
          <w:sz w:val="22"/>
          <w:szCs w:val="22"/>
        </w:rPr>
        <w:t xml:space="preserve">5.2.3.13 unless otherwise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3C856F73" w14:textId="58E7DE6C" w:rsidR="00963100" w:rsidRDefault="00224D42" w:rsidP="00963100">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5.2.3.3   A Workgroup shall comprise at least 5 persons (who may be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E05FA2">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“Workgroup Quorum” or any such number of persons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 </w:t>
      </w:r>
    </w:p>
    <w:p w14:paraId="4600FA65" w14:textId="363F5EE4" w:rsidR="00963100" w:rsidRDefault="00224D42"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5.2.3.4  In addition to the Workgroup Quorum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appoint a Workgroup </w:t>
      </w:r>
      <w:r w:rsidR="0027358C" w:rsidRPr="0027358C">
        <w:rPr>
          <w:rFonts w:ascii="Arial" w:hAnsi="Arial" w:cs="Arial"/>
          <w:i/>
          <w:iCs/>
          <w:sz w:val="22"/>
          <w:szCs w:val="22"/>
        </w:rPr>
        <w:t>Chairperson</w:t>
      </w:r>
      <w:r w:rsidR="00963100">
        <w:rPr>
          <w:rFonts w:ascii="Arial" w:hAnsi="Arial" w:cs="Arial"/>
          <w:sz w:val="22"/>
          <w:szCs w:val="22"/>
        </w:rPr>
        <w:t xml:space="preserve"> who will ensure that meetings are conducted in a professional, proper, impartial and efficient manner.</w:t>
      </w:r>
    </w:p>
    <w:p w14:paraId="2E92E037" w14:textId="350F7E1E" w:rsidR="00963100" w:rsidRDefault="00224D42" w:rsidP="00963100">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5.2.3.5   The Workgroup shall be assisted by a </w:t>
      </w:r>
      <w:r w:rsidR="00EF7BD1">
        <w:rPr>
          <w:rFonts w:ascii="Arial" w:hAnsi="Arial" w:cs="Arial"/>
          <w:i/>
          <w:iCs/>
          <w:sz w:val="22"/>
          <w:szCs w:val="22"/>
        </w:rPr>
        <w:t>S</w:t>
      </w:r>
      <w:r w:rsidR="00963100" w:rsidRPr="007772EC">
        <w:rPr>
          <w:rFonts w:ascii="Arial" w:hAnsi="Arial" w:cs="Arial"/>
          <w:i/>
          <w:iCs/>
          <w:sz w:val="22"/>
          <w:szCs w:val="22"/>
        </w:rPr>
        <w:t>ecretary</w:t>
      </w:r>
      <w:r w:rsidR="00963100">
        <w:rPr>
          <w:rFonts w:ascii="Arial" w:hAnsi="Arial" w:cs="Arial"/>
          <w:sz w:val="22"/>
          <w:szCs w:val="22"/>
        </w:rPr>
        <w:t xml:space="preserve"> who shall be appointed by the </w:t>
      </w:r>
      <w:r w:rsidR="00EF7BD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As soon as is practicable after each Workgroup meeting, the </w:t>
      </w:r>
      <w:r w:rsidR="00AB5FE3" w:rsidRPr="00AB5FE3">
        <w:rPr>
          <w:rFonts w:ascii="Arial" w:hAnsi="Arial" w:cs="Arial"/>
          <w:i/>
          <w:iCs/>
          <w:sz w:val="22"/>
          <w:szCs w:val="22"/>
        </w:rPr>
        <w:t>Secretary</w:t>
      </w:r>
      <w:r w:rsidR="00963100">
        <w:rPr>
          <w:rFonts w:ascii="Arial" w:hAnsi="Arial" w:cs="Arial"/>
          <w:sz w:val="22"/>
          <w:szCs w:val="22"/>
        </w:rPr>
        <w:t xml:space="preserve"> shall prepare and send to the Workgroup </w:t>
      </w:r>
      <w:r w:rsidR="00EF7BD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00AB5FE3" w:rsidRPr="00AB5FE3">
        <w:rPr>
          <w:rFonts w:ascii="Arial" w:hAnsi="Arial" w:cs="Arial"/>
          <w:i/>
          <w:iCs/>
          <w:sz w:val="22"/>
          <w:szCs w:val="22"/>
        </w:rPr>
        <w:t>Secretary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53B06A8E" w14:textId="1C68C4D9" w:rsidR="00963100" w:rsidRDefault="00224D42" w:rsidP="00963100">
      <w:pPr>
        <w:kinsoku w:val="0"/>
        <w:overflowPunct w:val="0"/>
        <w:autoSpaceDE/>
        <w:autoSpaceDN/>
        <w:adjustRightInd/>
        <w:spacing w:before="244" w:line="250"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5.2.3.6  A representative of the </w:t>
      </w:r>
      <w:r w:rsidR="002A5BE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may attend any meeting of a Workgroup as an observer and may speak at any such meeting.</w:t>
      </w:r>
    </w:p>
    <w:p w14:paraId="31F4BBDA" w14:textId="13DA43BA" w:rsidR="00963100" w:rsidRDefault="00224D42" w:rsidP="00963100">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5.2.3.7   The </w:t>
      </w:r>
      <w:r w:rsidR="002A5BE1">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determine the terms of reference of each Workgroup and may change those terms of reference from time to time as it sees fit.</w:t>
      </w:r>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5.2.3.8   The terms of reference for a Workgroup must include provision in respect of the following matters:</w:t>
      </w:r>
    </w:p>
    <w:p w14:paraId="288E2ED0" w14:textId="5D25641A" w:rsidR="00963100" w:rsidRDefault="00963100" w:rsidP="007772EC">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 and consider whether it better facilitates achievement of the </w:t>
      </w:r>
      <w:r w:rsidR="00CD302F" w:rsidRPr="00CD302F">
        <w:rPr>
          <w:rFonts w:ascii="Arial" w:hAnsi="Arial" w:cs="Arial"/>
          <w:i/>
          <w:iCs/>
          <w:sz w:val="22"/>
          <w:szCs w:val="22"/>
        </w:rPr>
        <w:t>SQSS</w:t>
      </w:r>
      <w:r>
        <w:rPr>
          <w:rFonts w:ascii="Arial" w:hAnsi="Arial" w:cs="Arial"/>
          <w:sz w:val="22"/>
          <w:szCs w:val="22"/>
        </w:rPr>
        <w:t xml:space="preserve"> Objectives and to provide additional information to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w:t>
      </w:r>
    </w:p>
    <w:p w14:paraId="71A6B6D4" w14:textId="77777777" w:rsidR="00963100" w:rsidRDefault="00963100" w:rsidP="007772EC">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detail the Modification Proposal;</w:t>
      </w:r>
    </w:p>
    <w:p w14:paraId="23C0D7FB" w14:textId="45E1C740" w:rsidR="00963100" w:rsidRDefault="00963100" w:rsidP="007772EC">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w:t>
      </w:r>
    </w:p>
    <w:p w14:paraId="382A807D" w14:textId="77777777" w:rsidR="00963100" w:rsidRDefault="00963100" w:rsidP="007772EC">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
      <w:r>
        <w:rPr>
          <w:rFonts w:ascii="Arial" w:hAnsi="Arial" w:cs="Arial"/>
          <w:sz w:val="22"/>
          <w:szCs w:val="22"/>
        </w:rPr>
        <w:t>specify any matters which the Workgroup should address in its report;</w:t>
      </w:r>
    </w:p>
    <w:p w14:paraId="5190201D" w14:textId="77777777" w:rsidR="00963100" w:rsidRDefault="00963100" w:rsidP="007772EC">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
      <w:r>
        <w:rPr>
          <w:rFonts w:ascii="Arial" w:hAnsi="Arial" w:cs="Arial"/>
          <w:sz w:val="22"/>
          <w:szCs w:val="22"/>
        </w:rPr>
        <w:t>the timetable for the work to be done by the Workgroup;</w:t>
      </w:r>
    </w:p>
    <w:p w14:paraId="212CD72C" w14:textId="77777777" w:rsidR="00963100" w:rsidRDefault="00963100" w:rsidP="007772EC">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50477645" w14:textId="505B36F0" w:rsidR="00963100" w:rsidRDefault="00224D42" w:rsidP="007772EC">
      <w:pPr>
        <w:kinsoku w:val="0"/>
        <w:overflowPunct w:val="0"/>
        <w:autoSpaceDE/>
        <w:autoSpaceDN/>
        <w:adjustRightInd/>
        <w:spacing w:before="237" w:line="254"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5.2.3.9    Unless otherwise determined by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the Workgroup shall develop and adopt its own internal working procedures for the conduct of its business.</w:t>
      </w:r>
    </w:p>
    <w:p w14:paraId="60911340" w14:textId="7425B2D9" w:rsidR="00963100" w:rsidRDefault="00224D42" w:rsidP="007772EC">
      <w:pPr>
        <w:kinsoku w:val="0"/>
        <w:overflowPunct w:val="0"/>
        <w:autoSpaceDE/>
        <w:autoSpaceDN/>
        <w:adjustRightInd/>
        <w:spacing w:before="242"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5.2.3.10 A Workgroup Report will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1732DD4B" w14:textId="77777777" w:rsidR="00C62D13" w:rsidRDefault="00C62D13"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p>
    <w:p w14:paraId="62C686B0" w14:textId="0F890935" w:rsidR="00963100" w:rsidRDefault="00224D42"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5.2.3.11 If a Workgroup is unable to reach agreement on any such matter, the Workgroup Report must reflect the views of the members of the Workgroup.</w:t>
      </w:r>
    </w:p>
    <w:p w14:paraId="7529F1E4" w14:textId="3D1538C2" w:rsidR="00963100" w:rsidRDefault="00224D42" w:rsidP="007772EC">
      <w:pPr>
        <w:kinsoku w:val="0"/>
        <w:overflowPunct w:val="0"/>
        <w:autoSpaceDE/>
        <w:autoSpaceDN/>
        <w:adjustRightInd/>
        <w:spacing w:before="246"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5.2.3.12 The Workgroup Report will be circulated in draft form to the Workgroup members for a period of not less than 5 </w:t>
      </w:r>
      <w:r w:rsidR="006E7289">
        <w:rPr>
          <w:rFonts w:ascii="Arial" w:hAnsi="Arial" w:cs="Arial"/>
          <w:i/>
          <w:iCs/>
          <w:sz w:val="22"/>
          <w:szCs w:val="22"/>
        </w:rPr>
        <w:t>b</w:t>
      </w:r>
      <w:r w:rsidR="00213E20" w:rsidRPr="007772EC">
        <w:rPr>
          <w:rFonts w:ascii="Arial" w:hAnsi="Arial" w:cs="Arial"/>
          <w:i/>
          <w:iCs/>
          <w:sz w:val="22"/>
          <w:szCs w:val="22"/>
        </w:rPr>
        <w:t xml:space="preserve">usiness </w:t>
      </w:r>
      <w:r w:rsidR="006E7289">
        <w:rPr>
          <w:rFonts w:ascii="Arial" w:hAnsi="Arial" w:cs="Arial"/>
          <w:i/>
          <w:iCs/>
          <w:sz w:val="22"/>
          <w:szCs w:val="22"/>
        </w:rPr>
        <w:t>d</w:t>
      </w:r>
      <w:r w:rsidR="00213E20" w:rsidRPr="007772EC">
        <w:rPr>
          <w:rFonts w:ascii="Arial" w:hAnsi="Arial" w:cs="Arial"/>
          <w:i/>
          <w:iCs/>
          <w:sz w:val="22"/>
          <w:szCs w:val="22"/>
        </w:rPr>
        <w:t>ays</w:t>
      </w:r>
      <w:r w:rsidR="00963100">
        <w:rPr>
          <w:rFonts w:ascii="Arial" w:hAnsi="Arial" w:cs="Arial"/>
          <w:sz w:val="22"/>
          <w:szCs w:val="22"/>
        </w:rPr>
        <w:t xml:space="preserve"> for comment. Any unresolved comments made shall be reflected in the final Workgroup Report.</w:t>
      </w:r>
    </w:p>
    <w:p w14:paraId="65319D81" w14:textId="05383EC1" w:rsidR="00963100" w:rsidRDefault="00224D42" w:rsidP="00963100">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5.2.3.13 The final Workgroup Report shall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Upon receipt of the Workgroup Report, the </w:t>
      </w:r>
      <w:r w:rsidR="00AB5FE3" w:rsidRPr="00AB5FE3">
        <w:rPr>
          <w:rFonts w:ascii="Arial" w:hAnsi="Arial" w:cs="Arial"/>
          <w:i/>
          <w:iCs/>
          <w:sz w:val="22"/>
          <w:szCs w:val="22"/>
        </w:rPr>
        <w:t>Secretary</w:t>
      </w:r>
      <w:r w:rsidR="00963100">
        <w:rPr>
          <w:rFonts w:ascii="Arial" w:hAnsi="Arial" w:cs="Arial"/>
          <w:sz w:val="22"/>
          <w:szCs w:val="22"/>
        </w:rPr>
        <w:t xml:space="preserve"> shall as soon as reasonably practicable:</w:t>
      </w:r>
    </w:p>
    <w:p w14:paraId="3B744A6F" w14:textId="344F47E7" w:rsidR="00963100" w:rsidRDefault="00963100" w:rsidP="00963100">
      <w:pPr>
        <w:numPr>
          <w:ilvl w:val="0"/>
          <w:numId w:val="83"/>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and the </w:t>
      </w:r>
      <w:r w:rsidR="006E7289">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775865BA" w14:textId="1615A82F" w:rsidR="00963100" w:rsidRDefault="00963100" w:rsidP="00963100">
      <w:pPr>
        <w:numPr>
          <w:ilvl w:val="0"/>
          <w:numId w:val="83"/>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w:t>
      </w:r>
      <w:r w:rsidR="006E7289">
        <w:rPr>
          <w:rFonts w:ascii="Arial" w:hAnsi="Arial" w:cs="Arial"/>
          <w:sz w:val="22"/>
          <w:szCs w:val="22"/>
        </w:rPr>
        <w:t>J.</w:t>
      </w:r>
      <w:r>
        <w:rPr>
          <w:rFonts w:ascii="Arial" w:hAnsi="Arial" w:cs="Arial"/>
          <w:sz w:val="22"/>
          <w:szCs w:val="22"/>
        </w:rPr>
        <w:t xml:space="preserve">4.8.1, put the Workgroup Report on the agenda for the next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w:t>
      </w:r>
    </w:p>
    <w:p w14:paraId="154395DF" w14:textId="2667D719" w:rsidR="00963100" w:rsidRDefault="00224D42" w:rsidP="00963100">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5.2.3.14 The Workgroup </w:t>
      </w:r>
      <w:r w:rsidR="0027358C" w:rsidRPr="0027358C">
        <w:rPr>
          <w:rFonts w:ascii="Arial" w:hAnsi="Arial" w:cs="Arial"/>
          <w:i/>
          <w:iCs/>
          <w:sz w:val="22"/>
          <w:szCs w:val="22"/>
        </w:rPr>
        <w:t>Chairperson</w:t>
      </w:r>
      <w:r w:rsidR="00963100">
        <w:rPr>
          <w:rFonts w:ascii="Arial" w:hAnsi="Arial" w:cs="Arial"/>
          <w:sz w:val="22"/>
          <w:szCs w:val="22"/>
        </w:rPr>
        <w:t xml:space="preserve"> or another person (nominated by the Workgroup </w:t>
      </w:r>
      <w:r w:rsidR="0027358C" w:rsidRPr="0027358C">
        <w:rPr>
          <w:rFonts w:ascii="Arial" w:hAnsi="Arial" w:cs="Arial"/>
          <w:i/>
          <w:iCs/>
          <w:sz w:val="22"/>
          <w:szCs w:val="22"/>
        </w:rPr>
        <w:t>Chairperson</w:t>
      </w:r>
      <w:r w:rsidR="00963100">
        <w:rPr>
          <w:rFonts w:ascii="Arial" w:hAnsi="Arial" w:cs="Arial"/>
          <w:sz w:val="22"/>
          <w:szCs w:val="22"/>
        </w:rPr>
        <w:t xml:space="preserve">) shall be present at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at which that Workgroup Report is to be discussed and may be invited to present the findings and/or answer the questions of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5CD944E2" w14:textId="6347835A" w:rsidR="00963100" w:rsidRDefault="00224D42" w:rsidP="00963100">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5.2.3.15 Following receipt of any representations, study, Workgroup Report or other evaluation pursuant to sub-paragraph </w:t>
      </w:r>
      <w:r w:rsidR="006E7289">
        <w:rPr>
          <w:rFonts w:ascii="Arial" w:hAnsi="Arial" w:cs="Arial"/>
          <w:sz w:val="22"/>
          <w:szCs w:val="22"/>
        </w:rPr>
        <w:t>J.</w:t>
      </w:r>
      <w:r w:rsidR="00963100">
        <w:rPr>
          <w:rFonts w:ascii="Arial" w:hAnsi="Arial" w:cs="Arial"/>
          <w:sz w:val="22"/>
          <w:szCs w:val="22"/>
        </w:rPr>
        <w:t xml:space="preserve">5.2.3.1,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CD302F" w:rsidRPr="00CD302F">
        <w:rPr>
          <w:rFonts w:ascii="Arial" w:hAnsi="Arial" w:cs="Arial"/>
          <w:i/>
          <w:i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considers that the information provided is sufficient.</w:t>
      </w:r>
    </w:p>
    <w:p w14:paraId="163466C6" w14:textId="3111FB17" w:rsidR="00963100" w:rsidRDefault="00224D42" w:rsidP="00963100">
      <w:pPr>
        <w:kinsoku w:val="0"/>
        <w:overflowPunct w:val="0"/>
        <w:autoSpaceDE/>
        <w:autoSpaceDN/>
        <w:adjustRightInd/>
        <w:spacing w:before="242" w:line="252" w:lineRule="exact"/>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5.2.4 Industry Consultation</w:t>
      </w:r>
    </w:p>
    <w:p w14:paraId="73577725" w14:textId="4986F3E7" w:rsidR="00963100" w:rsidRDefault="00224D42" w:rsidP="00963100">
      <w:pPr>
        <w:kinsoku w:val="0"/>
        <w:overflowPunct w:val="0"/>
        <w:autoSpaceDE/>
        <w:autoSpaceDN/>
        <w:adjustRightInd/>
        <w:spacing w:before="236" w:line="254" w:lineRule="exact"/>
        <w:ind w:left="165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5.2.4.1 Following completion of the steps set out in sub-paragraphs </w:t>
      </w:r>
      <w:r w:rsidR="006E7289">
        <w:rPr>
          <w:rFonts w:ascii="Arial" w:hAnsi="Arial" w:cs="Arial"/>
          <w:sz w:val="22"/>
          <w:szCs w:val="22"/>
        </w:rPr>
        <w:t>J.</w:t>
      </w:r>
      <w:r w:rsidR="00963100">
        <w:rPr>
          <w:rFonts w:ascii="Arial" w:hAnsi="Arial" w:cs="Arial"/>
          <w:sz w:val="22"/>
          <w:szCs w:val="22"/>
        </w:rPr>
        <w:t xml:space="preserve">5.2.3.1 to </w:t>
      </w:r>
      <w:r w:rsidR="006E7289">
        <w:rPr>
          <w:rFonts w:ascii="Arial" w:hAnsi="Arial" w:cs="Arial"/>
          <w:sz w:val="22"/>
          <w:szCs w:val="22"/>
        </w:rPr>
        <w:t>J.</w:t>
      </w:r>
      <w:r w:rsidR="00963100">
        <w:rPr>
          <w:rFonts w:ascii="Arial" w:hAnsi="Arial" w:cs="Arial"/>
          <w:sz w:val="22"/>
          <w:szCs w:val="22"/>
        </w:rPr>
        <w:t xml:space="preserve">5.2.3.15 above (where relevant), the </w:t>
      </w:r>
      <w:r w:rsidR="00AB5FE3" w:rsidRPr="00AB5FE3">
        <w:rPr>
          <w:rFonts w:ascii="Arial" w:hAnsi="Arial" w:cs="Arial"/>
          <w:i/>
          <w:iCs/>
          <w:sz w:val="22"/>
          <w:szCs w:val="22"/>
        </w:rPr>
        <w:t>Secretary</w:t>
      </w:r>
      <w:r w:rsidR="00963100">
        <w:rPr>
          <w:rFonts w:ascii="Arial" w:hAnsi="Arial" w:cs="Arial"/>
          <w:sz w:val="22"/>
          <w:szCs w:val="22"/>
        </w:rPr>
        <w:t xml:space="preserve"> shall prepare a consultation document ("Consultation Document") setting out:</w:t>
      </w:r>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the Modification Proposal;</w:t>
      </w:r>
    </w:p>
    <w:p w14:paraId="19990152" w14:textId="7BA48882" w:rsidR="00963100" w:rsidRDefault="00963100" w:rsidP="00963100">
      <w:pPr>
        <w:numPr>
          <w:ilvl w:val="0"/>
          <w:numId w:val="84"/>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00CD302F" w:rsidRPr="00CD302F">
        <w:rPr>
          <w:rFonts w:ascii="Arial" w:hAnsi="Arial" w:cs="Arial"/>
          <w:i/>
          <w:iCs/>
          <w:spacing w:val="-1"/>
          <w:sz w:val="22"/>
          <w:szCs w:val="22"/>
        </w:rPr>
        <w:t>SQSS</w:t>
      </w:r>
      <w:r>
        <w:rPr>
          <w:rFonts w:ascii="Arial" w:hAnsi="Arial" w:cs="Arial"/>
          <w:spacing w:val="-1"/>
          <w:sz w:val="22"/>
          <w:szCs w:val="22"/>
        </w:rPr>
        <w:t xml:space="preserve"> Objectives and the views and rationale in respect thereof;</w:t>
      </w:r>
    </w:p>
    <w:p w14:paraId="1DD45912" w14:textId="27063AFB" w:rsidR="00963100" w:rsidRDefault="00963100" w:rsidP="00963100">
      <w:pPr>
        <w:numPr>
          <w:ilvl w:val="0"/>
          <w:numId w:val="8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including a description of any works necessary to implement the change and an</w:t>
      </w:r>
    </w:p>
    <w:p w14:paraId="7669B671" w14:textId="77777777" w:rsidR="00963100" w:rsidRDefault="00963100" w:rsidP="00963100">
      <w:pPr>
        <w:widowControl/>
        <w:rPr>
          <w:sz w:val="24"/>
          <w:szCs w:val="24"/>
        </w:rPr>
        <w:sectPr w:rsidR="00963100">
          <w:pgSz w:w="12240" w:h="15840"/>
          <w:pgMar w:top="1140" w:right="1383" w:bottom="691" w:left="2137" w:header="720" w:footer="720" w:gutter="0"/>
          <w:cols w:space="720"/>
          <w:noEndnote/>
        </w:sectPr>
      </w:pPr>
    </w:p>
    <w:p w14:paraId="50890203" w14:textId="35117671" w:rsidR="00963100" w:rsidRDefault="00963100" w:rsidP="00963100">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lastRenderedPageBreak/>
        <w:t xml:space="preserve">estimate of the development, capital and operating costs associated with implementing the changes to the </w:t>
      </w:r>
      <w:r w:rsidR="00CD302F" w:rsidRPr="00CD302F">
        <w:rPr>
          <w:rFonts w:ascii="Arial" w:hAnsi="Arial" w:cs="Arial"/>
          <w:i/>
          <w:iCs/>
          <w:sz w:val="22"/>
          <w:szCs w:val="22"/>
        </w:rPr>
        <w:t>SQSS</w:t>
      </w:r>
      <w:r>
        <w:rPr>
          <w:rFonts w:ascii="Arial" w:hAnsi="Arial" w:cs="Arial"/>
          <w:sz w:val="22"/>
          <w:szCs w:val="22"/>
        </w:rPr>
        <w:t>;</w:t>
      </w:r>
    </w:p>
    <w:p w14:paraId="331F1BC3" w14:textId="49B8D308" w:rsidR="00963100" w:rsidRDefault="00963100" w:rsidP="00963100">
      <w:pPr>
        <w:numPr>
          <w:ilvl w:val="0"/>
          <w:numId w:val="85"/>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failing which, as shall be proposed by the Proposer and, in the later case, accompanied by the written representations of the other </w:t>
      </w:r>
      <w:r w:rsidR="006E7289">
        <w:rPr>
          <w:rFonts w:ascii="Arial" w:hAnsi="Arial" w:cs="Arial"/>
          <w:i/>
          <w:iCs/>
          <w:spacing w:val="-1"/>
          <w:sz w:val="22"/>
          <w:szCs w:val="22"/>
        </w:rPr>
        <w:t>m</w:t>
      </w:r>
      <w:r w:rsidR="00AB5FE3" w:rsidRPr="00AB5FE3">
        <w:rPr>
          <w:rFonts w:ascii="Arial" w:hAnsi="Arial" w:cs="Arial"/>
          <w:i/>
          <w:iCs/>
          <w:spacing w:val="-1"/>
          <w:sz w:val="22"/>
          <w:szCs w:val="22"/>
        </w:rPr>
        <w:t>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4B78C62E" w14:textId="5284B086" w:rsidR="00963100" w:rsidRDefault="00963100" w:rsidP="00963100">
      <w:pPr>
        <w:numPr>
          <w:ilvl w:val="0"/>
          <w:numId w:val="85"/>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r w:rsidR="00CD302F" w:rsidRPr="00CD302F">
        <w:rPr>
          <w:rFonts w:ascii="Arial" w:hAnsi="Arial" w:cs="Arial"/>
          <w:i/>
          <w:iCs/>
          <w:sz w:val="22"/>
          <w:szCs w:val="22"/>
        </w:rPr>
        <w:t>SQSS</w:t>
      </w:r>
      <w:r>
        <w:rPr>
          <w:rFonts w:ascii="Arial" w:hAnsi="Arial" w:cs="Arial"/>
          <w:b/>
          <w:bCs/>
          <w:sz w:val="22"/>
          <w:szCs w:val="22"/>
        </w:rPr>
        <w:t>;</w:t>
      </w:r>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00B16DC8">
        <w:rPr>
          <w:rFonts w:ascii="Arial" w:hAnsi="Arial" w:cs="Arial"/>
          <w:i/>
          <w:iCs/>
          <w:sz w:val="22"/>
          <w:szCs w:val="22"/>
        </w:rPr>
        <w:t>c</w:t>
      </w:r>
      <w:r w:rsidRPr="007772EC">
        <w:rPr>
          <w:rFonts w:ascii="Arial" w:hAnsi="Arial" w:cs="Arial"/>
          <w:i/>
          <w:iCs/>
          <w:sz w:val="22"/>
          <w:szCs w:val="22"/>
        </w:rPr>
        <w:t xml:space="preserve">ore </w:t>
      </w:r>
      <w:r w:rsidR="00B16DC8">
        <w:rPr>
          <w:rFonts w:ascii="Arial" w:hAnsi="Arial" w:cs="Arial"/>
          <w:i/>
          <w:iCs/>
          <w:sz w:val="22"/>
          <w:szCs w:val="22"/>
        </w:rPr>
        <w:t>i</w:t>
      </w:r>
      <w:r w:rsidRPr="007772EC">
        <w:rPr>
          <w:rFonts w:ascii="Arial" w:hAnsi="Arial" w:cs="Arial"/>
          <w:i/>
          <w:iCs/>
          <w:sz w:val="22"/>
          <w:szCs w:val="22"/>
        </w:rPr>
        <w:t xml:space="preserve">ndustry </w:t>
      </w:r>
      <w:r w:rsidR="00B16DC8">
        <w:rPr>
          <w:rFonts w:ascii="Arial" w:hAnsi="Arial" w:cs="Arial"/>
          <w:i/>
          <w:iCs/>
          <w:sz w:val="22"/>
          <w:szCs w:val="22"/>
        </w:rPr>
        <w:t>d</w:t>
      </w:r>
      <w:r w:rsidRPr="007772EC">
        <w:rPr>
          <w:rFonts w:ascii="Arial" w:hAnsi="Arial" w:cs="Arial"/>
          <w:i/>
          <w:iCs/>
          <w:sz w:val="22"/>
          <w:szCs w:val="22"/>
        </w:rPr>
        <w:t>ocuments</w:t>
      </w:r>
      <w:r>
        <w:rPr>
          <w:rFonts w:ascii="Arial" w:hAnsi="Arial" w:cs="Arial"/>
          <w:sz w:val="22"/>
          <w:szCs w:val="22"/>
        </w:rPr>
        <w:t>;</w:t>
      </w:r>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00B16DC8" w:rsidRPr="00B16DC8">
        <w:rPr>
          <w:rFonts w:ascii="Arial" w:hAnsi="Arial" w:cs="Arial"/>
          <w:i/>
          <w:iCs/>
          <w:sz w:val="22"/>
          <w:szCs w:val="22"/>
        </w:rPr>
        <w:t>core industry documents</w:t>
      </w:r>
      <w:r>
        <w:rPr>
          <w:rFonts w:ascii="Arial" w:hAnsi="Arial" w:cs="Arial"/>
          <w:sz w:val="22"/>
          <w:szCs w:val="22"/>
        </w:rPr>
        <w:t>;</w:t>
      </w:r>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00B16DC8" w:rsidRPr="00B16DC8">
        <w:rPr>
          <w:rFonts w:ascii="Arial" w:hAnsi="Arial" w:cs="Arial"/>
          <w:i/>
          <w:iCs/>
          <w:sz w:val="22"/>
          <w:szCs w:val="22"/>
        </w:rPr>
        <w:t>core industry documents</w:t>
      </w:r>
      <w:r>
        <w:rPr>
          <w:rFonts w:ascii="Arial" w:hAnsi="Arial" w:cs="Arial"/>
          <w:sz w:val="22"/>
          <w:szCs w:val="22"/>
        </w:rPr>
        <w:t>;</w:t>
      </w:r>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005A1F19" w:rsidRPr="005A1F19">
        <w:rPr>
          <w:rFonts w:ascii="Arial" w:hAnsi="Arial" w:cs="Arial"/>
          <w:i/>
          <w:iCs/>
          <w:spacing w:val="-2"/>
          <w:sz w:val="22"/>
          <w:szCs w:val="22"/>
        </w:rPr>
        <w:t>core industry documents</w:t>
      </w:r>
      <w:r>
        <w:rPr>
          <w:rFonts w:ascii="Arial" w:hAnsi="Arial" w:cs="Arial"/>
          <w:spacing w:val="-2"/>
          <w:sz w:val="22"/>
          <w:szCs w:val="22"/>
        </w:rPr>
        <w:t>,</w:t>
      </w:r>
    </w:p>
    <w:p w14:paraId="0E9898DE" w14:textId="6966E78A" w:rsidR="00963100" w:rsidRDefault="00963100" w:rsidP="00963100">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005A1F1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relation to such matters,</w:t>
      </w:r>
    </w:p>
    <w:p w14:paraId="0F2D34A0" w14:textId="2BCD7D9D" w:rsidR="00963100" w:rsidRDefault="00224D42" w:rsidP="00963100">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r w:rsidR="005A1F19">
        <w:rPr>
          <w:rFonts w:ascii="Arial" w:hAnsi="Arial" w:cs="Arial"/>
          <w:spacing w:val="2"/>
          <w:sz w:val="22"/>
          <w:szCs w:val="22"/>
        </w:rPr>
        <w:t>J.</w:t>
      </w:r>
      <w:r w:rsidR="00963100">
        <w:rPr>
          <w:rFonts w:ascii="Arial" w:hAnsi="Arial" w:cs="Arial"/>
          <w:spacing w:val="2"/>
          <w:sz w:val="22"/>
          <w:szCs w:val="22"/>
        </w:rPr>
        <w:t xml:space="preserve">5.2.4.1,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w:t>
      </w:r>
    </w:p>
    <w:p w14:paraId="54488589" w14:textId="37DB63DA" w:rsidR="00963100" w:rsidRDefault="00963100" w:rsidP="00963100">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p>
    <w:p w14:paraId="7D37C76F" w14:textId="51F55E50" w:rsidR="00963100" w:rsidRDefault="00963100" w:rsidP="00963100">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r>
        <w:rPr>
          <w:rFonts w:ascii="Arial" w:hAnsi="Arial" w:cs="Arial"/>
          <w:spacing w:val="-2"/>
          <w:sz w:val="22"/>
          <w:szCs w:val="22"/>
        </w:rPr>
        <w:t xml:space="preserve">and publish it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or otherwise in such manner as may be deemed appropriate by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to bring it to the attention of other persons who may have a relevant interest in the Modification Proposal;</w:t>
      </w:r>
    </w:p>
    <w:p w14:paraId="5FEAF864" w14:textId="77777777" w:rsidR="00963100" w:rsidRDefault="00963100" w:rsidP="00963100">
      <w:pPr>
        <w:widowControl/>
        <w:rPr>
          <w:sz w:val="24"/>
          <w:szCs w:val="24"/>
        </w:rPr>
        <w:sectPr w:rsidR="00963100">
          <w:pgSz w:w="12240" w:h="15840"/>
          <w:pgMar w:top="1140" w:right="1388" w:bottom="686" w:left="2852" w:header="720" w:footer="720" w:gutter="0"/>
          <w:cols w:space="720"/>
          <w:noEndnote/>
        </w:sectPr>
      </w:pPr>
    </w:p>
    <w:p w14:paraId="5447F2F6" w14:textId="2864471D" w:rsidR="00963100" w:rsidRDefault="00963100" w:rsidP="00963100">
      <w:pPr>
        <w:numPr>
          <w:ilvl w:val="0"/>
          <w:numId w:val="88"/>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lastRenderedPageBreak/>
        <w:t xml:space="preserve">invite representations in relation to the Consultation Document within 20 </w:t>
      </w:r>
      <w:r w:rsidR="005A1F19">
        <w:rPr>
          <w:rFonts w:ascii="Arial" w:hAnsi="Arial" w:cs="Arial"/>
          <w:i/>
          <w:iCs/>
          <w:sz w:val="22"/>
          <w:szCs w:val="22"/>
        </w:rPr>
        <w:t>b</w:t>
      </w:r>
      <w:r w:rsidR="00213E20" w:rsidRPr="007772EC">
        <w:rPr>
          <w:rFonts w:ascii="Arial" w:hAnsi="Arial" w:cs="Arial"/>
          <w:i/>
          <w:iCs/>
          <w:sz w:val="22"/>
          <w:szCs w:val="22"/>
        </w:rPr>
        <w:t xml:space="preserve">usiness </w:t>
      </w:r>
      <w:r w:rsidR="005A1F19">
        <w:rPr>
          <w:rFonts w:ascii="Arial" w:hAnsi="Arial" w:cs="Arial"/>
          <w:i/>
          <w:iCs/>
          <w:sz w:val="22"/>
          <w:szCs w:val="22"/>
        </w:rPr>
        <w:t>d</w:t>
      </w:r>
      <w:r w:rsidR="00213E20" w:rsidRPr="007772EC">
        <w:rPr>
          <w:rFonts w:ascii="Arial" w:hAnsi="Arial" w:cs="Arial"/>
          <w:i/>
          <w:iCs/>
          <w:sz w:val="22"/>
          <w:szCs w:val="22"/>
        </w:rPr>
        <w:t>ays</w:t>
      </w:r>
      <w:r>
        <w:rPr>
          <w:rFonts w:ascii="Arial" w:hAnsi="Arial" w:cs="Arial"/>
          <w:sz w:val="22"/>
          <w:szCs w:val="22"/>
        </w:rPr>
        <w:t xml:space="preserve"> or such other period as the </w:t>
      </w:r>
      <w:r w:rsidR="003A1975">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shall determine; and</w:t>
      </w:r>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7D3C4A4" w14:textId="09FBF801" w:rsidR="00963100" w:rsidRDefault="00224D42" w:rsidP="00963100">
      <w:pPr>
        <w:kinsoku w:val="0"/>
        <w:overflowPunct w:val="0"/>
        <w:autoSpaceDE/>
        <w:autoSpaceDN/>
        <w:adjustRightInd/>
        <w:spacing w:before="236"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5.2.5 The Modification Report</w:t>
      </w:r>
    </w:p>
    <w:p w14:paraId="522B876B" w14:textId="357D0297" w:rsidR="00963100" w:rsidRDefault="00CF0301" w:rsidP="007772EC">
      <w:pPr>
        <w:tabs>
          <w:tab w:val="left" w:pos="1728"/>
        </w:tabs>
        <w:kinsoku w:val="0"/>
        <w:overflowPunct w:val="0"/>
        <w:autoSpaceDE/>
        <w:autoSpaceDN/>
        <w:adjustRightInd/>
        <w:spacing w:before="237"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5.2.5.1</w:t>
      </w:r>
      <w:r w:rsidR="00963100">
        <w:rPr>
          <w:rFonts w:ascii="Arial" w:hAnsi="Arial" w:cs="Arial"/>
          <w:sz w:val="22"/>
          <w:szCs w:val="22"/>
        </w:rPr>
        <w:tab/>
        <w:t xml:space="preserve">Pursuant to sub-paragraph </w:t>
      </w:r>
      <w:r w:rsidR="003A1975">
        <w:rPr>
          <w:rFonts w:ascii="Arial" w:hAnsi="Arial" w:cs="Arial"/>
          <w:sz w:val="22"/>
          <w:szCs w:val="22"/>
        </w:rPr>
        <w:t>J.</w:t>
      </w:r>
      <w:r w:rsidR="00963100">
        <w:rPr>
          <w:rFonts w:ascii="Arial" w:hAnsi="Arial" w:cs="Arial"/>
          <w:sz w:val="22"/>
          <w:szCs w:val="22"/>
        </w:rPr>
        <w:t xml:space="preserve">5.2.4.2,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the</w:t>
      </w:r>
    </w:p>
    <w:p w14:paraId="6AF6E46B" w14:textId="17D93B84" w:rsidR="00963100" w:rsidRDefault="00963100">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00AB5FE3" w:rsidRPr="00AB5FE3">
        <w:rPr>
          <w:rFonts w:ascii="Arial" w:hAnsi="Arial" w:cs="Arial"/>
          <w:i/>
          <w:iCs/>
          <w:sz w:val="22"/>
          <w:szCs w:val="22"/>
        </w:rPr>
        <w:t>Secretary</w:t>
      </w:r>
      <w:r>
        <w:rPr>
          <w:rFonts w:ascii="Arial" w:hAnsi="Arial" w:cs="Arial"/>
          <w:sz w:val="22"/>
          <w:szCs w:val="22"/>
        </w:rPr>
        <w:t xml:space="preserve"> to prepare a report as in sub-paragraph </w:t>
      </w:r>
      <w:r w:rsidR="003A1975">
        <w:rPr>
          <w:rFonts w:ascii="Arial" w:hAnsi="Arial" w:cs="Arial"/>
          <w:sz w:val="22"/>
          <w:szCs w:val="22"/>
        </w:rPr>
        <w:t>J.</w:t>
      </w:r>
      <w:r>
        <w:rPr>
          <w:rFonts w:ascii="Arial" w:hAnsi="Arial" w:cs="Arial"/>
          <w:sz w:val="22"/>
          <w:szCs w:val="22"/>
        </w:rPr>
        <w:t>5.2.4.1 incorporating comments from the Consultation Document respondents and recommendations in light of those comments. This report shall form the “Modification Report”</w:t>
      </w:r>
    </w:p>
    <w:p w14:paraId="1DE3447B" w14:textId="3CA9B25E" w:rsidR="00963100" w:rsidRDefault="00224D42" w:rsidP="007772EC">
      <w:pPr>
        <w:tabs>
          <w:tab w:val="decimal" w:pos="1080"/>
          <w:tab w:val="left" w:pos="1728"/>
        </w:tabs>
        <w:kinsoku w:val="0"/>
        <w:overflowPunct w:val="0"/>
        <w:autoSpaceDE/>
        <w:autoSpaceDN/>
        <w:adjustRightInd/>
        <w:spacing w:before="243" w:line="253" w:lineRule="exact"/>
        <w:ind w:left="1656" w:hanging="1080"/>
        <w:jc w:val="both"/>
        <w:textAlignment w:val="baseline"/>
        <w:rPr>
          <w:rFonts w:ascii="Arial" w:hAnsi="Arial" w:cs="Arial"/>
          <w:spacing w:val="2"/>
          <w:sz w:val="22"/>
          <w:szCs w:val="22"/>
        </w:rPr>
      </w:pPr>
      <w:r w:rsidRPr="00224D42">
        <w:rPr>
          <w:rFonts w:ascii="Arial" w:hAnsi="Arial" w:cs="Arial"/>
          <w:sz w:val="22"/>
          <w:szCs w:val="22"/>
        </w:rPr>
        <w:t>J.</w:t>
      </w:r>
      <w:r w:rsidR="00963100">
        <w:rPr>
          <w:rFonts w:ascii="Arial" w:hAnsi="Arial" w:cs="Arial"/>
          <w:sz w:val="22"/>
          <w:szCs w:val="22"/>
        </w:rPr>
        <w:t>5.2.5.2</w:t>
      </w:r>
      <w:r w:rsidR="00963100">
        <w:rPr>
          <w:rFonts w:ascii="Arial" w:hAnsi="Arial" w:cs="Arial"/>
          <w:sz w:val="22"/>
          <w:szCs w:val="22"/>
        </w:rPr>
        <w:tab/>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not required, the</w:t>
      </w:r>
      <w:r w:rsidR="00CF0301">
        <w:rPr>
          <w:rFonts w:ascii="Arial" w:hAnsi="Arial" w:cs="Arial"/>
          <w:sz w:val="22"/>
          <w:szCs w:val="22"/>
        </w:rPr>
        <w:t xml:space="preserve"> </w:t>
      </w:r>
      <w:r w:rsidR="003A1975">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instruct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to prepare the Modification Report and send it to the </w:t>
      </w:r>
      <w:r w:rsidR="003A1975">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70A5E6B3" w14:textId="77777777" w:rsidR="00CF0301" w:rsidRDefault="00CF0301" w:rsidP="007772EC">
      <w:pPr>
        <w:tabs>
          <w:tab w:val="decimal" w:pos="1080"/>
          <w:tab w:val="left" w:pos="1728"/>
        </w:tabs>
        <w:kinsoku w:val="0"/>
        <w:overflowPunct w:val="0"/>
        <w:autoSpaceDE/>
        <w:autoSpaceDN/>
        <w:adjustRightInd/>
        <w:spacing w:before="243" w:line="253" w:lineRule="exact"/>
        <w:jc w:val="both"/>
        <w:textAlignment w:val="baseline"/>
        <w:rPr>
          <w:rFonts w:ascii="Arial" w:hAnsi="Arial" w:cs="Arial"/>
          <w:spacing w:val="2"/>
          <w:sz w:val="22"/>
          <w:szCs w:val="22"/>
        </w:rPr>
      </w:pPr>
    </w:p>
    <w:p w14:paraId="32C6F6C1" w14:textId="19C423D5" w:rsidR="00963100" w:rsidRDefault="00CF0301" w:rsidP="007772EC">
      <w:pPr>
        <w:kinsoku w:val="0"/>
        <w:overflowPunct w:val="0"/>
        <w:autoSpaceDE/>
        <w:autoSpaceDN/>
        <w:adjustRightInd/>
        <w:spacing w:before="2" w:line="253" w:lineRule="exact"/>
        <w:ind w:left="1656" w:hanging="108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5.2.5.3</w:t>
      </w:r>
      <w:r>
        <w:rPr>
          <w:rFonts w:ascii="Arial" w:hAnsi="Arial" w:cs="Arial"/>
          <w:sz w:val="22"/>
          <w:szCs w:val="22"/>
        </w:rPr>
        <w:tab/>
      </w:r>
      <w:r w:rsidR="00963100">
        <w:rPr>
          <w:rFonts w:ascii="Arial" w:hAnsi="Arial" w:cs="Arial"/>
          <w:sz w:val="22"/>
          <w:szCs w:val="22"/>
        </w:rPr>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required, the </w:t>
      </w:r>
      <w:r w:rsidR="00AB5FE3" w:rsidRPr="00AB5FE3">
        <w:rPr>
          <w:rFonts w:ascii="Arial" w:hAnsi="Arial" w:cs="Arial"/>
          <w:i/>
          <w:i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AB5FE3" w:rsidRPr="00AB5FE3">
        <w:rPr>
          <w:rFonts w:ascii="Arial" w:hAnsi="Arial" w:cs="Arial"/>
          <w:i/>
          <w:iCs/>
          <w:sz w:val="22"/>
          <w:szCs w:val="22"/>
        </w:rPr>
        <w:t>Secretary</w:t>
      </w:r>
      <w:r w:rsidR="00963100" w:rsidRPr="00450894">
        <w:rPr>
          <w:rFonts w:ascii="Arial" w:hAnsi="Arial" w:cs="Arial"/>
          <w:sz w:val="22"/>
          <w:szCs w:val="22"/>
        </w:rPr>
        <w:t xml:space="preserve"> to prepare the Modification Report and send it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Each </w:t>
      </w:r>
      <w:r w:rsidR="003A1975">
        <w:rPr>
          <w:rFonts w:ascii="Arial" w:hAnsi="Arial" w:cs="Arial"/>
          <w:i/>
          <w:sz w:val="22"/>
          <w:szCs w:val="22"/>
        </w:rPr>
        <w:t>l</w:t>
      </w:r>
      <w:r w:rsidR="00963100" w:rsidRPr="007772EC">
        <w:rPr>
          <w:rFonts w:ascii="Arial" w:hAnsi="Arial" w:cs="Arial"/>
          <w:i/>
          <w:sz w:val="22"/>
          <w:szCs w:val="22"/>
        </w:rPr>
        <w:t xml:space="preserve">icensee </w:t>
      </w:r>
      <w:r w:rsidR="003A1975">
        <w:rPr>
          <w:rFonts w:ascii="Arial" w:hAnsi="Arial" w:cs="Arial"/>
          <w:i/>
          <w:iCs/>
          <w:sz w:val="22"/>
          <w:szCs w:val="22"/>
        </w:rPr>
        <w:t>m</w:t>
      </w:r>
      <w:r w:rsidR="001769E4" w:rsidRPr="001769E4">
        <w:rPr>
          <w:rFonts w:ascii="Arial" w:hAnsi="Arial" w:cs="Arial"/>
          <w:i/>
          <w:iCs/>
          <w:sz w:val="22"/>
          <w:szCs w:val="22"/>
        </w:rPr>
        <w:t>ember</w:t>
      </w:r>
      <w:r w:rsidR="00963100" w:rsidRPr="00450894">
        <w:rPr>
          <w:rFonts w:ascii="Arial" w:hAnsi="Arial" w:cs="Arial"/>
          <w:sz w:val="22"/>
          <w:szCs w:val="22"/>
        </w:rPr>
        <w:t xml:space="preserve"> will individually send a licence change request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based on the Modification Report. The </w:t>
      </w:r>
      <w:r w:rsidR="00AB5FE3" w:rsidRPr="00AB5FE3">
        <w:rPr>
          <w:rFonts w:ascii="Arial" w:hAnsi="Arial" w:cs="Arial"/>
          <w:i/>
          <w:i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sidRPr="00450894">
        <w:rPr>
          <w:rFonts w:ascii="Arial" w:hAnsi="Arial" w:cs="Arial"/>
          <w:sz w:val="22"/>
          <w:szCs w:val="22"/>
        </w:rPr>
        <w:t xml:space="preserve"> website.</w:t>
      </w:r>
    </w:p>
    <w:p w14:paraId="15F51C50" w14:textId="014EC84C" w:rsidR="00963100" w:rsidRDefault="00CF0301"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5.2.5.4 </w:t>
      </w:r>
      <w:r>
        <w:rPr>
          <w:rFonts w:ascii="Arial" w:hAnsi="Arial" w:cs="Arial"/>
          <w:sz w:val="22"/>
          <w:szCs w:val="22"/>
        </w:rPr>
        <w:tab/>
      </w:r>
      <w:r w:rsidR="00963100">
        <w:rPr>
          <w:rFonts w:ascii="Arial" w:hAnsi="Arial" w:cs="Arial"/>
          <w:sz w:val="22"/>
          <w:szCs w:val="22"/>
        </w:rPr>
        <w:t xml:space="preserve">If not all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needed, the </w:t>
      </w:r>
      <w:r w:rsidR="00AB5FE3" w:rsidRPr="00AB5FE3">
        <w:rPr>
          <w:rFonts w:ascii="Arial" w:hAnsi="Arial" w:cs="Arial"/>
          <w:i/>
          <w:i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instruct the </w:t>
      </w:r>
      <w:r w:rsidR="00AB5FE3" w:rsidRPr="00AB5FE3">
        <w:rPr>
          <w:rFonts w:ascii="Arial" w:hAnsi="Arial" w:cs="Arial"/>
          <w:i/>
          <w:iCs/>
          <w:sz w:val="22"/>
          <w:szCs w:val="22"/>
        </w:rPr>
        <w:t>Secretary</w:t>
      </w:r>
      <w:r w:rsidR="00963100">
        <w:rPr>
          <w:rFonts w:ascii="Arial" w:hAnsi="Arial" w:cs="Arial"/>
          <w:sz w:val="22"/>
          <w:szCs w:val="22"/>
        </w:rPr>
        <w:t xml:space="preserve"> or Workgroup </w:t>
      </w:r>
      <w:r w:rsidR="0027358C" w:rsidRPr="0027358C">
        <w:rPr>
          <w:rFonts w:ascii="Arial" w:hAnsi="Arial" w:cs="Arial"/>
          <w:i/>
          <w:iCs/>
          <w:sz w:val="22"/>
          <w:szCs w:val="22"/>
        </w:rPr>
        <w:t>Chairperson</w:t>
      </w:r>
      <w:r w:rsidR="00963100">
        <w:rPr>
          <w:rFonts w:ascii="Arial" w:hAnsi="Arial" w:cs="Arial"/>
          <w:sz w:val="22"/>
          <w:szCs w:val="22"/>
        </w:rPr>
        <w:t xml:space="preserve"> to prepare the Modification Report for subsequent submission to the </w:t>
      </w:r>
      <w:r w:rsidR="003A1975">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Those </w:t>
      </w:r>
      <w:r w:rsidR="003A1975"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w:t>
      </w:r>
      <w:r w:rsidR="001B5E86">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that recommend Modification to the </w:t>
      </w:r>
      <w:r w:rsidR="00CD302F" w:rsidRPr="00CD302F">
        <w:rPr>
          <w:rFonts w:ascii="Arial" w:hAnsi="Arial" w:cs="Arial"/>
          <w:i/>
          <w:iCs/>
          <w:sz w:val="22"/>
          <w:szCs w:val="22"/>
        </w:rPr>
        <w:t>SQSS</w:t>
      </w:r>
      <w:r w:rsidR="00963100">
        <w:rPr>
          <w:rFonts w:ascii="Arial" w:hAnsi="Arial" w:cs="Arial"/>
          <w:sz w:val="22"/>
          <w:szCs w:val="22"/>
        </w:rPr>
        <w:t xml:space="preserve"> may send licence change requests to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The </w:t>
      </w:r>
      <w:r w:rsidR="00AB5FE3" w:rsidRPr="00AB5FE3">
        <w:rPr>
          <w:rFonts w:ascii="Arial" w:hAnsi="Arial" w:cs="Arial"/>
          <w:i/>
          <w:iCs/>
          <w:sz w:val="22"/>
          <w:szCs w:val="22"/>
        </w:rPr>
        <w:t>Secretary</w:t>
      </w:r>
      <w:r w:rsidR="00963100">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5.2.5.5 None of the facts, opinions or statements contained in the Modification Report may be relied upon by any other person.</w:t>
      </w:r>
    </w:p>
    <w:p w14:paraId="35D6BA9B" w14:textId="16F8E6A3" w:rsidR="00963100" w:rsidRDefault="00CF0301" w:rsidP="00963100">
      <w:pPr>
        <w:kinsoku w:val="0"/>
        <w:overflowPunct w:val="0"/>
        <w:autoSpaceDE/>
        <w:autoSpaceDN/>
        <w:adjustRightInd/>
        <w:spacing w:before="237"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5.2.6 Further versions of SQSS</w:t>
      </w:r>
    </w:p>
    <w:p w14:paraId="09C19AC3" w14:textId="27FF817E" w:rsidR="00963100" w:rsidRDefault="00CF0301" w:rsidP="00963100">
      <w:pPr>
        <w:kinsoku w:val="0"/>
        <w:overflowPunct w:val="0"/>
        <w:autoSpaceDE/>
        <w:autoSpaceDN/>
        <w:adjustRightInd/>
        <w:spacing w:before="236"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5.2.6.1 If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directs a change to the </w:t>
      </w:r>
      <w:r w:rsidR="00CD302F" w:rsidRPr="00CD302F">
        <w:rPr>
          <w:rFonts w:ascii="Arial" w:hAnsi="Arial" w:cs="Arial"/>
          <w:i/>
          <w:iCs/>
          <w:sz w:val="22"/>
          <w:szCs w:val="22"/>
        </w:rPr>
        <w:t>SQSS</w:t>
      </w:r>
      <w:r w:rsidR="00963100">
        <w:rPr>
          <w:rFonts w:ascii="Arial" w:hAnsi="Arial" w:cs="Arial"/>
          <w:sz w:val="22"/>
          <w:szCs w:val="22"/>
        </w:rPr>
        <w:t xml:space="preserve"> the </w:t>
      </w:r>
      <w:r w:rsidR="001B5E86"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shall</w:t>
      </w:r>
    </w:p>
    <w:p w14:paraId="635AE522" w14:textId="3ADB23F3"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00CD302F" w:rsidRPr="00CD302F">
        <w:rPr>
          <w:rFonts w:ascii="Arial" w:hAnsi="Arial" w:cs="Arial"/>
          <w:i/>
          <w:i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00CD302F" w:rsidRPr="00CD302F">
        <w:rPr>
          <w:rFonts w:ascii="Arial" w:hAnsi="Arial" w:cs="Arial"/>
          <w:i/>
          <w:iCs/>
          <w:spacing w:val="-2"/>
          <w:sz w:val="22"/>
          <w:szCs w:val="22"/>
        </w:rPr>
        <w:t>SQSS</w:t>
      </w:r>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w:t>
      </w:r>
    </w:p>
    <w:p w14:paraId="31152F55" w14:textId="788F0055"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No change shall be made to the </w:t>
      </w:r>
      <w:r w:rsidR="00CD302F"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001B5E86">
        <w:rPr>
          <w:rFonts w:ascii="Arial" w:hAnsi="Arial" w:cs="Arial"/>
          <w:i/>
          <w:iCs/>
          <w:spacing w:val="-2"/>
          <w:sz w:val="22"/>
          <w:szCs w:val="22"/>
        </w:rPr>
        <w:lastRenderedPageBreak/>
        <w:t>a</w:t>
      </w:r>
      <w:r w:rsidR="00AB5FE3" w:rsidRPr="00AB5FE3">
        <w:rPr>
          <w:rFonts w:ascii="Arial" w:hAnsi="Arial" w:cs="Arial"/>
          <w:i/>
          <w:iCs/>
          <w:spacing w:val="-2"/>
          <w:sz w:val="22"/>
          <w:szCs w:val="22"/>
        </w:rPr>
        <w:t>uthority</w:t>
      </w:r>
      <w:r>
        <w:rPr>
          <w:rFonts w:ascii="Arial" w:hAnsi="Arial" w:cs="Arial"/>
          <w:spacing w:val="-2"/>
          <w:sz w:val="22"/>
          <w:szCs w:val="22"/>
        </w:rPr>
        <w:t>.</w:t>
      </w:r>
    </w:p>
    <w:p w14:paraId="14C58B86" w14:textId="210CB537"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5.2.6.2 A Modification to the </w:t>
      </w:r>
      <w:r w:rsidR="00CD302F" w:rsidRPr="00CD302F">
        <w:rPr>
          <w:rFonts w:ascii="Arial" w:hAnsi="Arial" w:cs="Arial"/>
          <w:i/>
          <w:iCs/>
          <w:sz w:val="22"/>
          <w:szCs w:val="22"/>
        </w:rPr>
        <w:t>SQSS</w:t>
      </w:r>
      <w:r w:rsidR="00963100">
        <w:rPr>
          <w:rFonts w:ascii="Arial" w:hAnsi="Arial" w:cs="Arial"/>
          <w:sz w:val="22"/>
          <w:szCs w:val="22"/>
        </w:rPr>
        <w:t xml:space="preserve"> shall take effect from the date and time as specified in the direction referred to in sub-paragraph </w:t>
      </w:r>
      <w:r w:rsidR="001B5E86">
        <w:rPr>
          <w:rFonts w:ascii="Arial" w:hAnsi="Arial" w:cs="Arial"/>
          <w:sz w:val="22"/>
          <w:szCs w:val="22"/>
        </w:rPr>
        <w:t>J.</w:t>
      </w:r>
      <w:r w:rsidR="00963100">
        <w:rPr>
          <w:rFonts w:ascii="Arial" w:hAnsi="Arial" w:cs="Arial"/>
          <w:sz w:val="22"/>
          <w:szCs w:val="22"/>
        </w:rPr>
        <w:t>5.2.6.1.</w:t>
      </w:r>
    </w:p>
    <w:p w14:paraId="79865DA1" w14:textId="713CD495"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sidRPr="00CF0301">
        <w:rPr>
          <w:rFonts w:ascii="Arial" w:hAnsi="Arial" w:cs="Arial"/>
          <w:spacing w:val="2"/>
          <w:sz w:val="22"/>
          <w:szCs w:val="22"/>
        </w:rPr>
        <w:t>J.</w:t>
      </w:r>
      <w:r w:rsidR="00963100">
        <w:rPr>
          <w:rFonts w:ascii="Arial" w:hAnsi="Arial" w:cs="Arial"/>
          <w:spacing w:val="2"/>
          <w:sz w:val="22"/>
          <w:szCs w:val="22"/>
        </w:rPr>
        <w:t xml:space="preserve">5.2.6.3 The relevant </w:t>
      </w:r>
      <w:r w:rsidR="001B5E86">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w:t>
      </w:r>
      <w:r w:rsidR="001B5E86">
        <w:rPr>
          <w:rFonts w:ascii="Arial" w:hAnsi="Arial" w:cs="Arial"/>
          <w:spacing w:val="2"/>
          <w:sz w:val="22"/>
          <w:szCs w:val="22"/>
        </w:rPr>
        <w:t>J.</w:t>
      </w:r>
      <w:r w:rsidR="00963100">
        <w:rPr>
          <w:rFonts w:ascii="Arial" w:hAnsi="Arial" w:cs="Arial"/>
          <w:spacing w:val="2"/>
          <w:sz w:val="22"/>
          <w:szCs w:val="22"/>
        </w:rPr>
        <w:t>5.2.6.</w:t>
      </w:r>
    </w:p>
    <w:p w14:paraId="7C270AA0" w14:textId="3864D0D3" w:rsidR="00963100" w:rsidRDefault="00CF0301" w:rsidP="007772EC">
      <w:pPr>
        <w:kinsoku w:val="0"/>
        <w:overflowPunct w:val="0"/>
        <w:autoSpaceDE/>
        <w:autoSpaceDN/>
        <w:adjustRightInd/>
        <w:spacing w:before="232" w:line="253" w:lineRule="exact"/>
        <w:ind w:left="1560" w:hanging="851"/>
        <w:jc w:val="both"/>
        <w:textAlignment w:val="baseline"/>
        <w:rPr>
          <w:rFonts w:ascii="Arial" w:hAnsi="Arial" w:cs="Arial"/>
          <w:sz w:val="22"/>
          <w:szCs w:val="22"/>
        </w:rPr>
      </w:pPr>
      <w:r w:rsidRPr="00CF0301">
        <w:rPr>
          <w:rFonts w:ascii="Arial" w:hAnsi="Arial" w:cs="Arial"/>
          <w:spacing w:val="1"/>
          <w:sz w:val="22"/>
          <w:szCs w:val="22"/>
        </w:rPr>
        <w:t>J.</w:t>
      </w:r>
      <w:r w:rsidR="00963100">
        <w:rPr>
          <w:rFonts w:ascii="Arial" w:hAnsi="Arial" w:cs="Arial"/>
          <w:spacing w:val="1"/>
          <w:sz w:val="22"/>
          <w:szCs w:val="22"/>
        </w:rPr>
        <w:t xml:space="preserve">5.2.6.4 Following implementation of licence changes by the </w:t>
      </w:r>
      <w:r w:rsidR="00B56F8D">
        <w:rPr>
          <w:rFonts w:ascii="Arial" w:hAnsi="Arial" w:cs="Arial"/>
          <w:i/>
          <w:iCs/>
          <w:spacing w:val="1"/>
          <w:sz w:val="22"/>
          <w:szCs w:val="22"/>
        </w:rPr>
        <w:t>a</w:t>
      </w:r>
      <w:r w:rsidR="00AB5FE3" w:rsidRPr="00AB5FE3">
        <w:rPr>
          <w:rFonts w:ascii="Arial" w:hAnsi="Arial" w:cs="Arial"/>
          <w:i/>
          <w:iCs/>
          <w:spacing w:val="1"/>
          <w:sz w:val="22"/>
          <w:szCs w:val="22"/>
        </w:rPr>
        <w:t>uthority</w:t>
      </w:r>
      <w:r w:rsidR="00963100">
        <w:rPr>
          <w:rFonts w:ascii="Arial" w:hAnsi="Arial" w:cs="Arial"/>
          <w:spacing w:val="1"/>
          <w:sz w:val="22"/>
          <w:szCs w:val="22"/>
        </w:rPr>
        <w:t xml:space="preserve"> in relation</w:t>
      </w:r>
      <w:r w:rsidR="002E6243">
        <w:rPr>
          <w:rFonts w:ascii="Arial" w:hAnsi="Arial" w:cs="Arial"/>
          <w:spacing w:val="1"/>
          <w:sz w:val="22"/>
          <w:szCs w:val="22"/>
        </w:rPr>
        <w:t xml:space="preserve"> </w:t>
      </w:r>
      <w:r w:rsidR="00963100">
        <w:rPr>
          <w:rFonts w:ascii="Arial" w:hAnsi="Arial" w:cs="Arial"/>
          <w:sz w:val="22"/>
          <w:szCs w:val="22"/>
        </w:rPr>
        <w:t xml:space="preserve">to Approved Modifications, each relevant </w:t>
      </w:r>
      <w:r w:rsidR="00B56F8D">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w:t>
      </w:r>
    </w:p>
    <w:p w14:paraId="00CF9BF5" w14:textId="0EABF8E9" w:rsidR="00963100" w:rsidRDefault="00963100" w:rsidP="00963100">
      <w:pPr>
        <w:numPr>
          <w:ilvl w:val="0"/>
          <w:numId w:val="89"/>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endeavours to progress changes made to the </w:t>
      </w:r>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r>
        <w:rPr>
          <w:rFonts w:ascii="Arial" w:hAnsi="Arial" w:cs="Arial"/>
          <w:sz w:val="22"/>
          <w:szCs w:val="22"/>
        </w:rPr>
        <w:t xml:space="preserve">(to the extent that it is a party to them)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w:t>
      </w:r>
    </w:p>
    <w:p w14:paraId="379EB4FC" w14:textId="0FF8348D" w:rsidR="00963100" w:rsidRDefault="00963100" w:rsidP="00963100">
      <w:pPr>
        <w:numPr>
          <w:ilvl w:val="0"/>
          <w:numId w:val="89"/>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00CD302F" w:rsidRPr="00CD302F">
        <w:rPr>
          <w:rFonts w:ascii="Arial" w:hAnsi="Arial" w:cs="Arial"/>
          <w:i/>
          <w:iCs/>
          <w:sz w:val="22"/>
          <w:szCs w:val="22"/>
        </w:rPr>
        <w:t>SQSS</w:t>
      </w:r>
      <w:r>
        <w:rPr>
          <w:rFonts w:ascii="Arial" w:hAnsi="Arial" w:cs="Arial"/>
          <w:sz w:val="22"/>
          <w:szCs w:val="22"/>
        </w:rPr>
        <w:t xml:space="preserve"> as may be necessary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 and</w:t>
      </w:r>
    </w:p>
    <w:p w14:paraId="5E91FD1D" w14:textId="4004ABF6" w:rsidR="00963100" w:rsidRDefault="00963100" w:rsidP="00963100">
      <w:pPr>
        <w:numPr>
          <w:ilvl w:val="0"/>
          <w:numId w:val="89"/>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00AB5FE3" w:rsidRPr="00AB5FE3">
        <w:rPr>
          <w:rFonts w:ascii="Arial" w:hAnsi="Arial" w:cs="Arial"/>
          <w:i/>
          <w:iCs/>
          <w:sz w:val="22"/>
          <w:szCs w:val="22"/>
        </w:rPr>
        <w:t>Panel</w:t>
      </w:r>
      <w:r>
        <w:rPr>
          <w:rFonts w:ascii="Arial" w:hAnsi="Arial" w:cs="Arial"/>
          <w:sz w:val="22"/>
          <w:szCs w:val="22"/>
        </w:rPr>
        <w:t xml:space="preserve"> informed of any matter that may affect the ability for the implementation date to be met.</w:t>
      </w:r>
    </w:p>
    <w:p w14:paraId="21A83779" w14:textId="1B90191C"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5.2.6.5 </w:t>
      </w:r>
      <w:r w:rsidR="00B56F8D">
        <w:rPr>
          <w:rFonts w:ascii="Arial" w:hAnsi="Arial" w:cs="Arial"/>
          <w:sz w:val="22"/>
          <w:szCs w:val="22"/>
        </w:rPr>
        <w:tab/>
      </w:r>
      <w:r w:rsidR="00963100">
        <w:rPr>
          <w:rFonts w:ascii="Arial" w:hAnsi="Arial" w:cs="Arial"/>
          <w:sz w:val="22"/>
          <w:szCs w:val="22"/>
        </w:rPr>
        <w:t xml:space="preserve">Without prejudice to the obligations of the </w:t>
      </w:r>
      <w:r w:rsidR="00B56F8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under this sub</w:t>
      </w:r>
      <w:r w:rsidR="00963100">
        <w:rPr>
          <w:rFonts w:ascii="Arial" w:hAnsi="Arial" w:cs="Arial"/>
          <w:sz w:val="22"/>
          <w:szCs w:val="22"/>
        </w:rPr>
        <w:softHyphen/>
        <w:t xml:space="preserve">paragraph </w:t>
      </w:r>
      <w:r w:rsidR="00B56F8D">
        <w:rPr>
          <w:rFonts w:ascii="Arial" w:hAnsi="Arial" w:cs="Arial"/>
          <w:sz w:val="22"/>
          <w:szCs w:val="22"/>
        </w:rPr>
        <w:t>J.</w:t>
      </w:r>
      <w:r w:rsidR="00963100">
        <w:rPr>
          <w:rFonts w:ascii="Arial" w:hAnsi="Arial" w:cs="Arial"/>
          <w:sz w:val="22"/>
          <w:szCs w:val="22"/>
        </w:rPr>
        <w:t xml:space="preserve">5.2.6, the implementation date may be extended or shortened with the prior approval of, or at the direction of, the </w:t>
      </w:r>
      <w:r w:rsidR="00B56F8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4D64F30D" w14:textId="6264725E" w:rsidR="00963100" w:rsidRDefault="00CF0301" w:rsidP="00963100">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r w:rsidRPr="00CF0301">
        <w:rPr>
          <w:rFonts w:ascii="Arial" w:hAnsi="Arial" w:cs="Arial"/>
          <w:spacing w:val="-3"/>
          <w:sz w:val="22"/>
          <w:szCs w:val="22"/>
        </w:rPr>
        <w:t>J.</w:t>
      </w:r>
      <w:r w:rsidR="00963100">
        <w:rPr>
          <w:rFonts w:ascii="Arial" w:hAnsi="Arial" w:cs="Arial"/>
          <w:spacing w:val="-3"/>
          <w:sz w:val="22"/>
          <w:szCs w:val="22"/>
        </w:rPr>
        <w:t xml:space="preserve">5.2.6.6  Any relevant </w:t>
      </w:r>
      <w:r w:rsidR="00B56F8D">
        <w:rPr>
          <w:rFonts w:ascii="Arial" w:hAnsi="Arial" w:cs="Arial"/>
          <w:i/>
          <w:iCs/>
          <w:spacing w:val="-3"/>
          <w:sz w:val="22"/>
          <w:szCs w:val="22"/>
        </w:rPr>
        <w:t>m</w:t>
      </w:r>
      <w:r w:rsidR="001769E4" w:rsidRPr="001769E4">
        <w:rPr>
          <w:rFonts w:ascii="Arial" w:hAnsi="Arial" w:cs="Arial"/>
          <w:i/>
          <w:iCs/>
          <w:spacing w:val="-3"/>
          <w:sz w:val="22"/>
          <w:szCs w:val="22"/>
        </w:rPr>
        <w:t>ember</w:t>
      </w:r>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r w:rsidR="00B56F8D">
        <w:rPr>
          <w:rFonts w:ascii="Arial" w:hAnsi="Arial" w:cs="Arial"/>
          <w:i/>
          <w:iCs/>
          <w:spacing w:val="-3"/>
          <w:sz w:val="22"/>
          <w:szCs w:val="22"/>
        </w:rPr>
        <w:t>a</w:t>
      </w:r>
      <w:r w:rsidR="00AB5FE3" w:rsidRPr="00AB5FE3">
        <w:rPr>
          <w:rFonts w:ascii="Arial" w:hAnsi="Arial" w:cs="Arial"/>
          <w:i/>
          <w:iCs/>
          <w:spacing w:val="-3"/>
          <w:sz w:val="22"/>
          <w:szCs w:val="22"/>
        </w:rPr>
        <w:t>uthority</w:t>
      </w:r>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5.2.6.7 A Modification made pursuant to and in accordance with this Paragraph </w:t>
      </w:r>
      <w:r w:rsidR="00B56F8D">
        <w:rPr>
          <w:rFonts w:ascii="Arial" w:hAnsi="Arial" w:cs="Arial"/>
          <w:sz w:val="22"/>
          <w:szCs w:val="22"/>
        </w:rPr>
        <w:t>J.</w:t>
      </w:r>
      <w:r w:rsidR="00963100">
        <w:rPr>
          <w:rFonts w:ascii="Arial" w:hAnsi="Arial" w:cs="Arial"/>
          <w:sz w:val="22"/>
          <w:szCs w:val="22"/>
        </w:rPr>
        <w:t xml:space="preserve">5.2 shall not be impaired or invalidated in any way by any inadvertent failure to comply with or give effect to this sub-paragraph </w:t>
      </w:r>
      <w:r w:rsidR="00B56F8D">
        <w:rPr>
          <w:rFonts w:ascii="Arial" w:hAnsi="Arial" w:cs="Arial"/>
          <w:sz w:val="22"/>
          <w:szCs w:val="22"/>
        </w:rPr>
        <w:t>J.</w:t>
      </w:r>
      <w:r w:rsidR="00963100">
        <w:rPr>
          <w:rFonts w:ascii="Arial" w:hAnsi="Arial" w:cs="Arial"/>
          <w:sz w:val="22"/>
          <w:szCs w:val="22"/>
        </w:rPr>
        <w:t>5.2.6.</w:t>
      </w:r>
    </w:p>
    <w:p w14:paraId="38C24083" w14:textId="6A124F54" w:rsidR="00963100" w:rsidRDefault="00CF0301" w:rsidP="00963100">
      <w:pPr>
        <w:kinsoku w:val="0"/>
        <w:overflowPunct w:val="0"/>
        <w:autoSpaceDE/>
        <w:autoSpaceDN/>
        <w:adjustRightInd/>
        <w:spacing w:before="236"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 The Modification Register</w:t>
      </w:r>
    </w:p>
    <w:p w14:paraId="0F31C373" w14:textId="562B4C89" w:rsidR="00963100" w:rsidRDefault="00CF0301" w:rsidP="00963100">
      <w:pPr>
        <w:kinsoku w:val="0"/>
        <w:overflowPunct w:val="0"/>
        <w:autoSpaceDE/>
        <w:autoSpaceDN/>
        <w:adjustRightInd/>
        <w:spacing w:before="237" w:line="254" w:lineRule="exact"/>
        <w:ind w:left="1656" w:hanging="936"/>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5.2.7.1  The </w:t>
      </w:r>
      <w:r w:rsidR="00AB5FE3" w:rsidRPr="00AB5FE3">
        <w:rPr>
          <w:rFonts w:ascii="Arial" w:hAnsi="Arial" w:cs="Arial"/>
          <w:i/>
          <w:i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determine, the matters set out in sub-paragraph </w:t>
      </w:r>
      <w:r w:rsidR="00B56F8D">
        <w:rPr>
          <w:rFonts w:ascii="Arial" w:hAnsi="Arial" w:cs="Arial"/>
          <w:sz w:val="22"/>
          <w:szCs w:val="22"/>
        </w:rPr>
        <w:t>J.</w:t>
      </w:r>
      <w:r w:rsidR="00963100">
        <w:rPr>
          <w:rFonts w:ascii="Arial" w:hAnsi="Arial" w:cs="Arial"/>
          <w:sz w:val="22"/>
          <w:szCs w:val="22"/>
        </w:rPr>
        <w:t>5.2.8.3.</w:t>
      </w:r>
    </w:p>
    <w:p w14:paraId="0323CECD" w14:textId="0C201715"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5.2.7.2 The purpose of the Modification Register shall be to assist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in the operation of the Modification process under this </w:t>
      </w:r>
      <w:r w:rsidR="00CD302F" w:rsidRPr="00CD302F">
        <w:rPr>
          <w:rFonts w:ascii="Arial" w:hAnsi="Arial" w:cs="Arial"/>
          <w:i/>
          <w:iCs/>
          <w:sz w:val="22"/>
          <w:szCs w:val="22"/>
        </w:rPr>
        <w:t>Governance Framework</w:t>
      </w:r>
      <w:r w:rsidR="00963100">
        <w:rPr>
          <w:rFonts w:ascii="Arial" w:hAnsi="Arial" w:cs="Arial"/>
          <w:sz w:val="22"/>
          <w:szCs w:val="22"/>
        </w:rPr>
        <w:t xml:space="preserve"> and to enable the </w:t>
      </w:r>
      <w:r w:rsidR="00B56F8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other interested third parties to be reasonably informed of the progress </w:t>
      </w:r>
      <w:r w:rsidR="00963100">
        <w:rPr>
          <w:rFonts w:ascii="Arial" w:hAnsi="Arial" w:cs="Arial"/>
          <w:sz w:val="22"/>
          <w:szCs w:val="22"/>
        </w:rPr>
        <w:lastRenderedPageBreak/>
        <w:t>of Modification Proposals and Approved Modifications from time to time.</w:t>
      </w:r>
    </w:p>
    <w:p w14:paraId="0FC12E8C" w14:textId="5273DF22" w:rsidR="00963100" w:rsidRDefault="00CF0301" w:rsidP="00963100">
      <w:pPr>
        <w:kinsoku w:val="0"/>
        <w:overflowPunct w:val="0"/>
        <w:autoSpaceDE/>
        <w:autoSpaceDN/>
        <w:adjustRightInd/>
        <w:spacing w:before="242" w:line="253" w:lineRule="exact"/>
        <w:ind w:left="720"/>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5.2.7.3 The Modification Register shall record:</w:t>
      </w:r>
    </w:p>
    <w:p w14:paraId="01235A73" w14:textId="77777777" w:rsidR="00963100" w:rsidRPr="00A905A1" w:rsidRDefault="00963100" w:rsidP="007772EC">
      <w:pPr>
        <w:pStyle w:val="ListParagraph"/>
        <w:numPr>
          <w:ilvl w:val="0"/>
          <w:numId w:val="100"/>
        </w:numPr>
        <w:tabs>
          <w:tab w:val="left" w:pos="2376"/>
        </w:tabs>
        <w:kinsoku w:val="0"/>
        <w:overflowPunct w:val="0"/>
        <w:autoSpaceDE/>
        <w:autoSpaceDN/>
        <w:adjustRightInd/>
        <w:spacing w:before="246" w:line="253" w:lineRule="exact"/>
        <w:jc w:val="both"/>
        <w:textAlignment w:val="baseline"/>
        <w:rPr>
          <w:rFonts w:ascii="Arial" w:hAnsi="Arial" w:cs="Arial"/>
          <w:sz w:val="22"/>
          <w:szCs w:val="22"/>
        </w:rPr>
      </w:pPr>
      <w:r w:rsidRPr="00A905A1">
        <w:rPr>
          <w:rFonts w:ascii="Arial" w:hAnsi="Arial" w:cs="Arial"/>
          <w:sz w:val="22"/>
          <w:szCs w:val="22"/>
        </w:rPr>
        <w:t>details of each Modification Proposal (including the name of the Proposer, the date raised and a brief description of the Modification Proposal);</w:t>
      </w:r>
    </w:p>
    <w:p w14:paraId="4451B0FD" w14:textId="46223CF2" w:rsidR="00963100" w:rsidRDefault="00963100">
      <w:pPr>
        <w:numPr>
          <w:ilvl w:val="0"/>
          <w:numId w:val="100"/>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00AB5FE3" w:rsidRPr="00AB5FE3">
        <w:rPr>
          <w:rFonts w:ascii="Arial" w:hAnsi="Arial" w:cs="Arial"/>
          <w:i/>
          <w:iCs/>
          <w:sz w:val="22"/>
          <w:szCs w:val="22"/>
        </w:rPr>
        <w:t>Authority</w:t>
      </w:r>
      <w:r>
        <w:rPr>
          <w:rFonts w:ascii="Arial" w:hAnsi="Arial" w:cs="Arial"/>
          <w:sz w:val="22"/>
          <w:szCs w:val="22"/>
        </w:rPr>
        <w:t xml:space="preserve"> in respect thereof;</w:t>
      </w:r>
    </w:p>
    <w:p w14:paraId="0CFFB122" w14:textId="2A88F239" w:rsidR="00963100" w:rsidRDefault="00963100">
      <w:pPr>
        <w:numPr>
          <w:ilvl w:val="0"/>
          <w:numId w:val="100"/>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00CD302F" w:rsidRPr="00CD302F">
        <w:rPr>
          <w:rFonts w:ascii="Arial" w:hAnsi="Arial" w:cs="Arial"/>
          <w:i/>
          <w:iCs/>
          <w:sz w:val="22"/>
          <w:szCs w:val="22"/>
        </w:rPr>
        <w:t>SQSS</w:t>
      </w:r>
      <w:r>
        <w:rPr>
          <w:rFonts w:ascii="Arial" w:hAnsi="Arial" w:cs="Arial"/>
          <w:sz w:val="22"/>
          <w:szCs w:val="22"/>
        </w:rPr>
        <w:t>; and</w:t>
      </w:r>
    </w:p>
    <w:p w14:paraId="483B0E69" w14:textId="62C1342B" w:rsidR="00963100" w:rsidRDefault="00963100">
      <w:pPr>
        <w:numPr>
          <w:ilvl w:val="0"/>
          <w:numId w:val="100"/>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00AB5FE3" w:rsidRPr="00AB5FE3">
        <w:rPr>
          <w:rFonts w:ascii="Arial" w:hAnsi="Arial" w:cs="Arial"/>
          <w:i/>
          <w:i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r w:rsidR="00B56F8D">
        <w:rPr>
          <w:rFonts w:ascii="Arial" w:hAnsi="Arial" w:cs="Arial"/>
          <w:sz w:val="22"/>
          <w:szCs w:val="22"/>
        </w:rPr>
        <w:t>J.</w:t>
      </w:r>
      <w:r>
        <w:rPr>
          <w:rFonts w:ascii="Arial" w:hAnsi="Arial" w:cs="Arial"/>
          <w:sz w:val="22"/>
          <w:szCs w:val="22"/>
        </w:rPr>
        <w:t>5.2.7.2.</w:t>
      </w:r>
    </w:p>
    <w:p w14:paraId="1CA4C0AB" w14:textId="47B14DA8" w:rsidR="00963100" w:rsidRDefault="00CF0301" w:rsidP="007772EC">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r w:rsidR="00B56F8D">
        <w:rPr>
          <w:rFonts w:ascii="Arial" w:hAnsi="Arial" w:cs="Arial"/>
          <w:sz w:val="22"/>
          <w:szCs w:val="22"/>
        </w:rPr>
        <w:t>J.</w:t>
      </w:r>
      <w:r w:rsidR="00963100">
        <w:rPr>
          <w:rFonts w:ascii="Arial" w:hAnsi="Arial" w:cs="Arial"/>
          <w:sz w:val="22"/>
          <w:szCs w:val="22"/>
        </w:rPr>
        <w:t>5.2.7.3, also include details of:</w:t>
      </w:r>
    </w:p>
    <w:p w14:paraId="77801086" w14:textId="4C3AFB48" w:rsidR="00963100" w:rsidRDefault="00963100" w:rsidP="007772EC">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w:t>
      </w:r>
      <w:r w:rsidR="00B56F8D">
        <w:rPr>
          <w:rFonts w:ascii="Arial" w:hAnsi="Arial" w:cs="Arial"/>
          <w:sz w:val="22"/>
          <w:szCs w:val="22"/>
        </w:rPr>
        <w:t>J.</w:t>
      </w:r>
      <w:r>
        <w:rPr>
          <w:rFonts w:ascii="Arial" w:hAnsi="Arial" w:cs="Arial"/>
          <w:sz w:val="22"/>
          <w:szCs w:val="22"/>
        </w:rPr>
        <w:t xml:space="preserve">5.2.1.6 or rejected by the </w:t>
      </w:r>
      <w:r w:rsidR="00B56F8D">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and</w:t>
      </w:r>
    </w:p>
    <w:p w14:paraId="0706CB8F" w14:textId="0DC6DCF7" w:rsidR="00963100" w:rsidRDefault="00963100" w:rsidP="007772EC">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
      <w:r>
        <w:rPr>
          <w:rFonts w:ascii="Arial" w:hAnsi="Arial" w:cs="Arial"/>
          <w:sz w:val="22"/>
          <w:szCs w:val="22"/>
        </w:rPr>
        <w:t xml:space="preserve">each Modification to the </w:t>
      </w:r>
      <w:r w:rsidR="00CD302F" w:rsidRPr="00CD302F">
        <w:rPr>
          <w:rFonts w:ascii="Arial" w:hAnsi="Arial" w:cs="Arial"/>
          <w:i/>
          <w:iCs/>
          <w:sz w:val="22"/>
          <w:szCs w:val="22"/>
        </w:rPr>
        <w:t>SQSS</w:t>
      </w:r>
      <w:r>
        <w:rPr>
          <w:rFonts w:ascii="Arial" w:hAnsi="Arial" w:cs="Arial"/>
          <w:sz w:val="22"/>
          <w:szCs w:val="22"/>
        </w:rPr>
        <w:t xml:space="preserve"> which has been implemented pursuant to sub-paragraph </w:t>
      </w:r>
      <w:r w:rsidR="00B56F8D">
        <w:rPr>
          <w:rFonts w:ascii="Arial" w:hAnsi="Arial" w:cs="Arial"/>
          <w:sz w:val="22"/>
          <w:szCs w:val="22"/>
        </w:rPr>
        <w:t>J.</w:t>
      </w:r>
      <w:r>
        <w:rPr>
          <w:rFonts w:ascii="Arial" w:hAnsi="Arial" w:cs="Arial"/>
          <w:sz w:val="22"/>
          <w:szCs w:val="22"/>
        </w:rPr>
        <w:t>5.2.7,</w:t>
      </w:r>
    </w:p>
    <w:p w14:paraId="2ABBEF90" w14:textId="228C7D8D" w:rsidR="00963100" w:rsidRDefault="00963100" w:rsidP="00963100">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00916F7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may determine.</w:t>
      </w:r>
    </w:p>
    <w:p w14:paraId="06E22D26" w14:textId="53EFBEB1" w:rsidR="00963100" w:rsidRDefault="00CF0301" w:rsidP="00963100">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5.2.7.5 The </w:t>
      </w:r>
      <w:r w:rsidR="00AB5FE3" w:rsidRPr="00AB5FE3">
        <w:rPr>
          <w:rFonts w:ascii="Arial" w:hAnsi="Arial" w:cs="Arial"/>
          <w:i/>
          <w:i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AB5FE3" w:rsidRPr="00AB5FE3">
        <w:rPr>
          <w:rFonts w:ascii="Arial" w:hAnsi="Arial" w:cs="Arial"/>
          <w:i/>
          <w:iCs/>
          <w:sz w:val="22"/>
          <w:szCs w:val="22"/>
        </w:rPr>
        <w:t>ISOP</w:t>
      </w:r>
      <w:r w:rsidR="00963100">
        <w:rPr>
          <w:rFonts w:ascii="Arial" w:hAnsi="Arial" w:cs="Arial"/>
          <w:sz w:val="22"/>
          <w:szCs w:val="22"/>
        </w:rPr>
        <w:t xml:space="preserve"> website with such frequency as the </w:t>
      </w:r>
      <w:r w:rsidR="00916F7C">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agree, in order to bring it to the attention of interested third parties.</w:t>
      </w:r>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sz w:val="24"/>
          <w:szCs w:val="24"/>
        </w:rPr>
        <w:sectPr w:rsidR="00963100">
          <w:pgSz w:w="12240" w:h="15840"/>
          <w:pgMar w:top="1140" w:right="1374" w:bottom="686" w:left="2866" w:header="720" w:footer="720" w:gutter="0"/>
          <w:cols w:space="720"/>
          <w:noEndnote/>
        </w:sectPr>
      </w:pPr>
    </w:p>
    <w:p w14:paraId="233C0EB1" w14:textId="22652CAB" w:rsidR="00963100" w:rsidRDefault="00CC7137" w:rsidP="00963100">
      <w:pPr>
        <w:kinsoku w:val="0"/>
        <w:overflowPunct w:val="0"/>
        <w:autoSpaceDE/>
        <w:autoSpaceDN/>
        <w:adjustRightInd/>
        <w:spacing w:before="10" w:line="261" w:lineRule="exact"/>
        <w:textAlignment w:val="baseline"/>
        <w:rPr>
          <w:rFonts w:ascii="Arial" w:hAnsi="Arial" w:cs="Arial"/>
          <w:b/>
          <w:bCs/>
          <w:spacing w:val="-3"/>
          <w:sz w:val="23"/>
          <w:szCs w:val="23"/>
        </w:rPr>
      </w:pPr>
      <w:r>
        <w:rPr>
          <w:rFonts w:ascii="Arial" w:hAnsi="Arial" w:cs="Arial"/>
          <w:b/>
          <w:bCs/>
          <w:spacing w:val="-3"/>
          <w:sz w:val="23"/>
          <w:szCs w:val="23"/>
        </w:rPr>
        <w:lastRenderedPageBreak/>
        <w:t xml:space="preserve">Appendix </w:t>
      </w:r>
      <w:r w:rsidR="00CF0301" w:rsidRPr="00CF0301">
        <w:rPr>
          <w:rFonts w:ascii="Arial" w:hAnsi="Arial" w:cs="Arial"/>
          <w:b/>
          <w:bCs/>
          <w:spacing w:val="-3"/>
          <w:sz w:val="23"/>
          <w:szCs w:val="23"/>
        </w:rPr>
        <w:t>J</w:t>
      </w:r>
      <w:r>
        <w:rPr>
          <w:rFonts w:ascii="Arial" w:hAnsi="Arial" w:cs="Arial"/>
          <w:b/>
          <w:bCs/>
          <w:spacing w:val="-3"/>
          <w:sz w:val="23"/>
          <w:szCs w:val="23"/>
        </w:rPr>
        <w:t xml:space="preserve">, </w:t>
      </w:r>
      <w:r w:rsidR="00963100">
        <w:rPr>
          <w:rFonts w:ascii="Arial" w:hAnsi="Arial" w:cs="Arial"/>
          <w:b/>
          <w:bCs/>
          <w:spacing w:val="-3"/>
          <w:sz w:val="23"/>
          <w:szCs w:val="23"/>
        </w:rPr>
        <w:t>Annex 1 - Offshore Transmission Owner Election Process</w:t>
      </w:r>
    </w:p>
    <w:p w14:paraId="520C5339" w14:textId="2FCC4FDA" w:rsidR="00963100" w:rsidRDefault="00CF0301" w:rsidP="00963100">
      <w:pPr>
        <w:kinsoku w:val="0"/>
        <w:overflowPunct w:val="0"/>
        <w:autoSpaceDE/>
        <w:autoSpaceDN/>
        <w:adjustRightInd/>
        <w:spacing w:before="354" w:line="261" w:lineRule="exact"/>
        <w:textAlignment w:val="baseline"/>
        <w:rPr>
          <w:rFonts w:ascii="Arial" w:hAnsi="Arial" w:cs="Arial"/>
          <w:b/>
          <w:bCs/>
          <w:sz w:val="23"/>
          <w:szCs w:val="23"/>
        </w:rPr>
      </w:pPr>
      <w:r w:rsidRPr="00CF0301">
        <w:rPr>
          <w:rFonts w:ascii="Arial" w:hAnsi="Arial" w:cs="Arial"/>
          <w:sz w:val="22"/>
          <w:szCs w:val="22"/>
        </w:rPr>
        <w:t>J.</w:t>
      </w:r>
      <w:r w:rsidR="00963100">
        <w:rPr>
          <w:rFonts w:ascii="Arial" w:hAnsi="Arial" w:cs="Arial"/>
          <w:sz w:val="22"/>
          <w:szCs w:val="22"/>
        </w:rPr>
        <w:t xml:space="preserve">A1.1 </w:t>
      </w:r>
      <w:r w:rsidR="00963100">
        <w:rPr>
          <w:rFonts w:ascii="Arial" w:hAnsi="Arial" w:cs="Arial"/>
          <w:b/>
          <w:bCs/>
          <w:sz w:val="23"/>
          <w:szCs w:val="23"/>
        </w:rPr>
        <w:t>General</w:t>
      </w:r>
    </w:p>
    <w:p w14:paraId="3DE19104" w14:textId="291860D2" w:rsidR="00963100" w:rsidRDefault="00820A4E" w:rsidP="00963100">
      <w:pPr>
        <w:kinsoku w:val="0"/>
        <w:overflowPunct w:val="0"/>
        <w:autoSpaceDE/>
        <w:autoSpaceDN/>
        <w:adjustRightInd/>
        <w:spacing w:before="281" w:line="261" w:lineRule="exact"/>
        <w:ind w:left="576"/>
        <w:textAlignment w:val="baseline"/>
        <w:rPr>
          <w:rFonts w:ascii="Arial" w:hAnsi="Arial" w:cs="Arial"/>
          <w:b/>
          <w:bCs/>
          <w:spacing w:val="3"/>
          <w:sz w:val="23"/>
          <w:szCs w:val="23"/>
        </w:rPr>
      </w:pPr>
      <w:r w:rsidRPr="00820A4E">
        <w:rPr>
          <w:rFonts w:ascii="Arial" w:hAnsi="Arial" w:cs="Arial"/>
          <w:spacing w:val="3"/>
          <w:sz w:val="22"/>
          <w:szCs w:val="22"/>
        </w:rPr>
        <w:t>J.</w:t>
      </w:r>
      <w:r w:rsidR="00963100">
        <w:rPr>
          <w:rFonts w:ascii="Arial" w:hAnsi="Arial" w:cs="Arial"/>
          <w:spacing w:val="3"/>
          <w:sz w:val="22"/>
          <w:szCs w:val="22"/>
        </w:rPr>
        <w:t xml:space="preserve">A1.1.1 </w:t>
      </w:r>
      <w:r w:rsidR="00963100">
        <w:rPr>
          <w:rFonts w:ascii="Arial" w:hAnsi="Arial" w:cs="Arial"/>
          <w:b/>
          <w:bCs/>
          <w:spacing w:val="3"/>
          <w:sz w:val="23"/>
          <w:szCs w:val="23"/>
        </w:rPr>
        <w:t>Introduction</w:t>
      </w:r>
    </w:p>
    <w:p w14:paraId="3B79ABD1" w14:textId="5412547D" w:rsidR="00963100" w:rsidRDefault="00CF0301" w:rsidP="007772EC">
      <w:pPr>
        <w:kinsoku w:val="0"/>
        <w:overflowPunct w:val="0"/>
        <w:autoSpaceDE/>
        <w:autoSpaceDN/>
        <w:adjustRightInd/>
        <w:spacing w:before="289" w:line="253" w:lineRule="exact"/>
        <w:ind w:left="1701" w:hanging="1134"/>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A1.1.1.1 This Annex 1 sets out the basis for election of </w:t>
      </w:r>
      <w:r w:rsidR="00122AD8" w:rsidRPr="007772EC">
        <w:rPr>
          <w:rFonts w:ascii="Arial" w:hAnsi="Arial" w:cs="Arial"/>
          <w:i/>
          <w:iCs/>
          <w:sz w:val="22"/>
          <w:szCs w:val="22"/>
        </w:rPr>
        <w:t>o</w:t>
      </w:r>
      <w:r w:rsidR="00963100" w:rsidRPr="007772EC">
        <w:rPr>
          <w:rFonts w:ascii="Arial" w:hAnsi="Arial" w:cs="Arial"/>
          <w:i/>
          <w:iCs/>
          <w:sz w:val="22"/>
          <w:szCs w:val="22"/>
        </w:rPr>
        <w:t>ffshore</w:t>
      </w:r>
      <w:r w:rsidR="00CD77CA" w:rsidRPr="007772EC">
        <w:rPr>
          <w:rFonts w:ascii="Arial" w:hAnsi="Arial" w:cs="Arial"/>
          <w:i/>
          <w:iCs/>
          <w:sz w:val="22"/>
          <w:szCs w:val="22"/>
        </w:rPr>
        <w:t xml:space="preserve"> </w:t>
      </w:r>
      <w:r w:rsidR="00122AD8" w:rsidRPr="007772EC">
        <w:rPr>
          <w:rFonts w:ascii="Arial" w:hAnsi="Arial" w:cs="Arial"/>
          <w:i/>
          <w:iCs/>
          <w:sz w:val="22"/>
          <w:szCs w:val="22"/>
        </w:rPr>
        <w:t>t</w:t>
      </w:r>
      <w:r w:rsidR="00963100" w:rsidRPr="007772EC">
        <w:rPr>
          <w:rFonts w:ascii="Arial" w:hAnsi="Arial" w:cs="Arial"/>
          <w:i/>
          <w:iCs/>
          <w:sz w:val="22"/>
          <w:szCs w:val="22"/>
        </w:rPr>
        <w:t xml:space="preserve">ransmission </w:t>
      </w:r>
      <w:r w:rsidR="00122AD8" w:rsidRPr="007772EC">
        <w:rPr>
          <w:rFonts w:ascii="Arial" w:hAnsi="Arial" w:cs="Arial"/>
          <w:i/>
          <w:iCs/>
          <w:sz w:val="22"/>
          <w:szCs w:val="22"/>
        </w:rPr>
        <w:t>o</w:t>
      </w:r>
      <w:r w:rsidR="00963100" w:rsidRPr="007772EC">
        <w:rPr>
          <w:rFonts w:ascii="Arial" w:hAnsi="Arial" w:cs="Arial"/>
          <w:i/>
          <w:iCs/>
          <w:sz w:val="22"/>
          <w:szCs w:val="22"/>
        </w:rPr>
        <w:t>wner</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t>
      </w:r>
      <w:r w:rsidR="00122AD8">
        <w:rPr>
          <w:rFonts w:ascii="Arial" w:hAnsi="Arial" w:cs="Arial"/>
          <w:i/>
          <w:iCs/>
          <w:sz w:val="22"/>
          <w:szCs w:val="22"/>
        </w:rPr>
        <w:t>o</w:t>
      </w:r>
      <w:r w:rsidR="002B6C45" w:rsidRPr="002B6C45">
        <w:rPr>
          <w:rFonts w:ascii="Arial" w:hAnsi="Arial" w:cs="Arial"/>
          <w:i/>
          <w:iCs/>
          <w:sz w:val="22"/>
          <w:szCs w:val="22"/>
        </w:rPr>
        <w:t xml:space="preserve">ffshore </w:t>
      </w:r>
      <w:r w:rsidR="00122AD8">
        <w:rPr>
          <w:rFonts w:ascii="Arial" w:hAnsi="Arial" w:cs="Arial"/>
          <w:i/>
          <w:iCs/>
          <w:sz w:val="22"/>
          <w:szCs w:val="22"/>
        </w:rPr>
        <w:t>t</w:t>
      </w:r>
      <w:r w:rsidR="002B6C45" w:rsidRPr="002B6C45">
        <w:rPr>
          <w:rFonts w:ascii="Arial" w:hAnsi="Arial" w:cs="Arial"/>
          <w:i/>
          <w:iCs/>
          <w:sz w:val="22"/>
          <w:szCs w:val="22"/>
        </w:rPr>
        <w:t xml:space="preserve">ransmission </w:t>
      </w:r>
      <w:r w:rsidR="00122AD8">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r w:rsidR="00904D37">
        <w:rPr>
          <w:rFonts w:ascii="Arial" w:hAnsi="Arial" w:cs="Arial"/>
          <w:sz w:val="22"/>
          <w:szCs w:val="22"/>
        </w:rPr>
        <w:t>J.</w:t>
      </w:r>
      <w:r w:rsidR="00963100">
        <w:rPr>
          <w:rFonts w:ascii="Arial" w:hAnsi="Arial" w:cs="Arial"/>
          <w:sz w:val="22"/>
          <w:szCs w:val="22"/>
        </w:rPr>
        <w:t>A1.1.1.5 are met.</w:t>
      </w:r>
    </w:p>
    <w:p w14:paraId="45C13423" w14:textId="6853C24C" w:rsidR="00963100" w:rsidRDefault="00820A4E" w:rsidP="00963100">
      <w:pPr>
        <w:kinsoku w:val="0"/>
        <w:overflowPunct w:val="0"/>
        <w:autoSpaceDE/>
        <w:autoSpaceDN/>
        <w:adjustRightInd/>
        <w:spacing w:before="294" w:line="253" w:lineRule="exact"/>
        <w:ind w:left="567"/>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A1.1.1.2 This Annex 1 shall apply:</w:t>
      </w:r>
    </w:p>
    <w:p w14:paraId="1FF9F9EF" w14:textId="5750A2A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expires, for the purposes of electing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A15884">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to hold office with effect from 01 April in that year;</w:t>
      </w:r>
    </w:p>
    <w:p w14:paraId="53F609C9" w14:textId="5DE497CB"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w:t>
      </w:r>
      <w:r w:rsidR="00A15884">
        <w:rPr>
          <w:rFonts w:ascii="Arial" w:hAnsi="Arial" w:cs="Arial"/>
          <w:sz w:val="22"/>
          <w:szCs w:val="22"/>
        </w:rPr>
        <w:t>J.</w:t>
      </w:r>
      <w:r>
        <w:rPr>
          <w:rFonts w:ascii="Arial" w:hAnsi="Arial" w:cs="Arial"/>
          <w:sz w:val="22"/>
          <w:szCs w:val="22"/>
        </w:rPr>
        <w:t xml:space="preserve">A1.4, upon a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and/or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ceasing to hold office before the expiry of their term of office.</w:t>
      </w:r>
    </w:p>
    <w:p w14:paraId="20F92347" w14:textId="4572FD13" w:rsidR="00963100" w:rsidRDefault="00820A4E" w:rsidP="007772EC">
      <w:pPr>
        <w:tabs>
          <w:tab w:val="left" w:pos="1560"/>
        </w:tabs>
        <w:kinsoku w:val="0"/>
        <w:overflowPunct w:val="0"/>
        <w:autoSpaceDE/>
        <w:autoSpaceDN/>
        <w:adjustRightInd/>
        <w:spacing w:before="279" w:after="240" w:line="253" w:lineRule="exact"/>
        <w:ind w:left="1701" w:hanging="1134"/>
        <w:jc w:val="both"/>
        <w:textAlignment w:val="baseline"/>
        <w:rPr>
          <w:rFonts w:ascii="Arial" w:hAnsi="Arial" w:cs="Arial"/>
          <w:spacing w:val="25"/>
          <w:sz w:val="22"/>
          <w:szCs w:val="22"/>
        </w:rPr>
      </w:pPr>
      <w:r w:rsidRPr="00820A4E">
        <w:rPr>
          <w:rFonts w:ascii="Arial" w:hAnsi="Arial" w:cs="Arial"/>
          <w:spacing w:val="11"/>
          <w:sz w:val="22"/>
          <w:szCs w:val="22"/>
        </w:rPr>
        <w:t>J.</w:t>
      </w:r>
      <w:r w:rsidR="00963100">
        <w:rPr>
          <w:rFonts w:ascii="Arial" w:hAnsi="Arial" w:cs="Arial"/>
          <w:spacing w:val="11"/>
          <w:sz w:val="22"/>
          <w:szCs w:val="22"/>
        </w:rPr>
        <w:t>A1.1.1.3</w:t>
      </w:r>
      <w:r w:rsidR="002B41A0">
        <w:rPr>
          <w:rFonts w:ascii="Arial" w:hAnsi="Arial" w:cs="Arial"/>
          <w:spacing w:val="11"/>
          <w:sz w:val="22"/>
          <w:szCs w:val="22"/>
        </w:rPr>
        <w:tab/>
      </w:r>
      <w:r w:rsidR="00963100">
        <w:rPr>
          <w:rFonts w:ascii="Arial" w:hAnsi="Arial" w:cs="Arial"/>
          <w:spacing w:val="11"/>
          <w:sz w:val="22"/>
          <w:szCs w:val="22"/>
        </w:rPr>
        <w:t xml:space="preserve">For the purposes of an election under Paragraph </w:t>
      </w:r>
      <w:r w:rsidR="00A15884">
        <w:rPr>
          <w:rFonts w:ascii="Arial" w:hAnsi="Arial" w:cs="Arial"/>
          <w:spacing w:val="11"/>
          <w:sz w:val="22"/>
          <w:szCs w:val="22"/>
        </w:rPr>
        <w:t>J.</w:t>
      </w:r>
      <w:r w:rsidR="00963100">
        <w:rPr>
          <w:rFonts w:ascii="Arial" w:hAnsi="Arial" w:cs="Arial"/>
          <w:spacing w:val="11"/>
          <w:sz w:val="22"/>
          <w:szCs w:val="22"/>
        </w:rPr>
        <w:t>A1.1.1.2(a)</w:t>
      </w:r>
      <w:r w:rsidR="00717156">
        <w:rPr>
          <w:rFonts w:ascii="Arial" w:hAnsi="Arial" w:cs="Arial"/>
          <w:spacing w:val="11"/>
          <w:sz w:val="22"/>
          <w:szCs w:val="22"/>
        </w:rPr>
        <w:t xml:space="preserve"> </w:t>
      </w:r>
      <w:r w:rsidR="00963100">
        <w:rPr>
          <w:rFonts w:ascii="Arial" w:hAnsi="Arial" w:cs="Arial"/>
          <w:spacing w:val="3"/>
          <w:sz w:val="22"/>
          <w:szCs w:val="22"/>
        </w:rPr>
        <w:t xml:space="preserve">references to </w:t>
      </w:r>
      <w:r w:rsidR="002B41A0">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2B41A0">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2B41A0">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are to persons who are an </w:t>
      </w:r>
      <w:r w:rsidR="00027A2C">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027A2C">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027A2C">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as at 01 January in the Election Year.</w:t>
      </w:r>
      <w:r w:rsidR="00963100">
        <w:rPr>
          <w:rFonts w:ascii="Arial" w:hAnsi="Arial" w:cs="Arial"/>
          <w:spacing w:val="25"/>
          <w:sz w:val="22"/>
          <w:szCs w:val="22"/>
        </w:rPr>
        <w:t xml:space="preserve"> </w:t>
      </w:r>
    </w:p>
    <w:p w14:paraId="5DCBE6BD" w14:textId="665A58C9" w:rsidR="00963100" w:rsidRDefault="00820A4E" w:rsidP="007772EC">
      <w:pPr>
        <w:tabs>
          <w:tab w:val="left" w:pos="1560"/>
        </w:tabs>
        <w:kinsoku w:val="0"/>
        <w:overflowPunct w:val="0"/>
        <w:autoSpaceDE/>
        <w:autoSpaceDN/>
        <w:adjustRightInd/>
        <w:spacing w:before="2" w:line="302" w:lineRule="exact"/>
        <w:ind w:left="1701" w:hanging="1134"/>
        <w:jc w:val="both"/>
        <w:textAlignment w:val="baseline"/>
        <w:rPr>
          <w:rFonts w:ascii="Arial" w:hAnsi="Arial" w:cs="Arial"/>
          <w:sz w:val="22"/>
          <w:szCs w:val="22"/>
        </w:rPr>
      </w:pPr>
      <w:r w:rsidRPr="00820A4E">
        <w:rPr>
          <w:rFonts w:ascii="Arial" w:hAnsi="Arial" w:cs="Arial"/>
          <w:spacing w:val="25"/>
          <w:sz w:val="22"/>
          <w:szCs w:val="22"/>
        </w:rPr>
        <w:t>J.</w:t>
      </w:r>
      <w:r w:rsidR="00963100">
        <w:rPr>
          <w:rFonts w:ascii="Arial" w:hAnsi="Arial" w:cs="Arial"/>
          <w:spacing w:val="25"/>
          <w:sz w:val="22"/>
          <w:szCs w:val="22"/>
        </w:rPr>
        <w:t>A1.1.1.4</w:t>
      </w:r>
      <w:r w:rsidR="00027A2C">
        <w:rPr>
          <w:rFonts w:ascii="Arial" w:hAnsi="Arial" w:cs="Arial"/>
          <w:spacing w:val="25"/>
          <w:sz w:val="22"/>
          <w:szCs w:val="22"/>
        </w:rPr>
        <w:t xml:space="preserve"> </w:t>
      </w:r>
      <w:r w:rsidR="00963100" w:rsidRPr="00207ADC">
        <w:rPr>
          <w:rFonts w:ascii="Arial" w:hAnsi="Arial" w:cs="Arial"/>
          <w:spacing w:val="3"/>
          <w:sz w:val="22"/>
          <w:szCs w:val="22"/>
        </w:rPr>
        <w:t xml:space="preserve">The </w:t>
      </w:r>
      <w:r w:rsidR="00AB5FE3" w:rsidRPr="00AB5FE3">
        <w:rPr>
          <w:rFonts w:ascii="Arial" w:hAnsi="Arial" w:cs="Arial"/>
          <w:i/>
          <w:i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ffshore</w:t>
      </w:r>
      <w:r w:rsidR="00C336B5" w:rsidRPr="007772EC">
        <w:rPr>
          <w:rFonts w:ascii="Arial" w:hAnsi="Arial" w:cs="Arial"/>
          <w:i/>
          <w:iCs/>
          <w:spacing w:val="3"/>
          <w:sz w:val="22"/>
          <w:szCs w:val="22"/>
        </w:rPr>
        <w:t xml:space="preserve"> </w:t>
      </w:r>
      <w:r w:rsidR="00027A2C" w:rsidRPr="007772EC">
        <w:rPr>
          <w:rFonts w:ascii="Arial" w:hAnsi="Arial" w:cs="Arial"/>
          <w:i/>
          <w:iCs/>
          <w:spacing w:val="3"/>
          <w:sz w:val="22"/>
          <w:szCs w:val="22"/>
        </w:rPr>
        <w:t>t</w:t>
      </w:r>
      <w:r w:rsidR="00963100" w:rsidRPr="007772EC">
        <w:rPr>
          <w:rFonts w:ascii="Arial" w:hAnsi="Arial" w:cs="Arial"/>
          <w:i/>
          <w:iCs/>
          <w:spacing w:val="3"/>
          <w:sz w:val="22"/>
          <w:szCs w:val="22"/>
        </w:rPr>
        <w:t xml:space="preserve">ransmission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wner</w:t>
      </w:r>
      <w:r w:rsidR="00963100" w:rsidRPr="007772EC">
        <w:rPr>
          <w:rFonts w:ascii="Arial" w:hAnsi="Arial" w:cs="Arial"/>
          <w:i/>
          <w:iCs/>
          <w:sz w:val="22"/>
          <w:szCs w:val="22"/>
        </w:rPr>
        <w:t xml:space="preserve"> </w:t>
      </w:r>
      <w:r w:rsidR="00027A2C" w:rsidRPr="00027A2C">
        <w:rPr>
          <w:rFonts w:ascii="Arial" w:hAnsi="Arial" w:cs="Arial"/>
          <w:i/>
          <w:iCs/>
          <w:sz w:val="22"/>
          <w:szCs w:val="22"/>
        </w:rPr>
        <w:t>m</w:t>
      </w:r>
      <w:r w:rsidR="00AB5FE3" w:rsidRPr="00027A2C">
        <w:rPr>
          <w:rFonts w:ascii="Arial" w:hAnsi="Arial" w:cs="Arial"/>
          <w:i/>
          <w:iCs/>
          <w:sz w:val="22"/>
          <w:szCs w:val="22"/>
        </w:rPr>
        <w:t>embers</w:t>
      </w:r>
      <w:r w:rsidR="00963100">
        <w:rPr>
          <w:rFonts w:ascii="Arial" w:hAnsi="Arial" w:cs="Arial"/>
          <w:sz w:val="22"/>
          <w:szCs w:val="22"/>
        </w:rPr>
        <w:t xml:space="preserve"> and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pursuant to this Anne</w:t>
      </w:r>
      <w:r w:rsidR="00027A2C">
        <w:rPr>
          <w:rFonts w:ascii="Arial" w:hAnsi="Arial" w:cs="Arial"/>
          <w:sz w:val="22"/>
          <w:szCs w:val="22"/>
        </w:rPr>
        <w:t>x</w:t>
      </w:r>
    </w:p>
    <w:p w14:paraId="725FCCB4" w14:textId="28A28E57" w:rsidR="00963100" w:rsidRDefault="00820A4E" w:rsidP="00963100">
      <w:pPr>
        <w:kinsoku w:val="0"/>
        <w:overflowPunct w:val="0"/>
        <w:autoSpaceDE/>
        <w:autoSpaceDN/>
        <w:adjustRightInd/>
        <w:spacing w:before="286" w:line="261" w:lineRule="exact"/>
        <w:ind w:left="2448" w:right="72" w:hanging="100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A1.1.1.5 Where the following conditions (a) and (b) in this Paragraph </w:t>
      </w:r>
      <w:r w:rsidR="00027A2C">
        <w:rPr>
          <w:rFonts w:ascii="Arial" w:hAnsi="Arial" w:cs="Arial"/>
          <w:sz w:val="22"/>
          <w:szCs w:val="22"/>
        </w:rPr>
        <w:t>J.</w:t>
      </w:r>
      <w:r w:rsidR="00963100">
        <w:rPr>
          <w:rFonts w:ascii="Arial" w:hAnsi="Arial" w:cs="Arial"/>
          <w:sz w:val="22"/>
          <w:szCs w:val="22"/>
        </w:rPr>
        <w:t xml:space="preserve">A1.1.1.5 are met,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027A2C">
        <w:rPr>
          <w:rFonts w:ascii="Arial" w:hAnsi="Arial" w:cs="Arial"/>
          <w:i/>
          <w:sz w:val="22"/>
          <w:szCs w:val="22"/>
        </w:rPr>
        <w:t>m</w:t>
      </w:r>
      <w:r w:rsidR="001769E4" w:rsidRPr="001769E4">
        <w:rPr>
          <w:rFonts w:ascii="Arial" w:hAnsi="Arial" w:cs="Arial"/>
          <w:i/>
          <w:sz w:val="22"/>
          <w:szCs w:val="22"/>
        </w:rPr>
        <w:t>ember</w:t>
      </w:r>
      <w:r w:rsidR="00963100" w:rsidRPr="007772EC">
        <w:rPr>
          <w:rFonts w:ascii="Arial" w:hAnsi="Arial" w:cs="Arial"/>
          <w:i/>
          <w:iCs/>
          <w:sz w:val="22"/>
          <w:szCs w:val="22"/>
        </w:rPr>
        <w:t>(s)</w:t>
      </w:r>
      <w:r w:rsidR="00963100">
        <w:rPr>
          <w:rFonts w:ascii="Arial" w:hAnsi="Arial" w:cs="Arial"/>
          <w:sz w:val="22"/>
          <w:szCs w:val="22"/>
        </w:rPr>
        <w:t xml:space="preserve"> and/or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will be those notified to the </w:t>
      </w:r>
      <w:r w:rsidR="00AB5FE3" w:rsidRPr="00AB5FE3">
        <w:rPr>
          <w:rFonts w:ascii="Arial" w:hAnsi="Arial" w:cs="Arial"/>
          <w:i/>
          <w:iCs/>
          <w:sz w:val="22"/>
          <w:szCs w:val="22"/>
        </w:rPr>
        <w:t>Secretary</w:t>
      </w:r>
      <w:r w:rsidR="00963100">
        <w:rPr>
          <w:rFonts w:ascii="Arial" w:hAnsi="Arial" w:cs="Arial"/>
          <w:sz w:val="22"/>
          <w:szCs w:val="22"/>
        </w:rPr>
        <w:t xml:space="preserve"> as set out below:</w:t>
      </w:r>
    </w:p>
    <w:p w14:paraId="603D12BE" w14:textId="245FFAD7" w:rsidR="00963100" w:rsidRDefault="00963100" w:rsidP="00963100">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002B6C45" w:rsidRPr="002B6C45">
        <w:rPr>
          <w:rFonts w:ascii="Arial" w:hAnsi="Arial" w:cs="Arial"/>
          <w:i/>
          <w:i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r w:rsidR="00AB5FE3" w:rsidRPr="00AB5FE3">
        <w:rPr>
          <w:rFonts w:ascii="Arial" w:hAnsi="Arial" w:cs="Arial"/>
          <w:i/>
          <w:iCs/>
          <w:sz w:val="22"/>
          <w:szCs w:val="22"/>
        </w:rPr>
        <w:t>Secretary</w:t>
      </w:r>
      <w:r>
        <w:rPr>
          <w:rFonts w:ascii="Arial" w:hAnsi="Arial" w:cs="Arial"/>
          <w:sz w:val="22"/>
          <w:szCs w:val="22"/>
        </w:rPr>
        <w:t xml:space="preserve"> that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r w:rsidR="0039065F">
        <w:rPr>
          <w:rFonts w:ascii="Arial" w:hAnsi="Arial" w:cs="Arial"/>
          <w:sz w:val="22"/>
          <w:szCs w:val="22"/>
        </w:rPr>
        <w:t xml:space="preserve"> </w:t>
      </w:r>
      <w:r w:rsidR="0039065F" w:rsidRPr="00AB5FE3">
        <w:rPr>
          <w:rFonts w:ascii="Arial" w:hAnsi="Arial" w:cs="Arial"/>
          <w:i/>
          <w:iCs/>
          <w:sz w:val="22"/>
          <w:szCs w:val="22"/>
        </w:rPr>
        <w:t>member</w:t>
      </w:r>
      <w:r w:rsidRPr="007772EC">
        <w:rPr>
          <w:rFonts w:ascii="Arial" w:hAnsi="Arial" w:cs="Arial"/>
          <w:i/>
          <w:iCs/>
          <w:sz w:val="22"/>
          <w:szCs w:val="22"/>
        </w:rPr>
        <w:t>(s</w:t>
      </w:r>
      <w:r w:rsidRPr="00207ADC">
        <w:rPr>
          <w:rFonts w:ascii="Arial" w:hAnsi="Arial" w:cs="Arial"/>
          <w:b/>
          <w:bCs/>
          <w:sz w:val="22"/>
          <w:szCs w:val="22"/>
        </w:rPr>
        <w:t>)</w:t>
      </w:r>
      <w:r>
        <w:rPr>
          <w:rFonts w:ascii="Arial" w:hAnsi="Arial" w:cs="Arial"/>
          <w:sz w:val="22"/>
          <w:szCs w:val="22"/>
        </w:rPr>
        <w:t xml:space="preserve"> and/or </w:t>
      </w:r>
      <w:r w:rsidR="0039065F" w:rsidRPr="002B6C45">
        <w:rPr>
          <w:rFonts w:ascii="Arial" w:hAnsi="Arial" w:cs="Arial"/>
          <w:i/>
          <w:iCs/>
          <w:sz w:val="22"/>
          <w:szCs w:val="22"/>
        </w:rPr>
        <w:t>offshore transmission owner</w:t>
      </w:r>
      <w:r w:rsidR="0039065F">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39065F" w:rsidRPr="00AB5FE3">
        <w:rPr>
          <w:rFonts w:ascii="Arial" w:hAnsi="Arial" w:cs="Arial"/>
          <w:i/>
          <w:iCs/>
          <w:sz w:val="22"/>
          <w:szCs w:val="22"/>
        </w:rPr>
        <w:t>m</w:t>
      </w:r>
      <w:r w:rsidRPr="007772EC">
        <w:rPr>
          <w:rFonts w:ascii="Arial" w:hAnsi="Arial" w:cs="Arial"/>
          <w:i/>
          <w:iCs/>
          <w:sz w:val="22"/>
          <w:szCs w:val="22"/>
        </w:rPr>
        <w:t>ember(s)</w:t>
      </w:r>
      <w:r>
        <w:rPr>
          <w:rFonts w:ascii="Arial" w:hAnsi="Arial" w:cs="Arial"/>
          <w:sz w:val="22"/>
          <w:szCs w:val="22"/>
        </w:rPr>
        <w:t xml:space="preserve"> will be elected in accordance with a process other than that set out in Annex 1 ("Alternative </w:t>
      </w:r>
      <w:r w:rsidRPr="007772EC">
        <w:rPr>
          <w:rFonts w:ascii="Arial" w:hAnsi="Arial" w:cs="Arial"/>
          <w:i/>
          <w:iCs/>
          <w:sz w:val="22"/>
          <w:szCs w:val="22"/>
        </w:rPr>
        <w:t>OFTO</w:t>
      </w:r>
      <w:r>
        <w:rPr>
          <w:rFonts w:ascii="Arial" w:hAnsi="Arial" w:cs="Arial"/>
          <w:sz w:val="22"/>
          <w:szCs w:val="22"/>
        </w:rPr>
        <w:t xml:space="preserve"> Election Process"); and</w:t>
      </w:r>
    </w:p>
    <w:p w14:paraId="2204FEE2" w14:textId="77777777" w:rsidR="00963100" w:rsidRDefault="00963100" w:rsidP="00963100">
      <w:pPr>
        <w:widowControl/>
        <w:rPr>
          <w:sz w:val="24"/>
          <w:szCs w:val="24"/>
        </w:rPr>
        <w:sectPr w:rsidR="00963100">
          <w:footerReference w:type="even" r:id="rId99"/>
          <w:footerReference w:type="default" r:id="rId100"/>
          <w:footerReference w:type="first" r:id="rId101"/>
          <w:pgSz w:w="12240" w:h="15840"/>
          <w:pgMar w:top="760" w:right="1389" w:bottom="691" w:left="1411" w:header="720" w:footer="720" w:gutter="0"/>
          <w:cols w:space="720"/>
          <w:noEndnote/>
        </w:sectPr>
      </w:pPr>
    </w:p>
    <w:p w14:paraId="34B2E13E" w14:textId="5A686AA4" w:rsidR="00963100" w:rsidRDefault="00963100" w:rsidP="007772EC">
      <w:pPr>
        <w:tabs>
          <w:tab w:val="left" w:pos="2808"/>
        </w:tabs>
        <w:kinsoku w:val="0"/>
        <w:overflowPunct w:val="0"/>
        <w:autoSpaceDE/>
        <w:autoSpaceDN/>
        <w:adjustRightInd/>
        <w:spacing w:before="10" w:line="252" w:lineRule="exact"/>
        <w:ind w:left="2016"/>
        <w:jc w:val="both"/>
        <w:textAlignment w:val="baseline"/>
        <w:rPr>
          <w:rFonts w:ascii="Arial" w:hAnsi="Arial" w:cs="Arial"/>
          <w:spacing w:val="-2"/>
          <w:sz w:val="22"/>
          <w:szCs w:val="22"/>
        </w:rPr>
      </w:pPr>
      <w:r>
        <w:rPr>
          <w:rFonts w:ascii="Arial" w:hAnsi="Arial" w:cs="Arial"/>
          <w:spacing w:val="-2"/>
          <w:sz w:val="22"/>
          <w:szCs w:val="22"/>
        </w:rPr>
        <w:lastRenderedPageBreak/>
        <w:t>(b)</w:t>
      </w:r>
      <w:r>
        <w:rPr>
          <w:rFonts w:ascii="Arial" w:hAnsi="Arial" w:cs="Arial"/>
          <w:spacing w:val="-2"/>
          <w:sz w:val="22"/>
          <w:szCs w:val="22"/>
        </w:rPr>
        <w:tab/>
        <w:t xml:space="preserve">each </w:t>
      </w:r>
      <w:r w:rsidR="0096735D" w:rsidRPr="002B6C45">
        <w:rPr>
          <w:rFonts w:ascii="Arial" w:hAnsi="Arial" w:cs="Arial"/>
          <w:i/>
          <w:iCs/>
          <w:spacing w:val="-2"/>
          <w:sz w:val="22"/>
          <w:szCs w:val="22"/>
        </w:rPr>
        <w:t>offshore transmission owner</w:t>
      </w:r>
      <w:r w:rsidR="0096735D">
        <w:rPr>
          <w:rFonts w:ascii="Arial" w:hAnsi="Arial" w:cs="Arial"/>
          <w:spacing w:val="-2"/>
          <w:sz w:val="22"/>
          <w:szCs w:val="22"/>
        </w:rPr>
        <w:t xml:space="preserve"> </w:t>
      </w:r>
      <w:r w:rsidR="0096735D" w:rsidRPr="007772EC">
        <w:rPr>
          <w:rFonts w:ascii="Arial" w:hAnsi="Arial" w:cs="Arial"/>
          <w:i/>
          <w:iCs/>
          <w:spacing w:val="-2"/>
          <w:sz w:val="22"/>
          <w:szCs w:val="22"/>
        </w:rPr>
        <w:t>member</w:t>
      </w:r>
      <w:r w:rsidR="0096735D">
        <w:rPr>
          <w:rFonts w:ascii="Arial" w:hAnsi="Arial" w:cs="Arial"/>
          <w:spacing w:val="-2"/>
          <w:sz w:val="22"/>
          <w:szCs w:val="22"/>
        </w:rPr>
        <w:t xml:space="preserve"> </w:t>
      </w:r>
      <w:r>
        <w:rPr>
          <w:rFonts w:ascii="Arial" w:hAnsi="Arial" w:cs="Arial"/>
          <w:spacing w:val="-2"/>
          <w:sz w:val="22"/>
          <w:szCs w:val="22"/>
        </w:rPr>
        <w:t>as at 01 January</w:t>
      </w:r>
    </w:p>
    <w:p w14:paraId="4D77E9C1" w14:textId="51F1FC89" w:rsidR="00963100" w:rsidRDefault="00963100">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00AB5FE3" w:rsidRPr="00AB5FE3">
        <w:rPr>
          <w:rFonts w:ascii="Arial" w:hAnsi="Arial" w:cs="Arial"/>
          <w:i/>
          <w:iCs/>
          <w:sz w:val="22"/>
          <w:szCs w:val="22"/>
        </w:rPr>
        <w:t>Secretary</w:t>
      </w:r>
      <w:r>
        <w:rPr>
          <w:rFonts w:ascii="Arial" w:hAnsi="Arial" w:cs="Arial"/>
          <w:sz w:val="22"/>
          <w:szCs w:val="22"/>
        </w:rPr>
        <w:t xml:space="preserve"> in writing by 25 January of the relevant Election Year of the identity of the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96735D">
        <w:rPr>
          <w:rFonts w:ascii="Arial" w:hAnsi="Arial" w:cs="Arial"/>
          <w:i/>
          <w:iCs/>
          <w:sz w:val="22"/>
          <w:szCs w:val="22"/>
        </w:rPr>
        <w:t>member</w:t>
      </w:r>
      <w:r w:rsidR="0096735D" w:rsidRPr="0096735D">
        <w:rPr>
          <w:rFonts w:ascii="Arial" w:hAnsi="Arial" w:cs="Arial"/>
          <w:sz w:val="22"/>
          <w:szCs w:val="22"/>
        </w:rPr>
        <w:t>(s)</w:t>
      </w:r>
      <w:r>
        <w:rPr>
          <w:rFonts w:ascii="Arial" w:hAnsi="Arial" w:cs="Arial"/>
          <w:sz w:val="22"/>
          <w:szCs w:val="22"/>
        </w:rPr>
        <w:t xml:space="preserve"> and/or </w:t>
      </w:r>
      <w:r w:rsidR="0096735D" w:rsidRPr="002B6C45">
        <w:rPr>
          <w:rFonts w:ascii="Arial" w:hAnsi="Arial" w:cs="Arial"/>
          <w:i/>
          <w:iCs/>
          <w:sz w:val="22"/>
          <w:szCs w:val="22"/>
        </w:rPr>
        <w:t>offshore transmission owner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96735D" w:rsidRPr="0096735D">
        <w:rPr>
          <w:rFonts w:ascii="Arial" w:hAnsi="Arial" w:cs="Arial"/>
          <w:i/>
          <w:iCs/>
          <w:sz w:val="22"/>
          <w:szCs w:val="22"/>
        </w:rPr>
        <w:t>m</w:t>
      </w:r>
      <w:r w:rsidR="001769E4" w:rsidRPr="0096735D">
        <w:rPr>
          <w:rFonts w:ascii="Arial" w:hAnsi="Arial" w:cs="Arial"/>
          <w:i/>
          <w:iCs/>
          <w:sz w:val="22"/>
          <w:szCs w:val="22"/>
        </w:rPr>
        <w:t>ember</w:t>
      </w:r>
      <w:r w:rsidRPr="007772EC">
        <w:rPr>
          <w:rFonts w:ascii="Arial" w:hAnsi="Arial" w:cs="Arial"/>
          <w:sz w:val="22"/>
          <w:szCs w:val="22"/>
        </w:rPr>
        <w:t>(s)</w:t>
      </w:r>
      <w:r>
        <w:rPr>
          <w:rFonts w:ascii="Arial" w:hAnsi="Arial" w:cs="Arial"/>
          <w:sz w:val="22"/>
          <w:szCs w:val="22"/>
        </w:rPr>
        <w:t xml:space="preserve"> elected through the Alternative </w:t>
      </w:r>
      <w:r w:rsidRPr="007772EC">
        <w:rPr>
          <w:rFonts w:ascii="Arial" w:hAnsi="Arial" w:cs="Arial"/>
          <w:sz w:val="22"/>
          <w:szCs w:val="22"/>
        </w:rPr>
        <w:t>OFTO</w:t>
      </w:r>
      <w:r>
        <w:rPr>
          <w:rFonts w:ascii="Arial" w:hAnsi="Arial" w:cs="Arial"/>
          <w:sz w:val="22"/>
          <w:szCs w:val="22"/>
        </w:rPr>
        <w:t xml:space="preserve"> Election Process, and each notification identifies the same individual(s).</w:t>
      </w:r>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 xml:space="preserve">Upon receipt of such notifications in accordance with the above, the provisions of this Annex 1, with exception of Paragraph </w:t>
      </w:r>
      <w:r w:rsidR="0096735D">
        <w:rPr>
          <w:rFonts w:ascii="Arial" w:hAnsi="Arial" w:cs="Arial"/>
          <w:sz w:val="22"/>
          <w:szCs w:val="22"/>
        </w:rPr>
        <w:t>J.</w:t>
      </w:r>
      <w:r>
        <w:rPr>
          <w:rFonts w:ascii="Arial" w:hAnsi="Arial" w:cs="Arial"/>
          <w:sz w:val="22"/>
          <w:szCs w:val="22"/>
        </w:rPr>
        <w:t>A1.1.1.4, shall not apply until the following Election Year.</w:t>
      </w:r>
    </w:p>
    <w:p w14:paraId="5E877BA5" w14:textId="2650A620" w:rsidR="00963100" w:rsidRDefault="00820A4E" w:rsidP="00963100">
      <w:pPr>
        <w:kinsoku w:val="0"/>
        <w:overflowPunct w:val="0"/>
        <w:autoSpaceDE/>
        <w:autoSpaceDN/>
        <w:adjustRightInd/>
        <w:spacing w:before="288" w:line="261"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p>
    <w:p w14:paraId="0E9F6121" w14:textId="4B71E6B7" w:rsidR="00963100" w:rsidRDefault="00820A4E" w:rsidP="007772EC">
      <w:pPr>
        <w:tabs>
          <w:tab w:val="left" w:pos="2016"/>
        </w:tabs>
        <w:kinsoku w:val="0"/>
        <w:overflowPunct w:val="0"/>
        <w:autoSpaceDE/>
        <w:autoSpaceDN/>
        <w:adjustRightInd/>
        <w:spacing w:before="289" w:line="252" w:lineRule="exact"/>
        <w:ind w:left="86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A1.1.2.1</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later than 01 February in the Election Year</w:t>
      </w:r>
    </w:p>
    <w:p w14:paraId="135DEFF4" w14:textId="099A81A6" w:rsidR="00963100" w:rsidRDefault="00963100">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0096735D" w:rsidRPr="002B6C45">
        <w:rPr>
          <w:rFonts w:ascii="Arial" w:hAnsi="Arial" w:cs="Arial"/>
          <w:i/>
          <w:iCs/>
          <w:sz w:val="22"/>
          <w:szCs w:val="22"/>
        </w:rPr>
        <w:t>offshore transmission owner</w:t>
      </w:r>
      <w:r w:rsidR="0096735D">
        <w:rPr>
          <w:rFonts w:ascii="Arial" w:hAnsi="Arial" w:cs="Arial"/>
          <w:sz w:val="22"/>
          <w:szCs w:val="22"/>
        </w:rPr>
        <w:t>s</w:t>
      </w:r>
      <w:r>
        <w:rPr>
          <w:rFonts w:ascii="Arial" w:hAnsi="Arial" w:cs="Arial"/>
          <w:sz w:val="22"/>
          <w:szCs w:val="22"/>
        </w:rPr>
        <w:t xml:space="preserve"> (by publication on the </w:t>
      </w:r>
      <w:r w:rsidR="00AB5FE3" w:rsidRPr="00AB5FE3">
        <w:rPr>
          <w:rFonts w:ascii="Arial" w:hAnsi="Arial" w:cs="Arial"/>
          <w:i/>
          <w:iCs/>
          <w:sz w:val="22"/>
          <w:szCs w:val="22"/>
        </w:rPr>
        <w:t>ISOP</w:t>
      </w:r>
      <w:r>
        <w:rPr>
          <w:rFonts w:ascii="Arial" w:hAnsi="Arial" w:cs="Arial"/>
          <w:sz w:val="22"/>
          <w:szCs w:val="22"/>
        </w:rPr>
        <w:t xml:space="preserve"> Website and, where relevant details are supplied, by electronic mail), with a copy to the </w:t>
      </w:r>
      <w:r w:rsidR="0096735D" w:rsidRPr="00AB5FE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 invitation to nominate candidates who must be willing to be either a</w:t>
      </w:r>
      <w:r w:rsidR="0096735D">
        <w:rPr>
          <w:rFonts w:ascii="Arial" w:hAnsi="Arial" w:cs="Arial"/>
          <w:sz w:val="22"/>
          <w:szCs w:val="22"/>
        </w:rPr>
        <w:t>n</w:t>
      </w:r>
      <w:r>
        <w:rPr>
          <w:rFonts w:ascii="Arial" w:hAnsi="Arial" w:cs="Arial"/>
          <w:sz w:val="22"/>
          <w:szCs w:val="22"/>
        </w:rPr>
        <w:t xml:space="preserv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1769E4">
        <w:rPr>
          <w:rFonts w:ascii="Arial" w:hAnsi="Arial" w:cs="Arial"/>
          <w:i/>
          <w:iCs/>
          <w:sz w:val="22"/>
          <w:szCs w:val="22"/>
        </w:rPr>
        <w:t>member</w:t>
      </w:r>
      <w:r w:rsidRPr="00207ADC">
        <w:rPr>
          <w:rFonts w:ascii="Arial" w:hAnsi="Arial" w:cs="Arial"/>
          <w:b/>
          <w:bCs/>
          <w:sz w:val="22"/>
          <w:szCs w:val="22"/>
        </w:rPr>
        <w:t xml:space="preserve"> </w:t>
      </w:r>
      <w:r>
        <w:rPr>
          <w:rFonts w:ascii="Arial" w:hAnsi="Arial" w:cs="Arial"/>
          <w:sz w:val="22"/>
          <w:szCs w:val="22"/>
        </w:rPr>
        <w:t xml:space="preserve">or an </w:t>
      </w:r>
      <w:r w:rsidR="00D669F4" w:rsidRPr="00D669F4">
        <w:rPr>
          <w:rFonts w:ascii="Arial" w:hAnsi="Arial" w:cs="Arial"/>
          <w:sz w:val="22"/>
          <w:szCs w:val="22"/>
        </w:rPr>
        <w:t>Alternate</w:t>
      </w:r>
      <w:r>
        <w:rPr>
          <w:rFonts w:ascii="Arial" w:hAnsi="Arial" w:cs="Arial"/>
          <w:sz w:val="22"/>
          <w:szCs w:val="22"/>
        </w:rPr>
        <w:t xml:space="preserve"> </w:t>
      </w:r>
      <w:r w:rsidR="0096735D" w:rsidRPr="001769E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 a timetable for the election (the “Election Timetable”), setting out:</w:t>
      </w:r>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the date by which nominations of candidates are to be received, which shall not be less than three (3) weeks after the timetable is circulated;</w:t>
      </w:r>
    </w:p>
    <w:p w14:paraId="2E08ABA1" w14:textId="076C810B" w:rsidR="00963100" w:rsidRDefault="00963100" w:rsidP="00963100">
      <w:pPr>
        <w:numPr>
          <w:ilvl w:val="0"/>
          <w:numId w:val="93"/>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00AB5FE3" w:rsidRPr="00AB5FE3">
        <w:rPr>
          <w:rFonts w:ascii="Arial" w:hAnsi="Arial" w:cs="Arial"/>
          <w:i/>
          <w:iCs/>
          <w:sz w:val="22"/>
          <w:szCs w:val="22"/>
        </w:rPr>
        <w:t>Secretary</w:t>
      </w:r>
      <w:r>
        <w:rPr>
          <w:rFonts w:ascii="Arial" w:hAnsi="Arial" w:cs="Arial"/>
          <w:sz w:val="22"/>
          <w:szCs w:val="22"/>
        </w:rPr>
        <w:t xml:space="preserve"> shall circulate a list of candidates and voting papers;</w:t>
      </w:r>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the date by which voting papers are to be submitted, which shall not be less than three (3) weeks after the date for circulating voting papers;</w:t>
      </w:r>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495F0C55" w14:textId="2C93690D" w:rsidR="00963100" w:rsidRDefault="00820A4E" w:rsidP="007772EC">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A1.1.2.2 If for any reason it is not practicable to establish an Election Timetable in accordance with Paragraph </w:t>
      </w:r>
      <w:r w:rsidR="006C3416">
        <w:rPr>
          <w:rFonts w:ascii="Arial" w:hAnsi="Arial" w:cs="Arial"/>
          <w:sz w:val="22"/>
          <w:szCs w:val="22"/>
        </w:rPr>
        <w:t>J.</w:t>
      </w:r>
      <w:r w:rsidR="00963100">
        <w:rPr>
          <w:rFonts w:ascii="Arial" w:hAnsi="Arial" w:cs="Arial"/>
          <w:sz w:val="22"/>
          <w:szCs w:val="22"/>
        </w:rPr>
        <w:t xml:space="preserve">A1.2.1.1 or to proceed on the basis of an Election Timetable which has been established, the </w:t>
      </w:r>
      <w:r w:rsidR="00AB5FE3" w:rsidRPr="00AB5FE3">
        <w:rPr>
          <w:rFonts w:ascii="Arial" w:hAnsi="Arial" w:cs="Arial"/>
          <w:i/>
          <w:iCs/>
          <w:sz w:val="22"/>
          <w:szCs w:val="22"/>
        </w:rPr>
        <w:t>Secretary</w:t>
      </w:r>
      <w:r w:rsidR="00963100">
        <w:rPr>
          <w:rFonts w:ascii="Arial" w:hAnsi="Arial" w:cs="Arial"/>
          <w:sz w:val="22"/>
          <w:szCs w:val="22"/>
        </w:rPr>
        <w:t xml:space="preserve"> may establish a different timetable, or revise the Election Timetable, by notice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the </w:t>
      </w:r>
      <w:r w:rsidR="006C3416" w:rsidRPr="00AB5FE3">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and the </w:t>
      </w:r>
      <w:r w:rsidR="006C3416" w:rsidRPr="00AB5FE3">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provided that such timetable or revised timetable shall provide for the election to be completed before 01 April in the Election Year.</w:t>
      </w:r>
    </w:p>
    <w:p w14:paraId="18DB2CE0" w14:textId="2C9F2918" w:rsidR="00963100" w:rsidRDefault="00820A4E" w:rsidP="007772EC">
      <w:pPr>
        <w:kinsoku w:val="0"/>
        <w:overflowPunct w:val="0"/>
        <w:autoSpaceDE/>
        <w:autoSpaceDN/>
        <w:adjustRightInd/>
        <w:spacing w:line="268" w:lineRule="exact"/>
        <w:ind w:left="2285"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A1.1.2.3 A nomination or voting paper received by the </w:t>
      </w:r>
      <w:r w:rsidR="00AB5FE3" w:rsidRPr="00AB5FE3">
        <w:rPr>
          <w:rFonts w:ascii="Arial" w:hAnsi="Arial" w:cs="Arial"/>
          <w:i/>
          <w:iCs/>
          <w:sz w:val="22"/>
          <w:szCs w:val="22"/>
        </w:rPr>
        <w:t>Secretary</w:t>
      </w:r>
      <w:r w:rsidR="00963100">
        <w:rPr>
          <w:rFonts w:ascii="Arial" w:hAnsi="Arial" w:cs="Arial"/>
          <w:sz w:val="22"/>
          <w:szCs w:val="22"/>
        </w:rPr>
        <w:t xml:space="preserve"> later than the respective required date under the Election Timetable (subject</w:t>
      </w:r>
      <w:r w:rsidR="00323B2D">
        <w:rPr>
          <w:rFonts w:ascii="Arial" w:hAnsi="Arial" w:cs="Arial"/>
          <w:sz w:val="22"/>
          <w:szCs w:val="22"/>
        </w:rPr>
        <w:t xml:space="preserve"> </w:t>
      </w:r>
      <w:r w:rsidR="00963100">
        <w:rPr>
          <w:rFonts w:ascii="Arial" w:hAnsi="Arial" w:cs="Arial"/>
          <w:sz w:val="22"/>
          <w:szCs w:val="22"/>
        </w:rPr>
        <w:t>to any revision under Paragraph A1.1.2.2) shall be disregarded in the election.</w:t>
      </w:r>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p>
    <w:p w14:paraId="03E197A0" w14:textId="1174299E"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7"/>
          <w:sz w:val="23"/>
          <w:szCs w:val="23"/>
        </w:rPr>
      </w:pPr>
      <w:r w:rsidRPr="00820A4E">
        <w:rPr>
          <w:rFonts w:ascii="Arial" w:hAnsi="Arial" w:cs="Arial"/>
          <w:spacing w:val="7"/>
          <w:sz w:val="22"/>
          <w:szCs w:val="22"/>
        </w:rPr>
        <w:t>J.</w:t>
      </w:r>
      <w:r w:rsidR="00963100">
        <w:rPr>
          <w:rFonts w:ascii="Arial" w:hAnsi="Arial" w:cs="Arial"/>
          <w:spacing w:val="7"/>
          <w:sz w:val="22"/>
          <w:szCs w:val="22"/>
        </w:rPr>
        <w:t xml:space="preserve">A1.2.1 </w:t>
      </w:r>
      <w:r w:rsidR="00963100">
        <w:rPr>
          <w:rFonts w:ascii="Arial" w:hAnsi="Arial" w:cs="Arial"/>
          <w:b/>
          <w:bCs/>
          <w:spacing w:val="7"/>
          <w:sz w:val="23"/>
          <w:szCs w:val="23"/>
        </w:rPr>
        <w:t>Nominations</w:t>
      </w:r>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A1.2.1.1</w:t>
      </w:r>
      <w:r w:rsidR="00963100">
        <w:rPr>
          <w:rFonts w:ascii="Arial" w:hAnsi="Arial" w:cs="Arial"/>
          <w:sz w:val="22"/>
          <w:szCs w:val="22"/>
        </w:rPr>
        <w:tab/>
        <w:t>Nominations for candidates shall be made in accordance with the</w:t>
      </w:r>
    </w:p>
    <w:p w14:paraId="2B0A0A42" w14:textId="77777777" w:rsidR="00963100" w:rsidRDefault="00963100" w:rsidP="00963100">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B3840F2" w14:textId="47EE72D1" w:rsidR="00963100" w:rsidRDefault="00820A4E" w:rsidP="00963100">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A1.2.1.2 Subject to Paragraph </w:t>
      </w:r>
      <w:r w:rsidR="006C3416">
        <w:rPr>
          <w:rFonts w:ascii="Arial" w:hAnsi="Arial" w:cs="Arial"/>
          <w:sz w:val="22"/>
          <w:szCs w:val="22"/>
        </w:rPr>
        <w:t>J.</w:t>
      </w:r>
      <w:r w:rsidR="00963100">
        <w:rPr>
          <w:rFonts w:ascii="Arial" w:hAnsi="Arial" w:cs="Arial"/>
          <w:sz w:val="22"/>
          <w:szCs w:val="22"/>
        </w:rPr>
        <w:t xml:space="preserve">A1.1.1.3, each </w:t>
      </w:r>
      <w:r w:rsidR="006C3416" w:rsidRPr="002B6C45">
        <w:rPr>
          <w:rFonts w:ascii="Arial" w:hAnsi="Arial" w:cs="Arial"/>
          <w:i/>
          <w:iCs/>
          <w:sz w:val="22"/>
          <w:szCs w:val="22"/>
        </w:rPr>
        <w:t>offshore transmission owner</w:t>
      </w:r>
      <w:r w:rsidR="00963100">
        <w:rPr>
          <w:rFonts w:ascii="Arial" w:hAnsi="Arial" w:cs="Arial"/>
          <w:sz w:val="22"/>
          <w:szCs w:val="22"/>
        </w:rPr>
        <w:t xml:space="preserve"> may nominate one candidate for election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206761" w14:textId="6C6A189F" w:rsidR="00963100" w:rsidRDefault="00820A4E" w:rsidP="00963100">
      <w:pPr>
        <w:kinsoku w:val="0"/>
        <w:overflowPunct w:val="0"/>
        <w:autoSpaceDE/>
        <w:autoSpaceDN/>
        <w:adjustRightInd/>
        <w:spacing w:before="282" w:line="267" w:lineRule="exact"/>
        <w:ind w:left="720"/>
        <w:textAlignment w:val="baseline"/>
        <w:rPr>
          <w:rFonts w:ascii="Arial" w:hAnsi="Arial" w:cs="Arial"/>
          <w:b/>
          <w:bCs/>
          <w:spacing w:val="4"/>
          <w:sz w:val="23"/>
          <w:szCs w:val="23"/>
        </w:rPr>
      </w:pPr>
      <w:r w:rsidRPr="00820A4E">
        <w:rPr>
          <w:rFonts w:ascii="Arial" w:hAnsi="Arial" w:cs="Arial"/>
          <w:spacing w:val="4"/>
          <w:sz w:val="22"/>
          <w:szCs w:val="22"/>
        </w:rPr>
        <w:t>J.</w:t>
      </w:r>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p>
    <w:p w14:paraId="0E2AE622" w14:textId="1B161096" w:rsidR="00963100" w:rsidRDefault="00820A4E" w:rsidP="00963100">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A1.2.2.1 The </w:t>
      </w:r>
      <w:r w:rsidR="00AB5FE3" w:rsidRPr="00AB5FE3">
        <w:rPr>
          <w:rFonts w:ascii="Arial" w:hAnsi="Arial" w:cs="Arial"/>
          <w:i/>
          <w:iCs/>
          <w:sz w:val="22"/>
          <w:szCs w:val="22"/>
        </w:rPr>
        <w:t>Secretary</w:t>
      </w:r>
      <w:r w:rsidR="00963100">
        <w:rPr>
          <w:rFonts w:ascii="Arial" w:hAnsi="Arial" w:cs="Arial"/>
          <w:sz w:val="22"/>
          <w:szCs w:val="22"/>
        </w:rPr>
        <w:t xml:space="preserve"> shall draw up a list of the nominated candidates and circulate the list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by the date specified in the Election Timetable.</w:t>
      </w:r>
    </w:p>
    <w:p w14:paraId="1ECB5D6D" w14:textId="2D4B6A75" w:rsidR="00963100" w:rsidRDefault="00820A4E" w:rsidP="00963100">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A1.2.2.2 The list shall specify the </w:t>
      </w:r>
      <w:r w:rsidR="006C3416" w:rsidRPr="002B6C45">
        <w:rPr>
          <w:rFonts w:ascii="Arial" w:hAnsi="Arial" w:cs="Arial"/>
          <w:i/>
          <w:i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6C3416" w:rsidRPr="002B6C45">
        <w:rPr>
          <w:rFonts w:ascii="Arial" w:hAnsi="Arial" w:cs="Arial"/>
          <w:i/>
          <w:iCs/>
          <w:sz w:val="22"/>
          <w:szCs w:val="22"/>
        </w:rPr>
        <w:t>offshore transmission owner</w:t>
      </w:r>
      <w:r w:rsidR="006C3416" w:rsidRPr="002B6C45">
        <w:rPr>
          <w:rFonts w:ascii="Arial" w:hAnsi="Arial" w:cs="Arial"/>
          <w:sz w:val="22"/>
          <w:szCs w:val="22"/>
        </w:rPr>
        <w:t>s</w:t>
      </w:r>
      <w:r w:rsidR="00963100" w:rsidRPr="002B6C45">
        <w:rPr>
          <w:rFonts w:ascii="Arial" w:hAnsi="Arial" w:cs="Arial"/>
          <w:sz w:val="22"/>
          <w:szCs w:val="22"/>
        </w:rPr>
        <w:t>.</w:t>
      </w:r>
    </w:p>
    <w:p w14:paraId="7ACBE57A" w14:textId="49842886"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A1.2.2.3 Except where Paragraphs </w:t>
      </w:r>
      <w:r w:rsidR="006C3416">
        <w:rPr>
          <w:rFonts w:ascii="Arial" w:hAnsi="Arial" w:cs="Arial"/>
          <w:sz w:val="22"/>
          <w:szCs w:val="22"/>
        </w:rPr>
        <w:t>J.</w:t>
      </w:r>
      <w:r w:rsidR="00963100">
        <w:rPr>
          <w:rFonts w:ascii="Arial" w:hAnsi="Arial" w:cs="Arial"/>
          <w:sz w:val="22"/>
          <w:szCs w:val="22"/>
        </w:rPr>
        <w:t xml:space="preserve">A1.4.3 or </w:t>
      </w:r>
      <w:r w:rsidR="006C3416">
        <w:rPr>
          <w:rFonts w:ascii="Arial" w:hAnsi="Arial" w:cs="Arial"/>
          <w:sz w:val="22"/>
          <w:szCs w:val="22"/>
        </w:rPr>
        <w:t>J.</w:t>
      </w:r>
      <w:r w:rsidR="00963100">
        <w:rPr>
          <w:rFonts w:ascii="Arial" w:hAnsi="Arial" w:cs="Arial"/>
          <w:sz w:val="22"/>
          <w:szCs w:val="22"/>
        </w:rPr>
        <w:t xml:space="preserve">A1.4.4 apply, if two (2) or fewer candidates are nominated no further steps in the election shall take place and such candidate(s) shall be treated as elected as </w:t>
      </w:r>
      <w:r w:rsidR="0069649F" w:rsidRPr="002B6C45">
        <w:rPr>
          <w:rFonts w:ascii="Arial" w:hAnsi="Arial" w:cs="Arial"/>
          <w:i/>
          <w:iCs/>
          <w:sz w:val="22"/>
          <w:szCs w:val="22"/>
        </w:rPr>
        <w:t>offshore transmission owner</w:t>
      </w:r>
      <w:r w:rsidR="0069649F">
        <w:rPr>
          <w:rFonts w:ascii="Arial" w:hAnsi="Arial" w:cs="Arial"/>
          <w:sz w:val="22"/>
          <w:szCs w:val="22"/>
        </w:rPr>
        <w:t xml:space="preserve"> </w:t>
      </w:r>
      <w:r w:rsidR="0069649F" w:rsidRPr="00AB5FE3">
        <w:rPr>
          <w:rFonts w:ascii="Arial" w:hAnsi="Arial" w:cs="Arial"/>
          <w:i/>
          <w:iCs/>
          <w:sz w:val="22"/>
          <w:szCs w:val="22"/>
        </w:rPr>
        <w:t>members</w:t>
      </w:r>
      <w:r w:rsidR="00963100" w:rsidRPr="00207ADC">
        <w:rPr>
          <w:rFonts w:ascii="Arial" w:hAnsi="Arial" w:cs="Arial"/>
          <w:b/>
          <w:bCs/>
          <w:sz w:val="22"/>
          <w:szCs w:val="22"/>
        </w:rPr>
        <w:t xml:space="preserve"> </w:t>
      </w:r>
      <w:r w:rsidR="00963100">
        <w:rPr>
          <w:rFonts w:ascii="Arial" w:hAnsi="Arial" w:cs="Arial"/>
          <w:sz w:val="22"/>
          <w:szCs w:val="22"/>
        </w:rPr>
        <w:t xml:space="preserve">and Paragraph </w:t>
      </w:r>
      <w:r w:rsidR="0069649F">
        <w:rPr>
          <w:rFonts w:ascii="Arial" w:hAnsi="Arial" w:cs="Arial"/>
          <w:sz w:val="22"/>
          <w:szCs w:val="22"/>
        </w:rPr>
        <w:t>J.</w:t>
      </w:r>
      <w:r w:rsidR="00963100">
        <w:rPr>
          <w:rFonts w:ascii="Arial" w:hAnsi="Arial" w:cs="Arial"/>
          <w:sz w:val="22"/>
          <w:szCs w:val="22"/>
        </w:rPr>
        <w:t>A1.3.2.4 shall apply in relation to such candidate(s).</w:t>
      </w:r>
    </w:p>
    <w:p w14:paraId="7B2F7313" w14:textId="79D3B3B6" w:rsidR="00963100" w:rsidRDefault="00820A4E" w:rsidP="00963100">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A1.2.2.4 Where Paragraph </w:t>
      </w:r>
      <w:r w:rsidR="0069649F">
        <w:rPr>
          <w:rFonts w:ascii="Arial" w:hAnsi="Arial" w:cs="Arial"/>
          <w:sz w:val="22"/>
          <w:szCs w:val="22"/>
        </w:rPr>
        <w:t>J.</w:t>
      </w:r>
      <w:r w:rsidR="00963100">
        <w:rPr>
          <w:rFonts w:ascii="Arial" w:hAnsi="Arial" w:cs="Arial"/>
          <w:sz w:val="22"/>
          <w:szCs w:val="22"/>
        </w:rPr>
        <w:t xml:space="preserve">A1.4.3 applies, if only one (1) candidate is nominated, no further steps in the election shall take place and such candidate shall be treated as elected as a </w:t>
      </w:r>
      <w:r w:rsidR="0069649F">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and Paragraph </w:t>
      </w:r>
      <w:r w:rsidR="0069649F">
        <w:rPr>
          <w:rFonts w:ascii="Arial" w:hAnsi="Arial" w:cs="Arial"/>
          <w:sz w:val="22"/>
          <w:szCs w:val="22"/>
        </w:rPr>
        <w:t>J.</w:t>
      </w:r>
      <w:r w:rsidR="00963100">
        <w:rPr>
          <w:rFonts w:ascii="Arial" w:hAnsi="Arial" w:cs="Arial"/>
          <w:sz w:val="22"/>
          <w:szCs w:val="22"/>
        </w:rPr>
        <w:t>A1.3.2.4 shall apply in relation to such candidate.</w:t>
      </w:r>
    </w:p>
    <w:p w14:paraId="665EA68C" w14:textId="72B691F2" w:rsidR="00963100" w:rsidRDefault="00820A4E" w:rsidP="00963100">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A1.2.2.5 Where Paragraph </w:t>
      </w:r>
      <w:r w:rsidR="0069649F">
        <w:rPr>
          <w:rFonts w:ascii="Arial" w:hAnsi="Arial" w:cs="Arial"/>
          <w:spacing w:val="-1"/>
          <w:sz w:val="22"/>
          <w:szCs w:val="22"/>
        </w:rPr>
        <w:t>J.</w:t>
      </w:r>
      <w:r w:rsidR="00963100">
        <w:rPr>
          <w:rFonts w:ascii="Arial" w:hAnsi="Arial" w:cs="Arial"/>
          <w:spacing w:val="-1"/>
          <w:sz w:val="22"/>
          <w:szCs w:val="22"/>
        </w:rPr>
        <w:t xml:space="preserve">A1.4.4 applies, if two (2) or fewer candidates are nominated, no further steps in the election shall take place and such candidate(s) shall be treated as elected as </w:t>
      </w:r>
      <w:r w:rsidR="00D669F4" w:rsidRPr="00D669F4">
        <w:rPr>
          <w:rFonts w:ascii="Arial" w:hAnsi="Arial" w:cs="Arial"/>
          <w:spacing w:val="-1"/>
          <w:sz w:val="22"/>
          <w:szCs w:val="22"/>
        </w:rPr>
        <w:t>Alternate</w:t>
      </w:r>
      <w:r w:rsidR="00963100">
        <w:rPr>
          <w:rFonts w:ascii="Arial" w:hAnsi="Arial" w:cs="Arial"/>
          <w:spacing w:val="-1"/>
          <w:sz w:val="22"/>
          <w:szCs w:val="22"/>
        </w:rPr>
        <w:t xml:space="preserve"> </w:t>
      </w:r>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and Paragraph </w:t>
      </w:r>
      <w:r w:rsidR="00DB493B">
        <w:rPr>
          <w:rFonts w:ascii="Arial" w:hAnsi="Arial" w:cs="Arial"/>
          <w:spacing w:val="-1"/>
          <w:sz w:val="22"/>
          <w:szCs w:val="22"/>
        </w:rPr>
        <w:t>J.</w:t>
      </w:r>
      <w:r w:rsidR="00963100">
        <w:rPr>
          <w:rFonts w:ascii="Arial" w:hAnsi="Arial" w:cs="Arial"/>
          <w:spacing w:val="-1"/>
          <w:sz w:val="22"/>
          <w:szCs w:val="22"/>
        </w:rPr>
        <w:t>A1.3.2.4 shall apply in relation to such candidate(s).</w:t>
      </w:r>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p>
    <w:p w14:paraId="1923A38B" w14:textId="10435C93"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A1.3.1 </w:t>
      </w:r>
      <w:r w:rsidR="00963100">
        <w:rPr>
          <w:rFonts w:ascii="Arial" w:hAnsi="Arial" w:cs="Arial"/>
          <w:b/>
          <w:bCs/>
          <w:spacing w:val="6"/>
          <w:sz w:val="23"/>
          <w:szCs w:val="23"/>
        </w:rPr>
        <w:t>Voting papers</w:t>
      </w:r>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A1.3.1.1 Voting papers shall be submitted in accordance with the Election Timetable.</w:t>
      </w:r>
    </w:p>
    <w:p w14:paraId="1C348BAE" w14:textId="77777777" w:rsidR="00963100" w:rsidRDefault="00963100" w:rsidP="00963100">
      <w:pPr>
        <w:widowControl/>
        <w:rPr>
          <w:sz w:val="24"/>
          <w:szCs w:val="24"/>
        </w:rPr>
        <w:sectPr w:rsidR="00963100">
          <w:pgSz w:w="12240" w:h="15840"/>
          <w:pgMar w:top="720" w:right="1398" w:bottom="691" w:left="1402" w:header="720" w:footer="720" w:gutter="0"/>
          <w:cols w:space="720"/>
          <w:noEndnote/>
        </w:sectPr>
      </w:pPr>
    </w:p>
    <w:p w14:paraId="26DF5353" w14:textId="7047F1E9" w:rsidR="00963100" w:rsidRDefault="00820A4E" w:rsidP="00963100">
      <w:pPr>
        <w:kinsoku w:val="0"/>
        <w:overflowPunct w:val="0"/>
        <w:autoSpaceDE/>
        <w:autoSpaceDN/>
        <w:adjustRightInd/>
        <w:spacing w:line="406" w:lineRule="exact"/>
        <w:ind w:left="72" w:right="432" w:firstLine="936"/>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A1.3.1.2 Each </w:t>
      </w:r>
      <w:r w:rsidR="00DB493B" w:rsidRPr="002B6C45">
        <w:rPr>
          <w:rFonts w:ascii="Arial" w:hAnsi="Arial" w:cs="Arial"/>
          <w:i/>
          <w:iCs/>
          <w:sz w:val="22"/>
          <w:szCs w:val="22"/>
        </w:rPr>
        <w:t>offshore transmission owner</w:t>
      </w:r>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p>
    <w:p w14:paraId="608C6B12" w14:textId="2C53163C" w:rsidR="00963100" w:rsidRDefault="00820A4E" w:rsidP="007772EC">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A1.3.2.1   Each </w:t>
      </w:r>
      <w:r w:rsidR="00DB493B" w:rsidRPr="002B6C45">
        <w:rPr>
          <w:rFonts w:ascii="Arial" w:hAnsi="Arial" w:cs="Arial"/>
          <w:i/>
          <w:i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p>
    <w:p w14:paraId="05F47C2A" w14:textId="0A88D710" w:rsidR="00963100" w:rsidRDefault="00820A4E" w:rsidP="007772EC">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A1.3.2.2   A voting paper need not indicate a second, or a third, preference, but the same candidate may not receive more than one Preference Vote in a voting paper.</w:t>
      </w:r>
    </w:p>
    <w:p w14:paraId="0F4C1CF2" w14:textId="3EAF3D6E" w:rsidR="00963100" w:rsidRDefault="00820A4E" w:rsidP="00963100">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A1.3.2.3  Candidates shall be elected in three voting rounds (together where necessary with a further round under Paragraph </w:t>
      </w:r>
      <w:r w:rsidR="00DB493B">
        <w:rPr>
          <w:rFonts w:ascii="Arial" w:hAnsi="Arial" w:cs="Arial"/>
          <w:sz w:val="22"/>
          <w:szCs w:val="22"/>
        </w:rPr>
        <w:t>J.</w:t>
      </w:r>
      <w:r w:rsidR="00963100">
        <w:rPr>
          <w:rFonts w:ascii="Arial" w:hAnsi="Arial" w:cs="Arial"/>
          <w:sz w:val="22"/>
          <w:szCs w:val="22"/>
        </w:rPr>
        <w:t xml:space="preserve">A1.3.6) in accordance with the further provisions of this Paragraph </w:t>
      </w:r>
      <w:r w:rsidR="00DB493B">
        <w:rPr>
          <w:rFonts w:ascii="Arial" w:hAnsi="Arial" w:cs="Arial"/>
          <w:sz w:val="22"/>
          <w:szCs w:val="22"/>
        </w:rPr>
        <w:t>J.</w:t>
      </w:r>
      <w:r w:rsidR="00963100">
        <w:rPr>
          <w:rFonts w:ascii="Arial" w:hAnsi="Arial" w:cs="Arial"/>
          <w:sz w:val="22"/>
          <w:szCs w:val="22"/>
        </w:rPr>
        <w:t>A1.3.</w:t>
      </w:r>
    </w:p>
    <w:p w14:paraId="75FF208A" w14:textId="124E6822" w:rsidR="00963100" w:rsidRDefault="00820A4E" w:rsidP="007772EC">
      <w:pPr>
        <w:kinsoku w:val="0"/>
        <w:overflowPunct w:val="0"/>
        <w:autoSpaceDE/>
        <w:autoSpaceDN/>
        <w:adjustRightInd/>
        <w:spacing w:before="238" w:line="300" w:lineRule="exact"/>
        <w:ind w:left="2127" w:hanging="1119"/>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A1.3.2.4  The </w:t>
      </w:r>
      <w:r w:rsidR="00AB5FE3" w:rsidRPr="00AB5FE3">
        <w:rPr>
          <w:rFonts w:ascii="Arial" w:hAnsi="Arial" w:cs="Arial"/>
          <w:i/>
          <w:iCs/>
          <w:sz w:val="22"/>
          <w:szCs w:val="22"/>
        </w:rPr>
        <w:t>Secretary</w:t>
      </w:r>
      <w:r w:rsidR="00963100">
        <w:rPr>
          <w:rFonts w:ascii="Arial" w:hAnsi="Arial" w:cs="Arial"/>
          <w:sz w:val="22"/>
          <w:szCs w:val="22"/>
        </w:rPr>
        <w:t xml:space="preserve"> shall determine which candidates are elected and announce (to the </w:t>
      </w:r>
      <w:r w:rsidR="00A600AB" w:rsidRPr="00AB5FE3">
        <w:rPr>
          <w:rFonts w:ascii="Arial" w:hAnsi="Arial" w:cs="Arial"/>
          <w:i/>
          <w:iCs/>
          <w:sz w:val="22"/>
          <w:szCs w:val="22"/>
        </w:rPr>
        <w:t>authority</w:t>
      </w:r>
      <w:r w:rsidR="00A600AB">
        <w:rPr>
          <w:rFonts w:ascii="Arial" w:hAnsi="Arial" w:cs="Arial"/>
          <w:sz w:val="22"/>
          <w:szCs w:val="22"/>
        </w:rPr>
        <w:t xml:space="preserve"> and all </w:t>
      </w:r>
      <w:r w:rsidR="00A600AB" w:rsidRPr="002B6C45">
        <w:rPr>
          <w:rFonts w:ascii="Arial" w:hAnsi="Arial" w:cs="Arial"/>
          <w:i/>
          <w:iCs/>
          <w:sz w:val="22"/>
          <w:szCs w:val="22"/>
        </w:rPr>
        <w:t>offshore transmission owner</w:t>
      </w:r>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p>
    <w:p w14:paraId="5570728B" w14:textId="7A2D1955" w:rsidR="00963100" w:rsidRDefault="00820A4E" w:rsidP="007772EC">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A1.3.2.5</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disclose the Preference Votes cast by</w:t>
      </w:r>
      <w:r w:rsidR="00CF6363">
        <w:rPr>
          <w:rFonts w:ascii="Arial" w:hAnsi="Arial" w:cs="Arial"/>
          <w:sz w:val="22"/>
          <w:szCs w:val="22"/>
        </w:rPr>
        <w:t xml:space="preserve"> </w:t>
      </w:r>
      <w:r w:rsidR="00A600AB" w:rsidRPr="002B6C45">
        <w:rPr>
          <w:rFonts w:ascii="Arial" w:hAnsi="Arial" w:cs="Arial"/>
          <w:i/>
          <w:iCs/>
          <w:sz w:val="22"/>
          <w:szCs w:val="22"/>
        </w:rPr>
        <w:t>offshore transmission owner</w:t>
      </w:r>
      <w:r w:rsidR="00A600AB" w:rsidRPr="002B6C45">
        <w:rPr>
          <w:rFonts w:ascii="Arial" w:hAnsi="Arial" w:cs="Arial"/>
          <w:sz w:val="22"/>
          <w:szCs w:val="22"/>
        </w:rPr>
        <w:t>s</w:t>
      </w:r>
      <w:r w:rsidR="00A600AB">
        <w:rPr>
          <w:rFonts w:ascii="Arial" w:hAnsi="Arial" w:cs="Arial"/>
          <w:sz w:val="22"/>
          <w:szCs w:val="22"/>
        </w:rPr>
        <w:t xml:space="preserve"> </w:t>
      </w:r>
      <w:r w:rsidR="00963100">
        <w:rPr>
          <w:rFonts w:ascii="Arial" w:hAnsi="Arial" w:cs="Arial"/>
          <w:sz w:val="22"/>
          <w:szCs w:val="22"/>
        </w:rPr>
        <w:t>or received by candidates; but a</w:t>
      </w:r>
      <w:r w:rsidR="00A600AB">
        <w:rPr>
          <w:rFonts w:ascii="Arial" w:hAnsi="Arial" w:cs="Arial"/>
          <w:sz w:val="22"/>
          <w:szCs w:val="22"/>
        </w:rPr>
        <w:t>n</w:t>
      </w:r>
      <w:r w:rsidR="00963100">
        <w:rPr>
          <w:rFonts w:ascii="Arial" w:hAnsi="Arial" w:cs="Arial"/>
          <w:sz w:val="22"/>
          <w:szCs w:val="22"/>
        </w:rPr>
        <w:t xml:space="preserve"> </w:t>
      </w:r>
      <w:r w:rsidR="00A600AB" w:rsidRPr="002B6C45">
        <w:rPr>
          <w:rFonts w:ascii="Arial" w:hAnsi="Arial" w:cs="Arial"/>
          <w:i/>
          <w:iCs/>
          <w:sz w:val="22"/>
          <w:szCs w:val="22"/>
        </w:rPr>
        <w:t>offshore transmission owner</w:t>
      </w:r>
      <w:r w:rsidR="00963100">
        <w:rPr>
          <w:rFonts w:ascii="Arial" w:hAnsi="Arial" w:cs="Arial"/>
          <w:sz w:val="22"/>
          <w:szCs w:val="22"/>
        </w:rPr>
        <w:t xml:space="preserve"> may request that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scrutinise the conduct of the election, provided that such </w:t>
      </w:r>
      <w:r w:rsidR="00A600AB" w:rsidRPr="002B6C45">
        <w:rPr>
          <w:rFonts w:ascii="Arial" w:hAnsi="Arial" w:cs="Arial"/>
          <w:i/>
          <w:iCs/>
          <w:sz w:val="22"/>
          <w:szCs w:val="22"/>
        </w:rPr>
        <w:t>offshore transmission owner</w:t>
      </w:r>
      <w:r w:rsidR="00A600AB">
        <w:rPr>
          <w:rFonts w:ascii="Arial" w:hAnsi="Arial" w:cs="Arial"/>
          <w:sz w:val="22"/>
          <w:szCs w:val="22"/>
        </w:rPr>
        <w:t xml:space="preserve"> </w:t>
      </w:r>
      <w:r w:rsidR="00963100">
        <w:rPr>
          <w:rFonts w:ascii="Arial" w:hAnsi="Arial" w:cs="Arial"/>
          <w:sz w:val="22"/>
          <w:szCs w:val="22"/>
        </w:rPr>
        <w:t xml:space="preserve">shall bear the costs incurred by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in doing so unless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recommends that the election results should be annulled.</w:t>
      </w:r>
    </w:p>
    <w:p w14:paraId="55E724D9" w14:textId="1DBD7BB6" w:rsidR="00963100" w:rsidRDefault="00820A4E" w:rsidP="007772EC">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
      <w:r w:rsidRPr="00820A4E">
        <w:rPr>
          <w:rFonts w:ascii="Arial" w:hAnsi="Arial" w:cs="Arial"/>
          <w:spacing w:val="14"/>
          <w:sz w:val="22"/>
          <w:szCs w:val="22"/>
        </w:rPr>
        <w:t>J.</w:t>
      </w:r>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r w:rsidR="00A600AB">
        <w:rPr>
          <w:rFonts w:ascii="Arial" w:hAnsi="Arial" w:cs="Arial"/>
          <w:sz w:val="22"/>
          <w:szCs w:val="22"/>
        </w:rPr>
        <w:t>J.</w:t>
      </w:r>
      <w:r w:rsidR="00963100" w:rsidRPr="00207ADC">
        <w:rPr>
          <w:rFonts w:ascii="Arial" w:hAnsi="Arial" w:cs="Arial"/>
          <w:sz w:val="22"/>
          <w:szCs w:val="22"/>
        </w:rPr>
        <w:t>A1.3 do not include voting papers which are invalid or are to be disregarded (i.e. voting papers not made or submitted in accordance with this Annex 1).</w:t>
      </w:r>
    </w:p>
    <w:p w14:paraId="1F7D7752" w14:textId="330DDBD8" w:rsidR="00963100" w:rsidRDefault="00820A4E" w:rsidP="00963100">
      <w:pPr>
        <w:kinsoku w:val="0"/>
        <w:overflowPunct w:val="0"/>
        <w:autoSpaceDE/>
        <w:autoSpaceDN/>
        <w:adjustRightInd/>
        <w:spacing w:before="287" w:line="266"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A1.3.3.1</w:t>
      </w:r>
      <w:r>
        <w:rPr>
          <w:rFonts w:ascii="Arial" w:hAnsi="Arial" w:cs="Arial"/>
          <w:spacing w:val="-1"/>
          <w:sz w:val="22"/>
          <w:szCs w:val="22"/>
        </w:rPr>
        <w:tab/>
        <w:t>In the first voting round:</w:t>
      </w:r>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the first round qualifying total shall be: ( T / N ) + 1</w:t>
      </w:r>
    </w:p>
    <w:p w14:paraId="35564A00" w14:textId="77777777" w:rsidR="00963100" w:rsidRDefault="00963100" w:rsidP="00963100">
      <w:pPr>
        <w:kinsoku w:val="0"/>
        <w:overflowPunct w:val="0"/>
        <w:autoSpaceDE/>
        <w:autoSpaceDN/>
        <w:adjustRightInd/>
        <w:spacing w:before="343" w:line="253" w:lineRule="exact"/>
        <w:ind w:left="2520"/>
        <w:textAlignment w:val="baseline"/>
        <w:rPr>
          <w:rFonts w:ascii="Arial" w:hAnsi="Arial" w:cs="Arial"/>
          <w:spacing w:val="8"/>
          <w:sz w:val="22"/>
          <w:szCs w:val="22"/>
        </w:rPr>
      </w:pPr>
      <w:r>
        <w:rPr>
          <w:rFonts w:ascii="Arial" w:hAnsi="Arial" w:cs="Arial"/>
          <w:spacing w:val="8"/>
          <w:sz w:val="22"/>
          <w:szCs w:val="22"/>
        </w:rPr>
        <w:t>Where</w:t>
      </w:r>
    </w:p>
    <w:p w14:paraId="4A61A270" w14:textId="77777777" w:rsidR="00963100" w:rsidRDefault="00963100" w:rsidP="00963100">
      <w:pPr>
        <w:widowControl/>
        <w:rPr>
          <w:sz w:val="24"/>
          <w:szCs w:val="24"/>
        </w:rPr>
        <w:sectPr w:rsidR="00963100">
          <w:pgSz w:w="12240" w:h="15840"/>
          <w:pgMar w:top="700" w:right="1310" w:bottom="691" w:left="2050" w:header="720" w:footer="720" w:gutter="0"/>
          <w:cols w:space="720"/>
          <w:noEndnote/>
        </w:sectPr>
      </w:pPr>
    </w:p>
    <w:p w14:paraId="1EA1849F" w14:textId="1F54E4DD" w:rsidR="00963100" w:rsidRDefault="00963100" w:rsidP="00963100">
      <w:pPr>
        <w:kinsoku w:val="0"/>
        <w:overflowPunct w:val="0"/>
        <w:autoSpaceDE/>
        <w:autoSpaceDN/>
        <w:adjustRightInd/>
        <w:spacing w:line="267" w:lineRule="exact"/>
        <w:ind w:left="2520" w:right="720"/>
        <w:textAlignment w:val="baseline"/>
        <w:rPr>
          <w:rFonts w:ascii="Arial" w:hAnsi="Arial" w:cs="Arial"/>
          <w:sz w:val="22"/>
          <w:szCs w:val="22"/>
        </w:rPr>
      </w:pPr>
      <w:r>
        <w:rPr>
          <w:rFonts w:ascii="Arial" w:hAnsi="Arial" w:cs="Arial"/>
          <w:sz w:val="22"/>
          <w:szCs w:val="22"/>
        </w:rPr>
        <w:lastRenderedPageBreak/>
        <w:t>T is the total number of first Preference Votes in all voting papers;</w:t>
      </w:r>
    </w:p>
    <w:p w14:paraId="35698AC0" w14:textId="3B80381E" w:rsidR="00963100" w:rsidRDefault="00963100" w:rsidP="00963100">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00E75F69" w:rsidRPr="002B6C45">
        <w:rPr>
          <w:rFonts w:ascii="Arial" w:hAnsi="Arial" w:cs="Arial"/>
          <w:i/>
          <w:iCs/>
          <w:sz w:val="22"/>
          <w:szCs w:val="22"/>
        </w:rPr>
        <w:t>offshore transmission owner</w:t>
      </w:r>
      <w:r w:rsidR="00E75F69" w:rsidRPr="00132053">
        <w:rPr>
          <w:rFonts w:ascii="Arial" w:hAnsi="Arial" w:cs="Arial"/>
          <w:sz w:val="22"/>
          <w:szCs w:val="22"/>
        </w:rPr>
        <w:t>s’</w:t>
      </w:r>
      <w:r w:rsidR="00E75F69">
        <w:rPr>
          <w:rFonts w:ascii="Arial" w:hAnsi="Arial" w:cs="Arial"/>
          <w:sz w:val="22"/>
          <w:szCs w:val="22"/>
        </w:rPr>
        <w:t xml:space="preserve"> </w:t>
      </w:r>
      <w:r w:rsidR="00E75F69" w:rsidRPr="00AB5FE3">
        <w:rPr>
          <w:rFonts w:ascii="Arial" w:hAnsi="Arial" w:cs="Arial"/>
          <w:i/>
          <w:iCs/>
          <w:sz w:val="22"/>
          <w:szCs w:val="22"/>
        </w:rPr>
        <w:t>members</w:t>
      </w:r>
    </w:p>
    <w:p w14:paraId="2CFCAA10" w14:textId="2A878B7C" w:rsidR="00963100" w:rsidRDefault="00963100" w:rsidP="00963100">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00D669F4" w:rsidRPr="00D669F4">
        <w:rPr>
          <w:rFonts w:ascii="Arial" w:hAnsi="Arial" w:cs="Arial"/>
          <w:sz w:val="22"/>
          <w:szCs w:val="22"/>
        </w:rPr>
        <w:t>Alternate</w:t>
      </w:r>
      <w:r>
        <w:rPr>
          <w:rFonts w:ascii="Arial" w:hAnsi="Arial" w:cs="Arial"/>
          <w:sz w:val="22"/>
          <w:szCs w:val="22"/>
        </w:rPr>
        <w:t xml:space="preserve"> </w:t>
      </w:r>
      <w:r w:rsidR="00E75F69" w:rsidRPr="00AB5FE3">
        <w:rPr>
          <w:rFonts w:ascii="Arial" w:hAnsi="Arial" w:cs="Arial"/>
          <w:i/>
          <w:iCs/>
          <w:sz w:val="22"/>
          <w:szCs w:val="22"/>
        </w:rPr>
        <w:t>members</w:t>
      </w:r>
      <w:r w:rsidR="00E75F69" w:rsidRPr="00207ADC">
        <w:rPr>
          <w:rFonts w:ascii="Arial" w:hAnsi="Arial" w:cs="Arial"/>
          <w:b/>
          <w:bCs/>
          <w:sz w:val="22"/>
          <w:szCs w:val="22"/>
        </w:rPr>
        <w:t xml:space="preserve"> </w:t>
      </w:r>
      <w:r>
        <w:rPr>
          <w:rFonts w:ascii="Arial" w:hAnsi="Arial" w:cs="Arial"/>
          <w:sz w:val="22"/>
          <w:szCs w:val="22"/>
        </w:rPr>
        <w:t>to be elected.</w:t>
      </w:r>
    </w:p>
    <w:p w14:paraId="638025C3" w14:textId="6C9097B9" w:rsidR="00963100" w:rsidRDefault="00820A4E" w:rsidP="007772EC">
      <w:pPr>
        <w:tabs>
          <w:tab w:val="decimal" w:pos="1656"/>
          <w:tab w:val="left" w:pos="2232"/>
        </w:tabs>
        <w:kinsoku w:val="0"/>
        <w:overflowPunct w:val="0"/>
        <w:autoSpaceDE/>
        <w:autoSpaceDN/>
        <w:adjustRightInd/>
        <w:spacing w:before="286" w:line="252" w:lineRule="exact"/>
        <w:ind w:left="1701" w:hanging="1134"/>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A1.3.3.2</w:t>
      </w:r>
      <w:r w:rsidR="00963100">
        <w:rPr>
          <w:rFonts w:ascii="Arial" w:hAnsi="Arial" w:cs="Arial"/>
          <w:spacing w:val="-1"/>
          <w:sz w:val="22"/>
          <w:szCs w:val="22"/>
        </w:rPr>
        <w:tab/>
      </w:r>
      <w:r w:rsidR="00E75F69">
        <w:rPr>
          <w:rFonts w:ascii="Arial" w:hAnsi="Arial" w:cs="Arial"/>
          <w:spacing w:val="-1"/>
          <w:sz w:val="22"/>
          <w:szCs w:val="22"/>
        </w:rPr>
        <w:tab/>
      </w:r>
      <w:r w:rsidR="00963100">
        <w:rPr>
          <w:rFonts w:ascii="Arial" w:hAnsi="Arial" w:cs="Arial"/>
          <w:spacing w:val="-1"/>
          <w:sz w:val="22"/>
          <w:szCs w:val="22"/>
        </w:rPr>
        <w:t>If the number of first Preference Votes allocated to any candidate is</w:t>
      </w:r>
      <w:r w:rsidR="00132053">
        <w:rPr>
          <w:rFonts w:ascii="Arial" w:hAnsi="Arial" w:cs="Arial"/>
          <w:spacing w:val="-1"/>
          <w:sz w:val="22"/>
          <w:szCs w:val="22"/>
        </w:rPr>
        <w:t xml:space="preserve"> </w:t>
      </w:r>
      <w:r w:rsidR="00963100">
        <w:rPr>
          <w:rFonts w:ascii="Arial" w:hAnsi="Arial" w:cs="Arial"/>
          <w:sz w:val="22"/>
          <w:szCs w:val="22"/>
        </w:rPr>
        <w:t>equal to or greater than the first round qualifying total, that candidate shall be elected.</w:t>
      </w:r>
    </w:p>
    <w:p w14:paraId="46359BF5" w14:textId="44D02DE2"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5"/>
          <w:sz w:val="23"/>
          <w:szCs w:val="23"/>
        </w:rPr>
      </w:pPr>
      <w:r w:rsidRPr="00820A4E">
        <w:rPr>
          <w:rFonts w:ascii="Arial" w:hAnsi="Arial" w:cs="Arial"/>
          <w:spacing w:val="5"/>
          <w:sz w:val="22"/>
          <w:szCs w:val="22"/>
        </w:rPr>
        <w:t>J.</w:t>
      </w:r>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p>
    <w:p w14:paraId="11ACD1FC" w14:textId="31493833" w:rsidR="00963100" w:rsidRDefault="00820A4E" w:rsidP="007772EC">
      <w:pPr>
        <w:tabs>
          <w:tab w:val="decimal" w:pos="1656"/>
          <w:tab w:val="left" w:pos="2232"/>
        </w:tabs>
        <w:kinsoku w:val="0"/>
        <w:overflowPunct w:val="0"/>
        <w:autoSpaceDE/>
        <w:autoSpaceDN/>
        <w:adjustRightInd/>
        <w:spacing w:before="280" w:line="252" w:lineRule="exact"/>
        <w:ind w:left="1134"/>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A1.3.4.1</w:t>
      </w:r>
      <w:r w:rsidR="00963100">
        <w:rPr>
          <w:rFonts w:ascii="Arial" w:hAnsi="Arial" w:cs="Arial"/>
          <w:spacing w:val="-2"/>
          <w:sz w:val="22"/>
          <w:szCs w:val="22"/>
        </w:rPr>
        <w:tab/>
        <w:t>In the second voting round:</w:t>
      </w:r>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the remaining candidates are those which were not elected in the first voting round;</w:t>
      </w:r>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the remaining voting papers are voting papers other than those under which the first Preference Votes were for candidates elected in the first voting round;</w:t>
      </w:r>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the number of first and second Preference Votes allocated under all remaining voting papers to each remaining candidate shall be determined;</w:t>
      </w:r>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the second round qualifying total shall be ( T' / N' ) + 1</w:t>
      </w:r>
    </w:p>
    <w:p w14:paraId="59B3766E"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2"/>
          <w:sz w:val="22"/>
          <w:szCs w:val="22"/>
        </w:rPr>
      </w:pPr>
      <w:r>
        <w:rPr>
          <w:rFonts w:ascii="Arial" w:hAnsi="Arial" w:cs="Arial"/>
          <w:spacing w:val="12"/>
          <w:sz w:val="22"/>
          <w:szCs w:val="22"/>
        </w:rPr>
        <w:t>Where</w:t>
      </w:r>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T' is the total number of first Preference Votes and second Preference Votes allocated under all remaining voting papers;</w:t>
      </w:r>
    </w:p>
    <w:p w14:paraId="486DEF01" w14:textId="61747538" w:rsidR="00963100" w:rsidRDefault="00963100" w:rsidP="00963100">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00E75F69" w:rsidRPr="00AB5FE3">
        <w:rPr>
          <w:rFonts w:ascii="Arial" w:hAnsi="Arial" w:cs="Arial"/>
          <w:i/>
          <w:iCs/>
          <w:spacing w:val="-2"/>
          <w:sz w:val="22"/>
          <w:szCs w:val="22"/>
        </w:rPr>
        <w:t>members</w:t>
      </w:r>
      <w:r w:rsidR="00E75F69">
        <w:rPr>
          <w:rFonts w:ascii="Arial" w:hAnsi="Arial" w:cs="Arial"/>
          <w:spacing w:val="-2"/>
          <w:sz w:val="22"/>
          <w:szCs w:val="22"/>
        </w:rPr>
        <w:t xml:space="preserve"> </w:t>
      </w:r>
      <w:r>
        <w:rPr>
          <w:rFonts w:ascii="Arial" w:hAnsi="Arial" w:cs="Arial"/>
          <w:spacing w:val="-2"/>
          <w:sz w:val="22"/>
          <w:szCs w:val="22"/>
        </w:rPr>
        <w:t xml:space="preserve">and/or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E75F69" w:rsidRPr="00AB5FE3">
        <w:rPr>
          <w:rFonts w:ascii="Arial" w:hAnsi="Arial" w:cs="Arial"/>
          <w:i/>
          <w:iCs/>
          <w:spacing w:val="-2"/>
          <w:sz w:val="22"/>
          <w:szCs w:val="22"/>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336F1C23" w14:textId="6EAB9E8A" w:rsidR="00963100" w:rsidRDefault="00820A4E" w:rsidP="007772EC">
      <w:pPr>
        <w:tabs>
          <w:tab w:val="decimal" w:pos="1656"/>
          <w:tab w:val="left" w:pos="2232"/>
        </w:tabs>
        <w:kinsoku w:val="0"/>
        <w:overflowPunct w:val="0"/>
        <w:autoSpaceDE/>
        <w:autoSpaceDN/>
        <w:adjustRightInd/>
        <w:spacing w:before="286" w:line="252" w:lineRule="exact"/>
        <w:ind w:left="2268"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A1.3.4.2</w:t>
      </w:r>
      <w:r w:rsidR="00963100">
        <w:rPr>
          <w:rFonts w:ascii="Arial" w:hAnsi="Arial" w:cs="Arial"/>
          <w:sz w:val="22"/>
          <w:szCs w:val="22"/>
        </w:rPr>
        <w:tab/>
        <w:t>If the number of first and second Preference Votes allocated to any</w:t>
      </w:r>
      <w:r w:rsidR="00132053">
        <w:rPr>
          <w:rFonts w:ascii="Arial" w:hAnsi="Arial" w:cs="Arial"/>
          <w:sz w:val="22"/>
          <w:szCs w:val="22"/>
        </w:rPr>
        <w:t xml:space="preserve"> </w:t>
      </w:r>
      <w:r w:rsidR="00963100">
        <w:rPr>
          <w:rFonts w:ascii="Arial" w:hAnsi="Arial" w:cs="Arial"/>
          <w:sz w:val="22"/>
          <w:szCs w:val="22"/>
        </w:rPr>
        <w:t>remaining candidate is equal to or greater than the second round qualifying total, that candidate shall be elected.</w:t>
      </w:r>
    </w:p>
    <w:p w14:paraId="48972D7A" w14:textId="13F95BBB"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r w:rsidR="00820A4E" w:rsidRPr="00820A4E">
        <w:rPr>
          <w:rFonts w:ascii="Arial" w:hAnsi="Arial" w:cs="Arial"/>
          <w:spacing w:val="-2"/>
          <w:sz w:val="22"/>
          <w:szCs w:val="22"/>
        </w:rPr>
        <w:t>J.</w:t>
      </w:r>
      <w:r>
        <w:rPr>
          <w:rFonts w:ascii="Arial" w:hAnsi="Arial" w:cs="Arial"/>
          <w:spacing w:val="-2"/>
          <w:sz w:val="22"/>
          <w:szCs w:val="22"/>
        </w:rPr>
        <w:t>A1.3.5.1</w:t>
      </w:r>
      <w:r>
        <w:rPr>
          <w:rFonts w:ascii="Arial" w:hAnsi="Arial" w:cs="Arial"/>
          <w:spacing w:val="-2"/>
          <w:sz w:val="22"/>
          <w:szCs w:val="22"/>
        </w:rPr>
        <w:tab/>
        <w:t>In the third voting round:</w:t>
      </w:r>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(a) the remaining candidates are those which were not elected in the first or second voting rounds;</w:t>
      </w:r>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p>
    <w:p w14:paraId="6FA54AF9" w14:textId="4415BFCB" w:rsidR="00963100" w:rsidRDefault="00963100" w:rsidP="00963100">
      <w:pPr>
        <w:numPr>
          <w:ilvl w:val="0"/>
          <w:numId w:val="96"/>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lastRenderedPageBreak/>
        <w:t>the remaining voting papers are voting papers other than those under which the first or second Preference Votes were for candidates elected in the first or second voting rounds;</w:t>
      </w:r>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the number of first, second and third Preference Votes allocated under all remaining voting papers to each remaining candidate shall be determined;</w:t>
      </w:r>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the third round qualifying total shall be ( T" / N" ) + 1</w:t>
      </w:r>
    </w:p>
    <w:p w14:paraId="32AA527B"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1"/>
          <w:sz w:val="22"/>
          <w:szCs w:val="22"/>
        </w:rPr>
      </w:pPr>
      <w:r>
        <w:rPr>
          <w:rFonts w:ascii="Arial" w:hAnsi="Arial" w:cs="Arial"/>
          <w:spacing w:val="11"/>
          <w:sz w:val="22"/>
          <w:szCs w:val="22"/>
        </w:rPr>
        <w:t>Where</w:t>
      </w:r>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T" is the total number of first Preference Votes, second Preference Votes and third Preference Votes allocated under all remaining voting papers;</w:t>
      </w:r>
    </w:p>
    <w:p w14:paraId="4D6FBBFE" w14:textId="177A0168" w:rsidR="00963100" w:rsidRDefault="00963100" w:rsidP="00963100">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00E9416E" w:rsidRPr="00AB5FE3">
        <w:rPr>
          <w:rFonts w:ascii="Arial" w:hAnsi="Arial" w:cs="Arial"/>
          <w:i/>
          <w:iCs/>
          <w:sz w:val="22"/>
          <w:szCs w:val="22"/>
        </w:rPr>
        <w:t>members</w:t>
      </w:r>
      <w:r w:rsidR="00E9416E">
        <w:rPr>
          <w:rFonts w:ascii="Arial" w:hAnsi="Arial" w:cs="Arial"/>
          <w:sz w:val="22"/>
          <w:szCs w:val="22"/>
        </w:rPr>
        <w:t xml:space="preserve"> </w:t>
      </w:r>
      <w:r>
        <w:rPr>
          <w:rFonts w:ascii="Arial" w:hAnsi="Arial" w:cs="Arial"/>
          <w:sz w:val="22"/>
          <w:szCs w:val="22"/>
        </w:rPr>
        <w:t>remaining to be elected after the first and second voting rounds.</w:t>
      </w:r>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p>
    <w:p w14:paraId="581B15F8" w14:textId="77777777"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to any remaining candidate is equal to or greater than the third round qualifying total, that candidate shall be elected.</w:t>
      </w:r>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p>
    <w:p w14:paraId="2467296F" w14:textId="66ACCFCE"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00E9416E" w:rsidRPr="001769E4">
        <w:rPr>
          <w:rFonts w:ascii="Arial" w:hAnsi="Arial" w:cs="Arial"/>
          <w:i/>
          <w:iCs/>
          <w:sz w:val="22"/>
          <w:szCs w:val="22"/>
        </w:rPr>
        <w:t>member</w:t>
      </w:r>
      <w:r w:rsidRPr="007772EC">
        <w:rPr>
          <w:rFonts w:ascii="Arial" w:hAnsi="Arial" w:cs="Arial"/>
          <w:sz w:val="22"/>
          <w:szCs w:val="22"/>
        </w:rPr>
        <w:t>(s</w:t>
      </w:r>
      <w:r>
        <w:rPr>
          <w:rFonts w:ascii="Arial" w:hAnsi="Arial" w:cs="Arial"/>
          <w:sz w:val="22"/>
          <w:szCs w:val="22"/>
        </w:rPr>
        <w:t xml:space="preserve">) or </w:t>
      </w:r>
      <w:r w:rsidR="00D669F4" w:rsidRPr="00D669F4">
        <w:rPr>
          <w:rFonts w:ascii="Arial" w:hAnsi="Arial" w:cs="Arial"/>
          <w:sz w:val="22"/>
          <w:szCs w:val="22"/>
        </w:rPr>
        <w:t>Alternate</w:t>
      </w:r>
      <w:r>
        <w:rPr>
          <w:rFonts w:ascii="Arial" w:hAnsi="Arial" w:cs="Arial"/>
          <w:sz w:val="22"/>
          <w:szCs w:val="22"/>
        </w:rPr>
        <w:t xml:space="preserve"> </w:t>
      </w:r>
      <w:r w:rsidR="00E9416E" w:rsidRPr="001769E4">
        <w:rPr>
          <w:rFonts w:ascii="Arial" w:hAnsi="Arial" w:cs="Arial"/>
          <w:i/>
          <w:iCs/>
          <w:sz w:val="22"/>
          <w:szCs w:val="22"/>
        </w:rPr>
        <w:t>member</w:t>
      </w:r>
      <w:r w:rsidRPr="007772EC">
        <w:rPr>
          <w:rFonts w:ascii="Arial" w:hAnsi="Arial" w:cs="Arial"/>
          <w:i/>
          <w:iCs/>
          <w:sz w:val="22"/>
          <w:szCs w:val="22"/>
        </w:rPr>
        <w:t>(s)</w:t>
      </w:r>
      <w:r>
        <w:rPr>
          <w:rFonts w:ascii="Arial" w:hAnsi="Arial" w:cs="Arial"/>
          <w:sz w:val="22"/>
          <w:szCs w:val="22"/>
        </w:rPr>
        <w:t xml:space="preserve"> remain to be elected the following tie-break provisions shall apply between the remaining candidates:</w:t>
      </w:r>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rFonts w:ascii="Arial" w:hAnsi="Arial" w:cs="Arial"/>
          <w:sz w:val="22"/>
          <w:szCs w:val="22"/>
        </w:rPr>
      </w:pPr>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in the event of a tie between two or more candidates within Paragraph (a), the candidate(s) (among those tied) with the greatest number of second Preference Votes shall be elected;</w:t>
      </w:r>
    </w:p>
    <w:p w14:paraId="60220D51" w14:textId="0EACEEFA" w:rsidR="00963100" w:rsidRDefault="00963100" w:rsidP="00963100">
      <w:pPr>
        <w:numPr>
          <w:ilvl w:val="0"/>
          <w:numId w:val="97"/>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00AB5FE3" w:rsidRPr="00AB5FE3">
        <w:rPr>
          <w:rFonts w:ascii="Arial" w:hAnsi="Arial" w:cs="Arial"/>
          <w:i/>
          <w:iCs/>
          <w:sz w:val="22"/>
          <w:szCs w:val="22"/>
        </w:rPr>
        <w:t>Secretary</w:t>
      </w:r>
      <w:r>
        <w:rPr>
          <w:rFonts w:ascii="Arial" w:hAnsi="Arial" w:cs="Arial"/>
          <w:sz w:val="22"/>
          <w:szCs w:val="22"/>
        </w:rPr>
        <w:t xml:space="preserve"> shall select the candidate(s) (among those tied) to be elected by drawing lots.</w:t>
      </w:r>
    </w:p>
    <w:p w14:paraId="1565CB3F" w14:textId="77777777" w:rsidR="00963100" w:rsidRDefault="00963100" w:rsidP="00963100">
      <w:pPr>
        <w:widowControl/>
        <w:rPr>
          <w:sz w:val="24"/>
          <w:szCs w:val="24"/>
        </w:rPr>
        <w:sectPr w:rsidR="00963100">
          <w:pgSz w:w="12240" w:h="15840"/>
          <w:pgMar w:top="720" w:right="1392" w:bottom="686" w:left="1968" w:header="720" w:footer="720" w:gutter="0"/>
          <w:cols w:space="720"/>
          <w:noEndnote/>
        </w:sectPr>
      </w:pPr>
    </w:p>
    <w:p w14:paraId="7D32FC29" w14:textId="6E3BBBAE" w:rsidR="00963100" w:rsidRDefault="00820A4E" w:rsidP="00963100">
      <w:pPr>
        <w:kinsoku w:val="0"/>
        <w:overflowPunct w:val="0"/>
        <w:autoSpaceDE/>
        <w:autoSpaceDN/>
        <w:adjustRightInd/>
        <w:spacing w:before="18" w:line="262" w:lineRule="exact"/>
        <w:ind w:left="504"/>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A1.3.7 </w:t>
      </w:r>
      <w:r w:rsidR="00AB5FE3" w:rsidRPr="00AB5FE3">
        <w:rPr>
          <w:rFonts w:ascii="Arial" w:hAnsi="Arial" w:cs="Arial"/>
          <w:i/>
          <w:iCs/>
          <w:sz w:val="23"/>
          <w:szCs w:val="23"/>
        </w:rPr>
        <w:t>Members</w:t>
      </w:r>
      <w:r w:rsidR="00963100">
        <w:rPr>
          <w:rFonts w:ascii="Arial" w:hAnsi="Arial" w:cs="Arial"/>
          <w:b/>
          <w:bCs/>
          <w:sz w:val="23"/>
          <w:szCs w:val="23"/>
        </w:rPr>
        <w:t xml:space="preserve"> </w:t>
      </w:r>
      <w:r w:rsidR="00963100" w:rsidRPr="007772EC">
        <w:rPr>
          <w:rFonts w:ascii="Arial" w:hAnsi="Arial" w:cs="Arial"/>
          <w:sz w:val="23"/>
          <w:szCs w:val="23"/>
        </w:rPr>
        <w:t xml:space="preserve">and </w:t>
      </w:r>
      <w:r w:rsidR="00D669F4" w:rsidRPr="00D669F4">
        <w:rPr>
          <w:rFonts w:ascii="Arial" w:hAnsi="Arial" w:cs="Arial"/>
          <w:sz w:val="23"/>
          <w:szCs w:val="23"/>
        </w:rPr>
        <w:t>Alternate</w:t>
      </w:r>
      <w:r w:rsidR="00963100">
        <w:rPr>
          <w:rFonts w:ascii="Arial" w:hAnsi="Arial" w:cs="Arial"/>
          <w:b/>
          <w:bCs/>
          <w:sz w:val="23"/>
          <w:szCs w:val="23"/>
        </w:rPr>
        <w:t xml:space="preserve"> </w:t>
      </w:r>
      <w:r w:rsidR="00AB5FE3" w:rsidRPr="00AB5FE3">
        <w:rPr>
          <w:rFonts w:ascii="Arial" w:hAnsi="Arial" w:cs="Arial"/>
          <w:i/>
          <w:iCs/>
          <w:sz w:val="23"/>
          <w:szCs w:val="23"/>
        </w:rPr>
        <w:t>Members</w:t>
      </w:r>
    </w:p>
    <w:p w14:paraId="2800ADA7" w14:textId="67F9F603" w:rsidR="00963100" w:rsidRDefault="00820A4E" w:rsidP="00963100">
      <w:pPr>
        <w:kinsoku w:val="0"/>
        <w:overflowPunct w:val="0"/>
        <w:autoSpaceDE/>
        <w:autoSpaceDN/>
        <w:adjustRightInd/>
        <w:spacing w:before="251" w:line="296" w:lineRule="exact"/>
        <w:ind w:left="2808" w:hanging="1152"/>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A1.3.7.1   Except where Paragraphs </w:t>
      </w:r>
      <w:r w:rsidR="00E9416E">
        <w:rPr>
          <w:rFonts w:ascii="Arial" w:hAnsi="Arial" w:cs="Arial"/>
          <w:sz w:val="22"/>
          <w:szCs w:val="22"/>
        </w:rPr>
        <w:t>J.</w:t>
      </w:r>
      <w:r w:rsidR="00963100">
        <w:rPr>
          <w:rFonts w:ascii="Arial" w:hAnsi="Arial" w:cs="Arial"/>
          <w:sz w:val="22"/>
          <w:szCs w:val="22"/>
        </w:rPr>
        <w:t xml:space="preserve">A1.4.3 or </w:t>
      </w:r>
      <w:r w:rsidR="00E9416E">
        <w:rPr>
          <w:rFonts w:ascii="Arial" w:hAnsi="Arial" w:cs="Arial"/>
          <w:sz w:val="22"/>
          <w:szCs w:val="22"/>
        </w:rPr>
        <w:t>J.</w:t>
      </w:r>
      <w:r w:rsidR="00963100">
        <w:rPr>
          <w:rFonts w:ascii="Arial" w:hAnsi="Arial" w:cs="Arial"/>
          <w:sz w:val="22"/>
          <w:szCs w:val="22"/>
        </w:rPr>
        <w:t xml:space="preserve">A1.4.4 apply, the two (2) candidates receiving the greatest number of votes shall be elected as </w:t>
      </w:r>
      <w:r w:rsidR="00E9416E" w:rsidRPr="002B6C45">
        <w:rPr>
          <w:rFonts w:ascii="Arial" w:hAnsi="Arial" w:cs="Arial"/>
          <w:i/>
          <w:iCs/>
          <w:sz w:val="22"/>
          <w:szCs w:val="22"/>
        </w:rPr>
        <w:t>offshore transmission owne</w:t>
      </w:r>
      <w:r w:rsidR="00E9416E" w:rsidRPr="00E9416E">
        <w:rPr>
          <w:rFonts w:ascii="Arial" w:hAnsi="Arial" w:cs="Arial"/>
          <w:i/>
          <w:iCs/>
          <w:sz w:val="22"/>
          <w:szCs w:val="22"/>
        </w:rPr>
        <w:t>rs’</w:t>
      </w:r>
      <w:r w:rsidR="00E9416E">
        <w:rPr>
          <w:rFonts w:ascii="Arial" w:hAnsi="Arial" w:cs="Arial"/>
          <w:sz w:val="22"/>
          <w:szCs w:val="22"/>
        </w:rPr>
        <w:t xml:space="preserve"> </w:t>
      </w:r>
      <w:r w:rsidR="00E9416E" w:rsidRPr="00AB5FE3">
        <w:rPr>
          <w:rFonts w:ascii="Arial" w:hAnsi="Arial" w:cs="Arial"/>
          <w:i/>
          <w:iCs/>
          <w:sz w:val="22"/>
          <w:szCs w:val="22"/>
        </w:rPr>
        <w:t>members</w:t>
      </w:r>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r w:rsidR="00E9416E" w:rsidRPr="002B6C45">
        <w:rPr>
          <w:rFonts w:ascii="Arial" w:hAnsi="Arial" w:cs="Arial"/>
          <w:i/>
          <w:iCs/>
          <w:sz w:val="22"/>
          <w:szCs w:val="22"/>
        </w:rPr>
        <w:t>offshore transmission owner</w:t>
      </w:r>
      <w:r w:rsidR="00E9416E" w:rsidRPr="00E9416E">
        <w:rPr>
          <w:rFonts w:ascii="Arial" w:hAnsi="Arial" w:cs="Arial"/>
          <w:i/>
          <w:iCs/>
          <w:sz w:val="22"/>
          <w:szCs w:val="22"/>
        </w:rPr>
        <w:t>s’</w:t>
      </w:r>
      <w:r w:rsidR="00E9416E">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E9416E" w:rsidRPr="00AB5FE3">
        <w:rPr>
          <w:rFonts w:ascii="Arial" w:hAnsi="Arial" w:cs="Arial"/>
          <w:i/>
          <w:iCs/>
          <w:sz w:val="22"/>
          <w:szCs w:val="22"/>
        </w:rPr>
        <w:t>members</w:t>
      </w:r>
      <w:r w:rsidR="00963100">
        <w:rPr>
          <w:rFonts w:ascii="Arial" w:hAnsi="Arial" w:cs="Arial"/>
          <w:sz w:val="22"/>
          <w:szCs w:val="22"/>
        </w:rPr>
        <w:t>.</w:t>
      </w:r>
    </w:p>
    <w:p w14:paraId="3D12A3C7" w14:textId="16F50337" w:rsidR="00963100" w:rsidRDefault="00820A4E" w:rsidP="00963100">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A1.3.7.2   Where Paragraph </w:t>
      </w:r>
      <w:r w:rsidR="00E9416E">
        <w:rPr>
          <w:rFonts w:ascii="Arial" w:hAnsi="Arial" w:cs="Arial"/>
          <w:spacing w:val="-2"/>
          <w:sz w:val="22"/>
          <w:szCs w:val="22"/>
        </w:rPr>
        <w:t>J.</w:t>
      </w:r>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r w:rsidR="000A782A" w:rsidRPr="00AB5FE3">
        <w:rPr>
          <w:rFonts w:ascii="Arial" w:hAnsi="Arial" w:cs="Arial"/>
          <w:i/>
          <w:iCs/>
          <w:spacing w:val="-2"/>
          <w:sz w:val="22"/>
          <w:szCs w:val="22"/>
        </w:rPr>
        <w:t>panel</w:t>
      </w:r>
      <w:r w:rsidR="000A782A">
        <w:rPr>
          <w:rFonts w:ascii="Arial" w:hAnsi="Arial" w:cs="Arial"/>
          <w:spacing w:val="-2"/>
          <w:sz w:val="22"/>
          <w:szCs w:val="22"/>
        </w:rPr>
        <w:t xml:space="preserve"> </w:t>
      </w:r>
      <w:r w:rsidR="00963100">
        <w:rPr>
          <w:rFonts w:ascii="Arial" w:hAnsi="Arial" w:cs="Arial"/>
          <w:spacing w:val="-2"/>
          <w:sz w:val="22"/>
          <w:szCs w:val="22"/>
        </w:rPr>
        <w:t xml:space="preserve">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shall be elected as </w:t>
      </w:r>
      <w:r w:rsidR="000A782A" w:rsidRPr="002B6C45">
        <w:rPr>
          <w:rFonts w:ascii="Arial" w:hAnsi="Arial" w:cs="Arial"/>
          <w:i/>
          <w:iCs/>
          <w:spacing w:val="-2"/>
          <w:sz w:val="22"/>
          <w:szCs w:val="22"/>
        </w:rPr>
        <w:t>offshore transmission owner</w:t>
      </w:r>
      <w:r w:rsidR="000A782A" w:rsidRPr="007772EC">
        <w:rPr>
          <w:rFonts w:ascii="Arial" w:hAnsi="Arial" w:cs="Arial"/>
          <w:i/>
          <w:iCs/>
          <w:spacing w:val="-2"/>
          <w:sz w:val="22"/>
          <w:szCs w:val="22"/>
        </w:rPr>
        <w:t>s’</w:t>
      </w:r>
      <w:r w:rsidR="000A782A">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and the remaining candidates up to and including the number of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p>
    <w:p w14:paraId="22B739A7" w14:textId="3F10DC2E" w:rsidR="00963100" w:rsidRDefault="00820A4E" w:rsidP="007772EC">
      <w:pPr>
        <w:kinsoku w:val="0"/>
        <w:overflowPunct w:val="0"/>
        <w:autoSpaceDE/>
        <w:autoSpaceDN/>
        <w:adjustRightInd/>
        <w:spacing w:before="240" w:line="302" w:lineRule="exact"/>
        <w:ind w:left="2808" w:hanging="1152"/>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A1.3.7.3 </w:t>
      </w:r>
      <w:r w:rsidR="00DF65C6">
        <w:rPr>
          <w:rFonts w:ascii="Arial" w:hAnsi="Arial" w:cs="Arial"/>
          <w:spacing w:val="-1"/>
          <w:sz w:val="22"/>
          <w:szCs w:val="22"/>
        </w:rPr>
        <w:tab/>
      </w:r>
      <w:r w:rsidR="00963100">
        <w:rPr>
          <w:rFonts w:ascii="Arial" w:hAnsi="Arial" w:cs="Arial"/>
          <w:spacing w:val="-1"/>
          <w:sz w:val="22"/>
          <w:szCs w:val="22"/>
        </w:rPr>
        <w:t xml:space="preserve">Where Paragraph </w:t>
      </w:r>
      <w:r w:rsidR="000B576E">
        <w:rPr>
          <w:rFonts w:ascii="Arial" w:hAnsi="Arial" w:cs="Arial"/>
          <w:spacing w:val="-1"/>
          <w:sz w:val="22"/>
          <w:szCs w:val="22"/>
        </w:rPr>
        <w:t>J.</w:t>
      </w:r>
      <w:r w:rsidR="00963100">
        <w:rPr>
          <w:rFonts w:ascii="Arial" w:hAnsi="Arial" w:cs="Arial"/>
          <w:spacing w:val="-1"/>
          <w:sz w:val="22"/>
          <w:szCs w:val="22"/>
        </w:rPr>
        <w:t xml:space="preserve">A1.4.4 applies the two (2) candidates receiving the greatest number of votes pursuant to the </w:t>
      </w:r>
      <w:r w:rsidR="00D669F4" w:rsidRPr="00D669F4">
        <w:rPr>
          <w:rFonts w:ascii="Arial" w:hAnsi="Arial" w:cs="Arial"/>
          <w:spacing w:val="-1"/>
          <w:sz w:val="22"/>
          <w:szCs w:val="22"/>
        </w:rPr>
        <w:t>Alternate</w:t>
      </w:r>
      <w:r w:rsidR="00963100">
        <w:rPr>
          <w:rFonts w:ascii="Arial" w:hAnsi="Arial" w:cs="Arial"/>
          <w:spacing w:val="-1"/>
          <w:sz w:val="22"/>
          <w:szCs w:val="22"/>
        </w:rPr>
        <w:t xml:space="preserve"> Election Process</w:t>
      </w:r>
      <w:r w:rsidR="000B576E">
        <w:rPr>
          <w:rFonts w:ascii="Arial" w:hAnsi="Arial" w:cs="Arial"/>
          <w:spacing w:val="-1"/>
          <w:sz w:val="22"/>
          <w:szCs w:val="22"/>
        </w:rPr>
        <w:t xml:space="preserve"> </w:t>
      </w:r>
      <w:r w:rsidR="00963100">
        <w:rPr>
          <w:rFonts w:ascii="Arial" w:hAnsi="Arial" w:cs="Arial"/>
          <w:sz w:val="22"/>
          <w:szCs w:val="22"/>
        </w:rPr>
        <w:t xml:space="preserve">shall be elected as </w:t>
      </w:r>
      <w:r w:rsidR="00D669F4" w:rsidRPr="00D669F4">
        <w:rPr>
          <w:rFonts w:ascii="Arial" w:hAnsi="Arial" w:cs="Arial"/>
          <w:sz w:val="22"/>
          <w:szCs w:val="22"/>
        </w:rPr>
        <w:t>Alternate</w:t>
      </w:r>
      <w:r w:rsidR="00963100">
        <w:rPr>
          <w:rFonts w:ascii="Arial" w:hAnsi="Arial" w:cs="Arial"/>
          <w:sz w:val="22"/>
          <w:szCs w:val="22"/>
        </w:rPr>
        <w:t xml:space="preserve"> </w:t>
      </w:r>
      <w:r w:rsidR="000B576E" w:rsidRPr="00AB5FE3">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p>
    <w:p w14:paraId="244D16D3" w14:textId="07F57CFC" w:rsidR="00963100" w:rsidRDefault="00820A4E" w:rsidP="00963100">
      <w:pPr>
        <w:kinsoku w:val="0"/>
        <w:overflowPunct w:val="0"/>
        <w:autoSpaceDE/>
        <w:autoSpaceDN/>
        <w:adjustRightInd/>
        <w:spacing w:before="276" w:line="262" w:lineRule="exact"/>
        <w:ind w:left="720"/>
        <w:textAlignment w:val="baseline"/>
        <w:rPr>
          <w:rFonts w:ascii="Arial" w:hAnsi="Arial" w:cs="Arial"/>
          <w:b/>
          <w:bCs/>
          <w:spacing w:val="12"/>
          <w:sz w:val="23"/>
          <w:szCs w:val="23"/>
        </w:rPr>
      </w:pPr>
      <w:r w:rsidRPr="00820A4E">
        <w:rPr>
          <w:rFonts w:ascii="Arial" w:hAnsi="Arial" w:cs="Arial"/>
          <w:spacing w:val="12"/>
          <w:sz w:val="22"/>
          <w:szCs w:val="22"/>
        </w:rPr>
        <w:t>J.</w:t>
      </w:r>
      <w:r w:rsidR="00963100">
        <w:rPr>
          <w:rFonts w:ascii="Arial" w:hAnsi="Arial" w:cs="Arial"/>
          <w:spacing w:val="12"/>
          <w:sz w:val="22"/>
          <w:szCs w:val="22"/>
        </w:rPr>
        <w:t xml:space="preserve">A1.4.1 </w:t>
      </w:r>
      <w:r w:rsidR="00963100" w:rsidRPr="007772EC">
        <w:rPr>
          <w:rFonts w:ascii="Arial" w:hAnsi="Arial" w:cs="Arial"/>
          <w:spacing w:val="12"/>
          <w:sz w:val="23"/>
          <w:szCs w:val="23"/>
        </w:rPr>
        <w:t>General</w:t>
      </w:r>
    </w:p>
    <w:p w14:paraId="64691925" w14:textId="04DBA708" w:rsidR="00963100" w:rsidRDefault="00963100" w:rsidP="007772EC">
      <w:pPr>
        <w:tabs>
          <w:tab w:val="right" w:pos="2376"/>
          <w:tab w:val="left" w:pos="2808"/>
        </w:tabs>
        <w:kinsoku w:val="0"/>
        <w:overflowPunct w:val="0"/>
        <w:autoSpaceDE/>
        <w:autoSpaceDN/>
        <w:adjustRightInd/>
        <w:spacing w:before="287" w:line="253" w:lineRule="exact"/>
        <w:ind w:left="2790" w:hanging="1134"/>
        <w:jc w:val="both"/>
        <w:textAlignment w:val="baseline"/>
        <w:rPr>
          <w:rFonts w:ascii="Arial" w:hAnsi="Arial" w:cs="Arial"/>
          <w:sz w:val="22"/>
          <w:szCs w:val="22"/>
        </w:rPr>
      </w:pPr>
      <w:r>
        <w:rPr>
          <w:rFonts w:ascii="Arial" w:hAnsi="Arial" w:cs="Arial"/>
          <w:sz w:val="22"/>
          <w:szCs w:val="22"/>
        </w:rPr>
        <w:tab/>
      </w:r>
      <w:r w:rsidR="00820A4E" w:rsidRPr="00820A4E">
        <w:rPr>
          <w:rFonts w:ascii="Arial" w:hAnsi="Arial" w:cs="Arial"/>
          <w:sz w:val="22"/>
          <w:szCs w:val="22"/>
        </w:rPr>
        <w:t>J.</w:t>
      </w:r>
      <w:r>
        <w:rPr>
          <w:rFonts w:ascii="Arial" w:hAnsi="Arial" w:cs="Arial"/>
          <w:sz w:val="22"/>
          <w:szCs w:val="22"/>
        </w:rPr>
        <w:t>A1.4.1.1</w:t>
      </w:r>
      <w:r>
        <w:rPr>
          <w:rFonts w:ascii="Arial" w:hAnsi="Arial" w:cs="Arial"/>
          <w:sz w:val="22"/>
          <w:szCs w:val="22"/>
        </w:rPr>
        <w:tab/>
        <w:t xml:space="preserve">If a </w:t>
      </w:r>
      <w:r w:rsidR="00BD7371" w:rsidRPr="000D51B6">
        <w:rPr>
          <w:rFonts w:ascii="Arial" w:hAnsi="Arial" w:cs="Arial"/>
          <w:i/>
          <w:iCs/>
          <w:sz w:val="22"/>
          <w:szCs w:val="22"/>
        </w:rPr>
        <w:t>member</w:t>
      </w:r>
      <w:r w:rsidR="00BD7371">
        <w:rPr>
          <w:rFonts w:ascii="Arial" w:hAnsi="Arial" w:cs="Arial"/>
          <w:sz w:val="22"/>
          <w:szCs w:val="22"/>
        </w:rPr>
        <w:t xml:space="preserve"> </w:t>
      </w:r>
      <w:r>
        <w:rPr>
          <w:rFonts w:ascii="Arial" w:hAnsi="Arial" w:cs="Arial"/>
          <w:sz w:val="22"/>
          <w:szCs w:val="22"/>
        </w:rPr>
        <w:t xml:space="preserve">ceases to hold office pursuant to Paragraph </w:t>
      </w:r>
      <w:r w:rsidR="00437D83">
        <w:rPr>
          <w:rFonts w:ascii="Arial" w:hAnsi="Arial" w:cs="Arial"/>
          <w:sz w:val="22"/>
          <w:szCs w:val="22"/>
        </w:rPr>
        <w:t>J.</w:t>
      </w:r>
      <w:r>
        <w:rPr>
          <w:rFonts w:ascii="Arial" w:hAnsi="Arial" w:cs="Arial"/>
          <w:sz w:val="22"/>
          <w:szCs w:val="22"/>
        </w:rPr>
        <w:t>4.11.1 (b)</w:t>
      </w:r>
      <w:r w:rsidR="00573599">
        <w:rPr>
          <w:rFonts w:ascii="Arial" w:hAnsi="Arial" w:cs="Arial"/>
          <w:sz w:val="22"/>
          <w:szCs w:val="22"/>
        </w:rPr>
        <w:t xml:space="preserve"> </w:t>
      </w:r>
      <w:r>
        <w:rPr>
          <w:rFonts w:ascii="Arial" w:hAnsi="Arial" w:cs="Arial"/>
          <w:sz w:val="22"/>
          <w:szCs w:val="22"/>
        </w:rPr>
        <w:t xml:space="preserve">(i) then Paragraph </w:t>
      </w:r>
      <w:r w:rsidR="002E4245">
        <w:rPr>
          <w:rFonts w:ascii="Arial" w:hAnsi="Arial" w:cs="Arial"/>
          <w:sz w:val="22"/>
          <w:szCs w:val="22"/>
        </w:rPr>
        <w:t>J.</w:t>
      </w:r>
      <w:r>
        <w:rPr>
          <w:rFonts w:ascii="Arial" w:hAnsi="Arial" w:cs="Arial"/>
          <w:sz w:val="22"/>
          <w:szCs w:val="22"/>
        </w:rPr>
        <w:t>A1.4.2 shall apply.</w:t>
      </w:r>
    </w:p>
    <w:p w14:paraId="464CCDD0" w14:textId="79A39AF8" w:rsidR="00963100" w:rsidRDefault="00963100" w:rsidP="007772EC">
      <w:pPr>
        <w:tabs>
          <w:tab w:val="right" w:pos="2376"/>
          <w:tab w:val="left" w:pos="2808"/>
        </w:tabs>
        <w:kinsoku w:val="0"/>
        <w:overflowPunct w:val="0"/>
        <w:autoSpaceDE/>
        <w:autoSpaceDN/>
        <w:adjustRightInd/>
        <w:spacing w:before="284" w:line="253" w:lineRule="exact"/>
        <w:ind w:left="2790" w:hanging="1134"/>
        <w:jc w:val="both"/>
        <w:textAlignment w:val="baseline"/>
        <w:rPr>
          <w:rFonts w:ascii="Arial" w:hAnsi="Arial" w:cs="Arial"/>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A1.4.1.2</w:t>
      </w:r>
      <w:r>
        <w:rPr>
          <w:rFonts w:ascii="Arial" w:hAnsi="Arial" w:cs="Arial"/>
          <w:spacing w:val="-1"/>
          <w:sz w:val="22"/>
          <w:szCs w:val="22"/>
        </w:rPr>
        <w:tab/>
        <w:t xml:space="preserve">If a </w:t>
      </w:r>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r>
        <w:rPr>
          <w:rFonts w:ascii="Arial" w:hAnsi="Arial" w:cs="Arial"/>
          <w:spacing w:val="-1"/>
          <w:sz w:val="22"/>
          <w:szCs w:val="22"/>
        </w:rPr>
        <w:t xml:space="preserve"> ceases to hold office pursuant to Paragraph </w:t>
      </w:r>
      <w:r w:rsidR="002E4245">
        <w:rPr>
          <w:rFonts w:ascii="Arial" w:hAnsi="Arial" w:cs="Arial"/>
          <w:spacing w:val="-1"/>
          <w:sz w:val="22"/>
          <w:szCs w:val="22"/>
        </w:rPr>
        <w:t>J.</w:t>
      </w:r>
      <w:r>
        <w:rPr>
          <w:rFonts w:ascii="Arial" w:hAnsi="Arial" w:cs="Arial"/>
          <w:spacing w:val="-1"/>
          <w:sz w:val="22"/>
          <w:szCs w:val="22"/>
        </w:rPr>
        <w:t>4.11.1 (a),</w:t>
      </w:r>
      <w:r w:rsidR="002E4245">
        <w:rPr>
          <w:rFonts w:ascii="Arial" w:hAnsi="Arial" w:cs="Arial"/>
          <w:spacing w:val="-1"/>
          <w:sz w:val="22"/>
          <w:szCs w:val="22"/>
        </w:rPr>
        <w:t xml:space="preserve"> J.</w:t>
      </w:r>
      <w:r>
        <w:rPr>
          <w:rFonts w:ascii="Arial" w:hAnsi="Arial" w:cs="Arial"/>
          <w:sz w:val="22"/>
          <w:szCs w:val="22"/>
        </w:rPr>
        <w:t xml:space="preserve">4.11.1 (b) (ii) to (vi) (inclusive) or </w:t>
      </w:r>
      <w:r w:rsidR="002E4245">
        <w:rPr>
          <w:rFonts w:ascii="Arial" w:hAnsi="Arial" w:cs="Arial"/>
          <w:sz w:val="22"/>
          <w:szCs w:val="22"/>
        </w:rPr>
        <w:t>J.</w:t>
      </w:r>
      <w:r>
        <w:rPr>
          <w:rFonts w:ascii="Arial" w:hAnsi="Arial" w:cs="Arial"/>
          <w:sz w:val="22"/>
          <w:szCs w:val="22"/>
        </w:rPr>
        <w:t xml:space="preserve">4.11.1 (c) then Paragraph </w:t>
      </w:r>
      <w:r w:rsidR="002E4245">
        <w:rPr>
          <w:rFonts w:ascii="Arial" w:hAnsi="Arial" w:cs="Arial"/>
          <w:sz w:val="22"/>
          <w:szCs w:val="22"/>
        </w:rPr>
        <w:t>J.</w:t>
      </w:r>
      <w:r>
        <w:rPr>
          <w:rFonts w:ascii="Arial" w:hAnsi="Arial" w:cs="Arial"/>
          <w:sz w:val="22"/>
          <w:szCs w:val="22"/>
        </w:rPr>
        <w:t>A1.4.3 shall apply.</w:t>
      </w:r>
    </w:p>
    <w:p w14:paraId="0B807749" w14:textId="7894F0B7"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A1.4.1.3 If an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ceases to hold office pursuant to Paragraph </w:t>
      </w:r>
      <w:r w:rsidR="002E4245">
        <w:rPr>
          <w:rFonts w:ascii="Arial" w:hAnsi="Arial" w:cs="Arial"/>
          <w:sz w:val="22"/>
          <w:szCs w:val="22"/>
        </w:rPr>
        <w:t>J.</w:t>
      </w:r>
      <w:r w:rsidR="00963100">
        <w:rPr>
          <w:rFonts w:ascii="Arial" w:hAnsi="Arial" w:cs="Arial"/>
          <w:sz w:val="22"/>
          <w:szCs w:val="22"/>
        </w:rPr>
        <w:t xml:space="preserve">4.11 (the “Resigning”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then Paragraph </w:t>
      </w:r>
      <w:r w:rsidR="002E4245">
        <w:rPr>
          <w:rFonts w:ascii="Arial" w:hAnsi="Arial" w:cs="Arial"/>
          <w:sz w:val="22"/>
          <w:szCs w:val="22"/>
        </w:rPr>
        <w:t>J.</w:t>
      </w:r>
      <w:r w:rsidR="00963100">
        <w:rPr>
          <w:rFonts w:ascii="Arial" w:hAnsi="Arial" w:cs="Arial"/>
          <w:sz w:val="22"/>
          <w:szCs w:val="22"/>
        </w:rPr>
        <w:t>A1.4.4 shall apply.</w:t>
      </w:r>
    </w:p>
    <w:p w14:paraId="5A6CF360" w14:textId="49DB546A"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A1.4.1.4 The provisions of Paragraph </w:t>
      </w:r>
      <w:r w:rsidR="002E4245">
        <w:rPr>
          <w:rFonts w:ascii="Arial" w:hAnsi="Arial" w:cs="Arial"/>
          <w:sz w:val="22"/>
          <w:szCs w:val="22"/>
        </w:rPr>
        <w:t>J.</w:t>
      </w:r>
      <w:r w:rsidR="00963100">
        <w:rPr>
          <w:rFonts w:ascii="Arial" w:hAnsi="Arial" w:cs="Arial"/>
          <w:sz w:val="22"/>
          <w:szCs w:val="22"/>
        </w:rPr>
        <w:t xml:space="preserve">A1.2.1.2 shall apply, mutatis mutandis, to any replacement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or any replacement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r w:rsidR="002E4245">
        <w:rPr>
          <w:rFonts w:ascii="Arial" w:hAnsi="Arial" w:cs="Arial"/>
          <w:sz w:val="22"/>
          <w:szCs w:val="22"/>
        </w:rPr>
        <w:t>J.</w:t>
      </w:r>
      <w:r w:rsidR="00963100">
        <w:rPr>
          <w:rFonts w:ascii="Arial" w:hAnsi="Arial" w:cs="Arial"/>
          <w:sz w:val="22"/>
          <w:szCs w:val="22"/>
        </w:rPr>
        <w:t>A1.4.</w:t>
      </w:r>
    </w:p>
    <w:p w14:paraId="20C18B22" w14:textId="7E42497C" w:rsidR="00963100" w:rsidRDefault="00820A4E" w:rsidP="007772EC">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 xml:space="preserve">A1.4.2 </w:t>
      </w:r>
      <w:r w:rsidR="00963100" w:rsidRPr="007772EC">
        <w:rPr>
          <w:rFonts w:ascii="Arial" w:hAnsi="Arial" w:cs="Arial"/>
          <w:sz w:val="23"/>
          <w:szCs w:val="23"/>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7772EC">
        <w:rPr>
          <w:rFonts w:ascii="Arial" w:hAnsi="Arial" w:cs="Arial"/>
          <w:sz w:val="23"/>
          <w:szCs w:val="23"/>
        </w:rPr>
        <w:t xml:space="preserve">who ceases to hold office </w:t>
      </w:r>
      <w:r w:rsidR="00132053" w:rsidRPr="007772EC">
        <w:rPr>
          <w:rFonts w:ascii="Arial" w:hAnsi="Arial" w:cs="Arial"/>
          <w:sz w:val="23"/>
          <w:szCs w:val="23"/>
        </w:rPr>
        <w:t>p</w:t>
      </w:r>
      <w:r w:rsidR="00963100" w:rsidRPr="007772EC">
        <w:rPr>
          <w:rFonts w:ascii="Arial" w:hAnsi="Arial" w:cs="Arial"/>
          <w:sz w:val="23"/>
          <w:szCs w:val="23"/>
        </w:rPr>
        <w:t xml:space="preserve">ursuant to Paragraph </w:t>
      </w:r>
      <w:r w:rsidR="00B20B98">
        <w:rPr>
          <w:rFonts w:ascii="Arial" w:hAnsi="Arial" w:cs="Arial"/>
          <w:sz w:val="23"/>
          <w:szCs w:val="23"/>
        </w:rPr>
        <w:t>J.</w:t>
      </w:r>
      <w:r w:rsidR="00963100" w:rsidRPr="007772EC">
        <w:rPr>
          <w:rFonts w:ascii="Arial" w:hAnsi="Arial" w:cs="Arial"/>
          <w:sz w:val="23"/>
          <w:szCs w:val="23"/>
        </w:rPr>
        <w:t>4.11.1 (b) (i)</w:t>
      </w:r>
    </w:p>
    <w:p w14:paraId="44E2C1A1" w14:textId="74A659D1" w:rsidR="00963100" w:rsidRDefault="00820A4E" w:rsidP="007772EC">
      <w:pPr>
        <w:kinsoku w:val="0"/>
        <w:overflowPunct w:val="0"/>
        <w:autoSpaceDE/>
        <w:autoSpaceDN/>
        <w:adjustRightInd/>
        <w:spacing w:line="284"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A1.4.2.1</w:t>
      </w:r>
      <w:r w:rsidR="00963100">
        <w:rPr>
          <w:rFonts w:ascii="Arial" w:hAnsi="Arial" w:cs="Arial"/>
          <w:sz w:val="22"/>
          <w:szCs w:val="22"/>
        </w:rPr>
        <w:tab/>
        <w:t xml:space="preserve">Where this Paragraph </w:t>
      </w:r>
      <w:r w:rsidR="00945587">
        <w:rPr>
          <w:rFonts w:ascii="Arial" w:hAnsi="Arial" w:cs="Arial"/>
          <w:sz w:val="22"/>
          <w:szCs w:val="22"/>
        </w:rPr>
        <w:t>J.</w:t>
      </w:r>
      <w:r w:rsidR="00963100">
        <w:rPr>
          <w:rFonts w:ascii="Arial" w:hAnsi="Arial" w:cs="Arial"/>
          <w:sz w:val="22"/>
          <w:szCs w:val="22"/>
        </w:rPr>
        <w:t>A1.4.2 applies, and in accordance with the</w:t>
      </w:r>
      <w:r w:rsidR="00132053">
        <w:rPr>
          <w:rFonts w:ascii="Arial" w:hAnsi="Arial" w:cs="Arial"/>
          <w:sz w:val="22"/>
          <w:szCs w:val="22"/>
        </w:rPr>
        <w:t xml:space="preserve"> </w:t>
      </w:r>
      <w:r w:rsidR="00963100">
        <w:rPr>
          <w:rFonts w:ascii="Arial" w:hAnsi="Arial" w:cs="Arial"/>
          <w:sz w:val="22"/>
          <w:szCs w:val="22"/>
        </w:rPr>
        <w:t xml:space="preserve">duties set out in Paragraph </w:t>
      </w:r>
      <w:r w:rsidR="00945587">
        <w:rPr>
          <w:rFonts w:ascii="Arial" w:hAnsi="Arial" w:cs="Arial"/>
          <w:sz w:val="22"/>
          <w:szCs w:val="22"/>
        </w:rPr>
        <w:t>J.</w:t>
      </w:r>
      <w:r w:rsidR="00963100">
        <w:rPr>
          <w:rFonts w:ascii="Arial" w:hAnsi="Arial" w:cs="Arial"/>
          <w:sz w:val="22"/>
          <w:szCs w:val="22"/>
        </w:rPr>
        <w:t xml:space="preserve">4.2,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may appoint a replacement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(subject to Paragraph </w:t>
      </w:r>
      <w:r w:rsidR="00945587">
        <w:rPr>
          <w:rFonts w:ascii="Arial" w:hAnsi="Arial" w:cs="Arial"/>
          <w:sz w:val="22"/>
          <w:szCs w:val="22"/>
        </w:rPr>
        <w:t>J.</w:t>
      </w:r>
      <w:r w:rsidR="00963100">
        <w:rPr>
          <w:rFonts w:ascii="Arial" w:hAnsi="Arial" w:cs="Arial"/>
          <w:sz w:val="22"/>
          <w:szCs w:val="22"/>
        </w:rPr>
        <w:t xml:space="preserve">A1.4.2.2) for the remainder of the term of office of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shall notify the </w:t>
      </w:r>
      <w:r w:rsidR="00AB5FE3" w:rsidRPr="00AB5FE3">
        <w:rPr>
          <w:rFonts w:ascii="Arial" w:hAnsi="Arial" w:cs="Arial"/>
          <w:i/>
          <w:iCs/>
          <w:sz w:val="22"/>
          <w:szCs w:val="22"/>
        </w:rPr>
        <w:t>Secretary</w:t>
      </w:r>
      <w:r w:rsidR="00963100">
        <w:rPr>
          <w:rFonts w:ascii="Arial" w:hAnsi="Arial" w:cs="Arial"/>
          <w:sz w:val="22"/>
          <w:szCs w:val="22"/>
        </w:rPr>
        <w:t xml:space="preserve"> of a replacement </w:t>
      </w:r>
      <w:r w:rsidR="00AE2401" w:rsidRPr="000D51B6">
        <w:rPr>
          <w:rFonts w:ascii="Arial" w:hAnsi="Arial" w:cs="Arial"/>
          <w:i/>
          <w:iCs/>
          <w:sz w:val="22"/>
          <w:szCs w:val="22"/>
        </w:rPr>
        <w:lastRenderedPageBreak/>
        <w:t>m</w:t>
      </w:r>
      <w:r w:rsidR="000D51B6" w:rsidRPr="000D51B6">
        <w:rPr>
          <w:rFonts w:ascii="Arial" w:hAnsi="Arial" w:cs="Arial"/>
          <w:i/>
          <w:iCs/>
          <w:sz w:val="22"/>
          <w:szCs w:val="22"/>
        </w:rPr>
        <w:t>ember</w:t>
      </w:r>
      <w:r w:rsidR="00963100">
        <w:rPr>
          <w:rFonts w:ascii="Arial" w:hAnsi="Arial" w:cs="Arial"/>
          <w:sz w:val="22"/>
          <w:szCs w:val="22"/>
        </w:rPr>
        <w:t xml:space="preserve"> at the same time as they</w:t>
      </w:r>
      <w:r w:rsidR="00132053">
        <w:rPr>
          <w:rFonts w:ascii="Arial" w:hAnsi="Arial" w:cs="Arial"/>
          <w:sz w:val="22"/>
          <w:szCs w:val="22"/>
        </w:rPr>
        <w:t xml:space="preserve">  </w:t>
      </w:r>
      <w:r w:rsidR="00963100">
        <w:rPr>
          <w:rFonts w:ascii="Arial" w:hAnsi="Arial" w:cs="Arial"/>
          <w:sz w:val="22"/>
          <w:szCs w:val="22"/>
        </w:rPr>
        <w:t xml:space="preserve">resign. If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does not appoint a replacement at the time of notifying the </w:t>
      </w:r>
      <w:r w:rsidR="00AB5FE3" w:rsidRPr="00AB5FE3">
        <w:rPr>
          <w:rFonts w:ascii="Arial" w:hAnsi="Arial" w:cs="Arial"/>
          <w:i/>
          <w:iCs/>
          <w:sz w:val="22"/>
          <w:szCs w:val="22"/>
        </w:rPr>
        <w:t>Secretary</w:t>
      </w:r>
      <w:r w:rsidR="00963100">
        <w:rPr>
          <w:rFonts w:ascii="Arial" w:hAnsi="Arial" w:cs="Arial"/>
          <w:sz w:val="22"/>
          <w:szCs w:val="22"/>
        </w:rPr>
        <w:t xml:space="preserve"> of their resignation then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will be replaced in accordance with Paragraph </w:t>
      </w:r>
      <w:r w:rsidR="00AE2401">
        <w:rPr>
          <w:rFonts w:ascii="Arial" w:hAnsi="Arial" w:cs="Arial"/>
          <w:sz w:val="22"/>
          <w:szCs w:val="22"/>
        </w:rPr>
        <w:t>J.</w:t>
      </w:r>
      <w:r w:rsidR="00963100">
        <w:rPr>
          <w:rFonts w:ascii="Arial" w:hAnsi="Arial" w:cs="Arial"/>
          <w:sz w:val="22"/>
          <w:szCs w:val="22"/>
        </w:rPr>
        <w:t xml:space="preserve">A1.4.3 and this Paragraph </w:t>
      </w:r>
      <w:r w:rsidR="00AE2401">
        <w:rPr>
          <w:rFonts w:ascii="Arial" w:hAnsi="Arial" w:cs="Arial"/>
          <w:sz w:val="22"/>
          <w:szCs w:val="22"/>
        </w:rPr>
        <w:t>J.</w:t>
      </w:r>
      <w:r w:rsidR="00963100">
        <w:rPr>
          <w:rFonts w:ascii="Arial" w:hAnsi="Arial" w:cs="Arial"/>
          <w:sz w:val="22"/>
          <w:szCs w:val="22"/>
        </w:rPr>
        <w:t>A1.4.2.1 shall no longer apply.</w:t>
      </w:r>
    </w:p>
    <w:p w14:paraId="4A2B2929" w14:textId="6EA3737F" w:rsidR="00963100" w:rsidRDefault="00820A4E" w:rsidP="007772EC">
      <w:pPr>
        <w:kinsoku w:val="0"/>
        <w:overflowPunct w:val="0"/>
        <w:autoSpaceDE/>
        <w:autoSpaceDN/>
        <w:adjustRightInd/>
        <w:spacing w:before="237" w:line="301"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A1.4.2.2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only appoint an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to be their replacement pursuant to Paragraph </w:t>
      </w:r>
      <w:r w:rsidR="00AE2401">
        <w:rPr>
          <w:rFonts w:ascii="Arial" w:hAnsi="Arial" w:cs="Arial"/>
          <w:sz w:val="22"/>
          <w:szCs w:val="22"/>
        </w:rPr>
        <w:t>J.</w:t>
      </w:r>
      <w:r w:rsidR="00963100">
        <w:rPr>
          <w:rFonts w:ascii="Arial" w:hAnsi="Arial" w:cs="Arial"/>
          <w:sz w:val="22"/>
          <w:szCs w:val="22"/>
        </w:rPr>
        <w:t xml:space="preserve">A1.4.2.1 and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chosen to be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be replaced in accordance with Paragraph </w:t>
      </w:r>
      <w:r w:rsidR="00AE2401">
        <w:rPr>
          <w:rFonts w:ascii="Arial" w:hAnsi="Arial" w:cs="Arial"/>
          <w:sz w:val="22"/>
          <w:szCs w:val="22"/>
        </w:rPr>
        <w:t>J.</w:t>
      </w:r>
      <w:r w:rsidR="00963100">
        <w:rPr>
          <w:rFonts w:ascii="Arial" w:hAnsi="Arial" w:cs="Arial"/>
          <w:sz w:val="22"/>
          <w:szCs w:val="22"/>
        </w:rPr>
        <w:t>A1.4.4.</w:t>
      </w:r>
    </w:p>
    <w:p w14:paraId="730553CD" w14:textId="0DF0B396" w:rsidR="00963100" w:rsidRPr="007772EC" w:rsidRDefault="00820A4E" w:rsidP="007772EC">
      <w:pPr>
        <w:tabs>
          <w:tab w:val="left" w:pos="1152"/>
        </w:tabs>
        <w:kinsoku w:val="0"/>
        <w:overflowPunct w:val="0"/>
        <w:autoSpaceDE/>
        <w:autoSpaceDN/>
        <w:adjustRightInd/>
        <w:spacing w:before="283" w:line="264" w:lineRule="exact"/>
        <w:ind w:left="1995" w:hanging="1275"/>
        <w:textAlignment w:val="baseline"/>
        <w:rPr>
          <w:rFonts w:ascii="Arial" w:hAnsi="Arial" w:cs="Arial"/>
          <w:spacing w:val="-3"/>
          <w:sz w:val="23"/>
          <w:szCs w:val="23"/>
        </w:rPr>
      </w:pPr>
      <w:r w:rsidRPr="00820A4E">
        <w:rPr>
          <w:rFonts w:ascii="Arial" w:hAnsi="Arial" w:cs="Arial"/>
          <w:spacing w:val="6"/>
          <w:sz w:val="22"/>
          <w:szCs w:val="22"/>
        </w:rPr>
        <w:t>J.</w:t>
      </w:r>
      <w:r w:rsidR="00963100">
        <w:rPr>
          <w:rFonts w:ascii="Arial" w:hAnsi="Arial" w:cs="Arial"/>
          <w:spacing w:val="6"/>
          <w:sz w:val="22"/>
          <w:szCs w:val="22"/>
        </w:rPr>
        <w:t>A1.4.3</w:t>
      </w:r>
      <w:r w:rsidR="00963100">
        <w:rPr>
          <w:rFonts w:ascii="Arial" w:hAnsi="Arial" w:cs="Arial"/>
          <w:spacing w:val="6"/>
          <w:sz w:val="22"/>
          <w:szCs w:val="22"/>
        </w:rPr>
        <w:tab/>
      </w:r>
      <w:r w:rsidR="00963100" w:rsidRPr="007772EC">
        <w:rPr>
          <w:rFonts w:ascii="Arial" w:hAnsi="Arial" w:cs="Arial"/>
          <w:spacing w:val="6"/>
          <w:sz w:val="23"/>
          <w:szCs w:val="23"/>
        </w:rPr>
        <w:t xml:space="preserve">Replacement of a </w:t>
      </w:r>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r w:rsidR="00963100" w:rsidRPr="007772EC">
        <w:rPr>
          <w:rFonts w:ascii="Arial" w:hAnsi="Arial" w:cs="Arial"/>
          <w:spacing w:val="6"/>
          <w:sz w:val="23"/>
          <w:szCs w:val="23"/>
        </w:rPr>
        <w:t xml:space="preserve"> who ceases to hold office pursuant to</w:t>
      </w:r>
      <w:r w:rsidR="00132053" w:rsidRPr="007772EC">
        <w:rPr>
          <w:rFonts w:ascii="Arial" w:hAnsi="Arial" w:cs="Arial"/>
          <w:spacing w:val="6"/>
          <w:sz w:val="23"/>
          <w:szCs w:val="23"/>
        </w:rPr>
        <w:t xml:space="preserve"> </w:t>
      </w:r>
      <w:r w:rsidR="00963100" w:rsidRPr="007772EC">
        <w:rPr>
          <w:rFonts w:ascii="Arial" w:hAnsi="Arial" w:cs="Arial"/>
          <w:spacing w:val="-3"/>
          <w:sz w:val="23"/>
          <w:szCs w:val="23"/>
        </w:rPr>
        <w:t xml:space="preserve">Paragraph </w:t>
      </w:r>
      <w:r w:rsidR="00AE2401">
        <w:rPr>
          <w:rFonts w:ascii="Arial" w:hAnsi="Arial" w:cs="Arial"/>
          <w:spacing w:val="-3"/>
          <w:sz w:val="23"/>
          <w:szCs w:val="23"/>
        </w:rPr>
        <w:t>J.</w:t>
      </w:r>
      <w:r w:rsidR="00963100" w:rsidRPr="007772EC">
        <w:rPr>
          <w:rFonts w:ascii="Arial" w:hAnsi="Arial" w:cs="Arial"/>
          <w:spacing w:val="-3"/>
          <w:sz w:val="23"/>
          <w:szCs w:val="23"/>
        </w:rPr>
        <w:t xml:space="preserve">4.11.1 (a), </w:t>
      </w:r>
      <w:r w:rsidR="00AE2401">
        <w:rPr>
          <w:rFonts w:ascii="Arial" w:hAnsi="Arial" w:cs="Arial"/>
          <w:spacing w:val="-3"/>
          <w:sz w:val="23"/>
          <w:szCs w:val="23"/>
        </w:rPr>
        <w:t>J.</w:t>
      </w:r>
      <w:r w:rsidR="00963100" w:rsidRPr="007772EC">
        <w:rPr>
          <w:rFonts w:ascii="Arial" w:hAnsi="Arial" w:cs="Arial"/>
          <w:spacing w:val="-3"/>
          <w:sz w:val="23"/>
          <w:szCs w:val="23"/>
        </w:rPr>
        <w:t xml:space="preserve">4.11.1 (b) (ii) to (vi) or </w:t>
      </w:r>
      <w:r w:rsidR="00AE2401">
        <w:rPr>
          <w:rFonts w:ascii="Arial" w:hAnsi="Arial" w:cs="Arial"/>
          <w:spacing w:val="-3"/>
          <w:sz w:val="23"/>
          <w:szCs w:val="23"/>
        </w:rPr>
        <w:t>J.</w:t>
      </w:r>
      <w:r w:rsidR="00963100" w:rsidRPr="007772EC">
        <w:rPr>
          <w:rFonts w:ascii="Arial" w:hAnsi="Arial" w:cs="Arial"/>
          <w:spacing w:val="-3"/>
          <w:sz w:val="23"/>
          <w:szCs w:val="23"/>
        </w:rPr>
        <w:t>4.11.1 (c)</w:t>
      </w:r>
    </w:p>
    <w:p w14:paraId="2E6CE093" w14:textId="53F39510" w:rsidR="00963100" w:rsidRDefault="00820A4E" w:rsidP="00963100">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A1.4.3.1   Subject to Paragraph </w:t>
      </w:r>
      <w:r w:rsidR="00AE2401">
        <w:rPr>
          <w:rFonts w:ascii="Arial" w:hAnsi="Arial" w:cs="Arial"/>
          <w:sz w:val="22"/>
          <w:szCs w:val="22"/>
        </w:rPr>
        <w:t>J.</w:t>
      </w:r>
      <w:r w:rsidR="00963100">
        <w:rPr>
          <w:rFonts w:ascii="Arial" w:hAnsi="Arial" w:cs="Arial"/>
          <w:sz w:val="22"/>
          <w:szCs w:val="22"/>
        </w:rPr>
        <w:t xml:space="preserve">A1.4.3.2,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where one or more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hold office, be replaced by the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r w:rsidR="00AE2401">
        <w:rPr>
          <w:rFonts w:ascii="Arial" w:hAnsi="Arial" w:cs="Arial"/>
          <w:sz w:val="22"/>
          <w:szCs w:val="22"/>
        </w:rPr>
        <w:t>J.</w:t>
      </w:r>
      <w:r w:rsidR="00963100">
        <w:rPr>
          <w:rFonts w:ascii="Arial" w:hAnsi="Arial" w:cs="Arial"/>
          <w:sz w:val="22"/>
          <w:szCs w:val="22"/>
        </w:rPr>
        <w:t xml:space="preserve">A1.3.6.1 shall apply, in either circumstance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selected to be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r w:rsidR="00AE2401">
        <w:rPr>
          <w:rFonts w:ascii="Arial" w:hAnsi="Arial" w:cs="Arial"/>
          <w:sz w:val="22"/>
          <w:szCs w:val="22"/>
        </w:rPr>
        <w:t>J.</w:t>
      </w:r>
      <w:r w:rsidR="00963100">
        <w:rPr>
          <w:rFonts w:ascii="Arial" w:hAnsi="Arial" w:cs="Arial"/>
          <w:sz w:val="22"/>
          <w:szCs w:val="22"/>
        </w:rPr>
        <w:t>A1.4.4.</w:t>
      </w:r>
    </w:p>
    <w:p w14:paraId="21F0400B" w14:textId="3E65CA0E" w:rsidR="00963100" w:rsidRDefault="00820A4E" w:rsidP="00963100">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A1.4.3.2   If there are no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AB5FE3">
        <w:rPr>
          <w:rFonts w:ascii="Arial" w:hAnsi="Arial" w:cs="Arial"/>
          <w:i/>
          <w:iCs/>
          <w:sz w:val="22"/>
          <w:szCs w:val="22"/>
        </w:rPr>
        <w:t>members</w:t>
      </w:r>
      <w:r w:rsidR="00AE2401">
        <w:rPr>
          <w:rFonts w:ascii="Arial" w:hAnsi="Arial" w:cs="Arial"/>
          <w:sz w:val="22"/>
          <w:szCs w:val="22"/>
        </w:rPr>
        <w:t xml:space="preserve"> </w:t>
      </w:r>
      <w:r w:rsidR="00963100">
        <w:rPr>
          <w:rFonts w:ascii="Arial" w:hAnsi="Arial" w:cs="Arial"/>
          <w:sz w:val="22"/>
          <w:szCs w:val="22"/>
        </w:rPr>
        <w:t xml:space="preserve">in office upon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ceasing to hold office then:</w:t>
      </w:r>
    </w:p>
    <w:p w14:paraId="18D5BB44" w14:textId="55A00A22" w:rsidR="00963100" w:rsidRDefault="00963100" w:rsidP="00963100">
      <w:pPr>
        <w:numPr>
          <w:ilvl w:val="0"/>
          <w:numId w:val="98"/>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r w:rsidR="00AE2401">
        <w:rPr>
          <w:rFonts w:ascii="Arial" w:hAnsi="Arial" w:cs="Arial"/>
          <w:spacing w:val="-2"/>
          <w:sz w:val="22"/>
          <w:szCs w:val="22"/>
        </w:rPr>
        <w:t>J.</w:t>
      </w:r>
      <w:r>
        <w:rPr>
          <w:rFonts w:ascii="Arial" w:hAnsi="Arial" w:cs="Arial"/>
          <w:spacing w:val="-2"/>
          <w:sz w:val="22"/>
          <w:szCs w:val="22"/>
        </w:rPr>
        <w:t xml:space="preserve">A1.2, </w:t>
      </w:r>
      <w:r w:rsidR="00AE2401">
        <w:rPr>
          <w:rFonts w:ascii="Arial" w:hAnsi="Arial" w:cs="Arial"/>
          <w:spacing w:val="-2"/>
          <w:sz w:val="22"/>
          <w:szCs w:val="22"/>
        </w:rPr>
        <w:t>J.</w:t>
      </w:r>
      <w:r>
        <w:rPr>
          <w:rFonts w:ascii="Arial" w:hAnsi="Arial" w:cs="Arial"/>
          <w:spacing w:val="-2"/>
          <w:sz w:val="22"/>
          <w:szCs w:val="22"/>
        </w:rPr>
        <w:t xml:space="preserve">A1.3 and subject to the following Paragraphs </w:t>
      </w:r>
      <w:r w:rsidR="00AE2401">
        <w:rPr>
          <w:rFonts w:ascii="Arial" w:hAnsi="Arial" w:cs="Arial"/>
          <w:spacing w:val="-2"/>
          <w:sz w:val="22"/>
          <w:szCs w:val="22"/>
        </w:rPr>
        <w:t>J.</w:t>
      </w:r>
      <w:r>
        <w:rPr>
          <w:rFonts w:ascii="Arial" w:hAnsi="Arial" w:cs="Arial"/>
          <w:spacing w:val="-2"/>
          <w:sz w:val="22"/>
          <w:szCs w:val="22"/>
        </w:rPr>
        <w:t xml:space="preserve">A1.4.3.3 to </w:t>
      </w:r>
      <w:r w:rsidR="00AE2401">
        <w:rPr>
          <w:rFonts w:ascii="Arial" w:hAnsi="Arial" w:cs="Arial"/>
          <w:spacing w:val="-2"/>
          <w:sz w:val="22"/>
          <w:szCs w:val="22"/>
        </w:rPr>
        <w:t>J.</w:t>
      </w:r>
      <w:r>
        <w:rPr>
          <w:rFonts w:ascii="Arial" w:hAnsi="Arial" w:cs="Arial"/>
          <w:spacing w:val="-2"/>
          <w:sz w:val="22"/>
          <w:szCs w:val="22"/>
        </w:rPr>
        <w:t xml:space="preserve">A1.4.3.5 (inclusive) (the “Interim </w:t>
      </w:r>
      <w:r w:rsidR="00AB5FE3" w:rsidRPr="00AB5FE3">
        <w:rPr>
          <w:rFonts w:ascii="Arial" w:hAnsi="Arial" w:cs="Arial"/>
          <w:i/>
          <w:iCs/>
          <w:spacing w:val="-2"/>
          <w:sz w:val="22"/>
          <w:szCs w:val="22"/>
        </w:rPr>
        <w:t>Panel</w:t>
      </w:r>
      <w:r>
        <w:rPr>
          <w:rFonts w:ascii="Arial" w:hAnsi="Arial" w:cs="Arial"/>
          <w:spacing w:val="-2"/>
          <w:sz w:val="22"/>
          <w:szCs w:val="22"/>
        </w:rPr>
        <w:t xml:space="preserve"> and </w:t>
      </w:r>
      <w:r w:rsidR="00D669F4" w:rsidRPr="00D669F4">
        <w:rPr>
          <w:rFonts w:ascii="Arial" w:hAnsi="Arial" w:cs="Arial"/>
          <w:spacing w:val="-2"/>
          <w:sz w:val="22"/>
          <w:szCs w:val="22"/>
        </w:rPr>
        <w:t>Alternate</w:t>
      </w:r>
      <w:r>
        <w:rPr>
          <w:rFonts w:ascii="Arial" w:hAnsi="Arial" w:cs="Arial"/>
          <w:spacing w:val="-2"/>
          <w:sz w:val="22"/>
          <w:szCs w:val="22"/>
        </w:rPr>
        <w:t xml:space="preserve"> Election Process”).</w:t>
      </w:r>
    </w:p>
    <w:p w14:paraId="5A7DEE4D" w14:textId="4CC5E821" w:rsidR="00963100" w:rsidRDefault="00963100" w:rsidP="00963100">
      <w:pPr>
        <w:numPr>
          <w:ilvl w:val="0"/>
          <w:numId w:val="98"/>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r w:rsidR="00AE2401">
        <w:rPr>
          <w:rFonts w:ascii="Arial" w:hAnsi="Arial" w:cs="Arial"/>
          <w:spacing w:val="-2"/>
          <w:sz w:val="22"/>
          <w:szCs w:val="22"/>
        </w:rPr>
        <w:t>J.</w:t>
      </w:r>
      <w:r>
        <w:rPr>
          <w:rFonts w:ascii="Arial" w:hAnsi="Arial" w:cs="Arial"/>
          <w:spacing w:val="-2"/>
          <w:sz w:val="22"/>
          <w:szCs w:val="22"/>
        </w:rPr>
        <w:t>A1.4.3 and the positions shall remain vacant until the next full election.</w:t>
      </w:r>
    </w:p>
    <w:p w14:paraId="2C2BEE91" w14:textId="067CA5A5" w:rsidR="00963100" w:rsidRDefault="00820A4E" w:rsidP="00963100">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A1.4.3.3   Where this Paragraph </w:t>
      </w:r>
      <w:r w:rsidR="00AE2401">
        <w:rPr>
          <w:rFonts w:ascii="Arial" w:hAnsi="Arial" w:cs="Arial"/>
          <w:spacing w:val="-2"/>
          <w:sz w:val="22"/>
          <w:szCs w:val="22"/>
        </w:rPr>
        <w:t>J.</w:t>
      </w:r>
      <w:r w:rsidR="00963100">
        <w:rPr>
          <w:rFonts w:ascii="Arial" w:hAnsi="Arial" w:cs="Arial"/>
          <w:spacing w:val="-2"/>
          <w:sz w:val="22"/>
          <w:szCs w:val="22"/>
        </w:rPr>
        <w:t xml:space="preserve">A1.4.3.3 applies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indicate in the invitation referred to at Paragraph </w:t>
      </w:r>
      <w:r w:rsidR="00833800">
        <w:rPr>
          <w:rFonts w:ascii="Arial" w:hAnsi="Arial" w:cs="Arial"/>
          <w:spacing w:val="-2"/>
          <w:sz w:val="22"/>
          <w:szCs w:val="22"/>
        </w:rPr>
        <w:t>J.</w:t>
      </w:r>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is being held.</w:t>
      </w:r>
    </w:p>
    <w:p w14:paraId="3CF30446" w14:textId="39497391" w:rsidR="00132053" w:rsidRDefault="00820A4E" w:rsidP="007772EC">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A1.4.3.4  Any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r w:rsidR="00132053">
        <w:rPr>
          <w:rFonts w:ascii="Arial" w:hAnsi="Arial" w:cs="Arial"/>
          <w:sz w:val="22"/>
          <w:szCs w:val="22"/>
        </w:rPr>
        <w:t xml:space="preserve">  </w:t>
      </w:r>
    </w:p>
    <w:p w14:paraId="4D35C4D4" w14:textId="18BF448B" w:rsidR="00963100" w:rsidRDefault="00820A4E" w:rsidP="00963100">
      <w:pPr>
        <w:kinsoku w:val="0"/>
        <w:overflowPunct w:val="0"/>
        <w:autoSpaceDE/>
        <w:autoSpaceDN/>
        <w:adjustRightInd/>
        <w:spacing w:line="279" w:lineRule="exact"/>
        <w:ind w:left="2232" w:hanging="1152"/>
        <w:jc w:val="both"/>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 xml:space="preserve">A1.4.3.5    The timetable for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22CCDAB9" w14:textId="7CB53AEB" w:rsidR="00963100" w:rsidRDefault="00820A4E" w:rsidP="00963100">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r w:rsidR="00D669F4" w:rsidRPr="00D669F4">
        <w:rPr>
          <w:rFonts w:ascii="Arial" w:hAnsi="Arial" w:cs="Arial"/>
          <w:b/>
          <w:bCs/>
          <w:spacing w:val="-2"/>
          <w:sz w:val="23"/>
          <w:szCs w:val="23"/>
        </w:rPr>
        <w:t>Alternate</w:t>
      </w:r>
      <w:r w:rsidR="00963100">
        <w:rPr>
          <w:rFonts w:ascii="Arial" w:hAnsi="Arial" w:cs="Arial"/>
          <w:b/>
          <w:bCs/>
          <w:spacing w:val="-2"/>
          <w:sz w:val="23"/>
          <w:szCs w:val="23"/>
        </w:rPr>
        <w:t xml:space="preserve"> Member</w:t>
      </w:r>
    </w:p>
    <w:p w14:paraId="27EFBFA7" w14:textId="2154ADE9" w:rsidR="00963100" w:rsidRPr="00207ADC" w:rsidRDefault="00820A4E" w:rsidP="007772EC">
      <w:pPr>
        <w:kinsoku w:val="0"/>
        <w:overflowPunct w:val="0"/>
        <w:autoSpaceDE/>
        <w:autoSpaceDN/>
        <w:adjustRightInd/>
        <w:spacing w:before="46" w:line="252" w:lineRule="exact"/>
        <w:ind w:left="1701" w:hanging="1134"/>
        <w:jc w:val="both"/>
        <w:textAlignment w:val="baseline"/>
        <w:rPr>
          <w:rFonts w:ascii="Arial" w:hAnsi="Arial" w:cs="Arial"/>
          <w:spacing w:val="-2"/>
          <w:sz w:val="22"/>
          <w:szCs w:val="22"/>
        </w:rPr>
      </w:pPr>
      <w:r w:rsidRPr="00820A4E">
        <w:rPr>
          <w:rFonts w:ascii="Arial" w:hAnsi="Arial" w:cs="Arial"/>
          <w:sz w:val="22"/>
          <w:szCs w:val="22"/>
        </w:rPr>
        <w:t>J.</w:t>
      </w:r>
      <w:r w:rsidR="00963100">
        <w:rPr>
          <w:rFonts w:ascii="Arial" w:hAnsi="Arial" w:cs="Arial"/>
          <w:sz w:val="22"/>
          <w:szCs w:val="22"/>
        </w:rPr>
        <w:t>A1.4.4.1</w:t>
      </w:r>
      <w:r w:rsidR="00963100">
        <w:rPr>
          <w:rFonts w:ascii="Arial" w:hAnsi="Arial" w:cs="Arial"/>
          <w:sz w:val="22"/>
          <w:szCs w:val="22"/>
        </w:rPr>
        <w:tab/>
        <w:t xml:space="preserve">Subject to Paragraph </w:t>
      </w:r>
      <w:r w:rsidR="00833800">
        <w:rPr>
          <w:rFonts w:ascii="Arial" w:hAnsi="Arial" w:cs="Arial"/>
          <w:sz w:val="22"/>
          <w:szCs w:val="22"/>
        </w:rPr>
        <w:t>J.</w:t>
      </w:r>
      <w:r w:rsidR="00963100">
        <w:rPr>
          <w:rFonts w:ascii="Arial" w:hAnsi="Arial" w:cs="Arial"/>
          <w:sz w:val="22"/>
          <w:szCs w:val="22"/>
        </w:rPr>
        <w:t xml:space="preserve">A1.4.4.2 a Resigning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p>
    <w:p w14:paraId="33983858" w14:textId="523FACD1" w:rsidR="00963100" w:rsidRDefault="00820A4E" w:rsidP="00963100">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A1.4.4.2</w:t>
      </w:r>
      <w:r w:rsidR="00963100">
        <w:rPr>
          <w:rFonts w:ascii="Arial" w:hAnsi="Arial" w:cs="Arial"/>
          <w:sz w:val="22"/>
          <w:szCs w:val="22"/>
        </w:rPr>
        <w:tab/>
        <w:t xml:space="preserve">If there are no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sidR="00963100">
        <w:rPr>
          <w:rFonts w:ascii="Arial" w:hAnsi="Arial" w:cs="Arial"/>
          <w:sz w:val="22"/>
          <w:szCs w:val="22"/>
        </w:rPr>
        <w:t>remaining in office following the</w:t>
      </w:r>
    </w:p>
    <w:p w14:paraId="71B6572A" w14:textId="737AB166" w:rsidR="00963100" w:rsidRDefault="00963100" w:rsidP="00963100">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00D669F4" w:rsidRPr="00D669F4">
        <w:rPr>
          <w:rFonts w:ascii="Arial" w:hAnsi="Arial" w:cs="Arial"/>
          <w:sz w:val="22"/>
          <w:szCs w:val="22"/>
        </w:rPr>
        <w:t>Alternate</w:t>
      </w:r>
      <w:r>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r w:rsidR="00833800">
        <w:rPr>
          <w:rFonts w:ascii="Arial" w:hAnsi="Arial" w:cs="Arial"/>
          <w:sz w:val="22"/>
          <w:szCs w:val="22"/>
        </w:rPr>
        <w:t>J.</w:t>
      </w:r>
      <w:r>
        <w:rPr>
          <w:rFonts w:ascii="Arial" w:hAnsi="Arial" w:cs="Arial"/>
          <w:sz w:val="22"/>
          <w:szCs w:val="22"/>
        </w:rPr>
        <w:t xml:space="preserve">A1.4.2 or </w:t>
      </w:r>
      <w:r w:rsidR="00833800">
        <w:rPr>
          <w:rFonts w:ascii="Arial" w:hAnsi="Arial" w:cs="Arial"/>
          <w:sz w:val="22"/>
          <w:szCs w:val="22"/>
        </w:rPr>
        <w:t>J.</w:t>
      </w:r>
      <w:r>
        <w:rPr>
          <w:rFonts w:ascii="Arial" w:hAnsi="Arial" w:cs="Arial"/>
          <w:sz w:val="22"/>
          <w:szCs w:val="22"/>
        </w:rPr>
        <w:t>A1.4.3 then:</w:t>
      </w:r>
    </w:p>
    <w:p w14:paraId="7B3AE63B" w14:textId="25EF905E" w:rsidR="00963100" w:rsidRDefault="00963100" w:rsidP="00963100">
      <w:pPr>
        <w:numPr>
          <w:ilvl w:val="0"/>
          <w:numId w:val="99"/>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 xml:space="preserve">shall be elected in accordance with Paragraphs </w:t>
      </w:r>
      <w:r w:rsidR="00833800">
        <w:rPr>
          <w:rFonts w:ascii="Arial" w:hAnsi="Arial" w:cs="Arial"/>
          <w:sz w:val="22"/>
          <w:szCs w:val="22"/>
        </w:rPr>
        <w:t>J.</w:t>
      </w:r>
      <w:r>
        <w:rPr>
          <w:rFonts w:ascii="Arial" w:hAnsi="Arial" w:cs="Arial"/>
          <w:sz w:val="22"/>
          <w:szCs w:val="22"/>
        </w:rPr>
        <w:t xml:space="preserve">A1.2, </w:t>
      </w:r>
      <w:r w:rsidR="00833800">
        <w:rPr>
          <w:rFonts w:ascii="Arial" w:hAnsi="Arial" w:cs="Arial"/>
          <w:sz w:val="22"/>
          <w:szCs w:val="22"/>
        </w:rPr>
        <w:t>J.</w:t>
      </w:r>
      <w:r>
        <w:rPr>
          <w:rFonts w:ascii="Arial" w:hAnsi="Arial" w:cs="Arial"/>
          <w:sz w:val="22"/>
          <w:szCs w:val="22"/>
        </w:rPr>
        <w:t xml:space="preserve">A1.3 and subject to the following paragraphs </w:t>
      </w:r>
      <w:r w:rsidR="00833800">
        <w:rPr>
          <w:rFonts w:ascii="Arial" w:hAnsi="Arial" w:cs="Arial"/>
          <w:sz w:val="22"/>
          <w:szCs w:val="22"/>
        </w:rPr>
        <w:t>J.</w:t>
      </w:r>
      <w:r>
        <w:rPr>
          <w:rFonts w:ascii="Arial" w:hAnsi="Arial" w:cs="Arial"/>
          <w:sz w:val="22"/>
          <w:szCs w:val="22"/>
        </w:rPr>
        <w:t xml:space="preserve">A1.4.4.3 to </w:t>
      </w:r>
      <w:r w:rsidR="00833800">
        <w:rPr>
          <w:rFonts w:ascii="Arial" w:hAnsi="Arial" w:cs="Arial"/>
          <w:sz w:val="22"/>
          <w:szCs w:val="22"/>
        </w:rPr>
        <w:t>J.</w:t>
      </w:r>
      <w:r>
        <w:rPr>
          <w:rFonts w:ascii="Arial" w:hAnsi="Arial" w:cs="Arial"/>
          <w:sz w:val="22"/>
          <w:szCs w:val="22"/>
        </w:rPr>
        <w:t>A1.4.4.5 (inclusive) (the “</w:t>
      </w:r>
      <w:r w:rsidR="00D669F4" w:rsidRPr="00D669F4">
        <w:rPr>
          <w:rFonts w:ascii="Arial" w:hAnsi="Arial" w:cs="Arial"/>
          <w:sz w:val="22"/>
          <w:szCs w:val="22"/>
        </w:rPr>
        <w:t>Alternate</w:t>
      </w:r>
      <w:r>
        <w:rPr>
          <w:rFonts w:ascii="Arial" w:hAnsi="Arial" w:cs="Arial"/>
          <w:sz w:val="22"/>
          <w:szCs w:val="22"/>
        </w:rPr>
        <w:t xml:space="preserve"> Election Process”).</w:t>
      </w:r>
    </w:p>
    <w:p w14:paraId="1D9F6EEE" w14:textId="26C61177" w:rsidR="00963100" w:rsidRDefault="00963100" w:rsidP="00963100">
      <w:pPr>
        <w:numPr>
          <w:ilvl w:val="0"/>
          <w:numId w:val="99"/>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p>
    <w:p w14:paraId="086F5FEE" w14:textId="428AAFCE" w:rsidR="00963100" w:rsidRDefault="00820A4E" w:rsidP="00963100">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A1.4.4.3    Where this Paragraph A1.4.4.3 applies, a reference in Paragraphs </w:t>
      </w:r>
      <w:r w:rsidR="00833800">
        <w:rPr>
          <w:rFonts w:ascii="Arial" w:hAnsi="Arial" w:cs="Arial"/>
          <w:sz w:val="22"/>
          <w:szCs w:val="22"/>
        </w:rPr>
        <w:t>J.</w:t>
      </w:r>
      <w:r w:rsidR="00963100">
        <w:rPr>
          <w:rFonts w:ascii="Arial" w:hAnsi="Arial" w:cs="Arial"/>
          <w:sz w:val="22"/>
          <w:szCs w:val="22"/>
        </w:rPr>
        <w:t xml:space="preserve">A1.2 and </w:t>
      </w:r>
      <w:r w:rsidR="00833800">
        <w:rPr>
          <w:rFonts w:ascii="Arial" w:hAnsi="Arial" w:cs="Arial"/>
          <w:sz w:val="22"/>
          <w:szCs w:val="22"/>
        </w:rPr>
        <w:t>J.</w:t>
      </w:r>
      <w:r w:rsidR="00963100">
        <w:rPr>
          <w:rFonts w:ascii="Arial" w:hAnsi="Arial" w:cs="Arial"/>
          <w:sz w:val="22"/>
          <w:szCs w:val="22"/>
        </w:rPr>
        <w:t xml:space="preserve">A1.3 to an </w:t>
      </w:r>
      <w:r w:rsidR="00833800" w:rsidRPr="00833800">
        <w:rPr>
          <w:rFonts w:ascii="Arial" w:hAnsi="Arial" w:cs="Arial"/>
          <w:i/>
          <w:iCs/>
          <w:sz w:val="22"/>
          <w:szCs w:val="22"/>
        </w:rPr>
        <w:t>offshore transmission owner</w:t>
      </w:r>
      <w:r w:rsidR="00833800" w:rsidRPr="00833800">
        <w:rPr>
          <w:rFonts w:ascii="Arial" w:hAnsi="Arial" w:cs="Arial"/>
          <w:sz w:val="22"/>
          <w:szCs w:val="22"/>
        </w:rPr>
        <w:t xml:space="preserve">s’ </w:t>
      </w:r>
      <w:r w:rsidR="00833800" w:rsidRPr="00833800">
        <w:rPr>
          <w:rFonts w:ascii="Arial" w:hAnsi="Arial" w:cs="Arial"/>
          <w:i/>
          <w:iCs/>
          <w:sz w:val="22"/>
          <w:szCs w:val="22"/>
        </w:rPr>
        <w:t>member</w:t>
      </w:r>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r w:rsidR="00833800">
        <w:rPr>
          <w:rFonts w:ascii="Arial" w:hAnsi="Arial" w:cs="Arial"/>
          <w:sz w:val="22"/>
          <w:szCs w:val="22"/>
        </w:rPr>
        <w:t>J.</w:t>
      </w:r>
      <w:r w:rsidR="00963100">
        <w:rPr>
          <w:rFonts w:ascii="Arial" w:hAnsi="Arial" w:cs="Arial"/>
          <w:sz w:val="22"/>
          <w:szCs w:val="22"/>
        </w:rPr>
        <w:t xml:space="preserve">A1.3.5.1 (d) where the reference to </w:t>
      </w:r>
      <w:r w:rsidR="00963100" w:rsidRPr="00207ADC">
        <w:rPr>
          <w:rFonts w:ascii="Arial" w:hAnsi="Arial" w:cs="Arial"/>
          <w:b/>
          <w:bCs/>
          <w:sz w:val="22"/>
          <w:szCs w:val="22"/>
        </w:rPr>
        <w:t>“</w:t>
      </w:r>
      <w:r w:rsidR="00833800" w:rsidRPr="00AB5FE3">
        <w:rPr>
          <w:rFonts w:ascii="Arial" w:hAnsi="Arial" w:cs="Arial"/>
          <w:i/>
          <w:iCs/>
          <w:sz w:val="22"/>
          <w:szCs w:val="22"/>
        </w:rPr>
        <w:t>members</w:t>
      </w:r>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963100">
        <w:rPr>
          <w:rFonts w:ascii="Arial" w:hAnsi="Arial" w:cs="Arial"/>
          <w:sz w:val="22"/>
          <w:szCs w:val="22"/>
        </w:rPr>
        <w:t>”.</w:t>
      </w:r>
    </w:p>
    <w:p w14:paraId="33BFDB2B" w14:textId="2C072B28" w:rsidR="00963100" w:rsidRDefault="00820A4E" w:rsidP="00963100">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A1.4.4.4    Any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p>
    <w:p w14:paraId="786F7FBA" w14:textId="2CDC5AC6" w:rsidR="00D26227" w:rsidRPr="007772EC" w:rsidRDefault="00820A4E" w:rsidP="007772EC">
      <w:pPr>
        <w:kinsoku w:val="0"/>
        <w:overflowPunct w:val="0"/>
        <w:autoSpaceDE/>
        <w:autoSpaceDN/>
        <w:adjustRightInd/>
        <w:spacing w:before="244" w:line="298" w:lineRule="exact"/>
        <w:ind w:left="2232" w:hanging="1152"/>
        <w:jc w:val="both"/>
        <w:textAlignment w:val="baseline"/>
        <w:rPr>
          <w:rFonts w:ascii="Arial" w:hAnsi="Arial" w:cs="Arial"/>
          <w:sz w:val="22"/>
          <w:szCs w:val="22"/>
        </w:rPr>
        <w:sectPr w:rsidR="00D26227" w:rsidRPr="007772EC">
          <w:pgSz w:w="12240" w:h="15840"/>
          <w:pgMar w:top="720" w:right="1397" w:bottom="686" w:left="1963" w:header="720" w:footer="720" w:gutter="0"/>
          <w:cols w:space="720"/>
          <w:noEndnote/>
        </w:sectPr>
      </w:pPr>
      <w:r w:rsidRPr="00820A4E">
        <w:rPr>
          <w:rFonts w:ascii="Arial" w:hAnsi="Arial" w:cs="Arial"/>
          <w:sz w:val="22"/>
          <w:szCs w:val="22"/>
        </w:rPr>
        <w:t>J.</w:t>
      </w:r>
      <w:r w:rsidR="00963100">
        <w:rPr>
          <w:rFonts w:ascii="Arial" w:hAnsi="Arial" w:cs="Arial"/>
          <w:sz w:val="22"/>
          <w:szCs w:val="22"/>
        </w:rPr>
        <w:t xml:space="preserve">A1.4.4.5    The timetable for the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12B495EE" w14:textId="1C932856" w:rsidR="00292819" w:rsidRDefault="00A7524D" w:rsidP="006E374C">
      <w:pPr>
        <w:widowControl/>
        <w:autoSpaceDE/>
        <w:autoSpaceDN/>
        <w:adjustRightInd/>
        <w:spacing w:after="160" w:line="259" w:lineRule="auto"/>
        <w:rPr>
          <w:rFonts w:ascii="Arial" w:hAnsi="Arial" w:cs="Arial"/>
          <w:b/>
          <w:bCs/>
          <w:sz w:val="22"/>
          <w:szCs w:val="22"/>
        </w:rPr>
      </w:pPr>
      <w:r>
        <w:rPr>
          <w:rFonts w:ascii="Arial" w:hAnsi="Arial" w:cs="Arial"/>
          <w:b/>
          <w:bCs/>
          <w:sz w:val="22"/>
          <w:szCs w:val="22"/>
        </w:rPr>
        <w:lastRenderedPageBreak/>
        <w:t xml:space="preserve">Appendix </w:t>
      </w:r>
      <w:r w:rsidR="00292819">
        <w:rPr>
          <w:rFonts w:ascii="Arial" w:hAnsi="Arial" w:cs="Arial"/>
          <w:b/>
          <w:bCs/>
          <w:sz w:val="22"/>
          <w:szCs w:val="22"/>
        </w:rPr>
        <w:t>J</w:t>
      </w:r>
      <w:r>
        <w:rPr>
          <w:rFonts w:ascii="Arial" w:hAnsi="Arial" w:cs="Arial"/>
          <w:b/>
          <w:bCs/>
          <w:sz w:val="22"/>
          <w:szCs w:val="22"/>
        </w:rPr>
        <w:t>,</w:t>
      </w:r>
      <w:r w:rsidR="00292819" w:rsidRPr="00292819">
        <w:rPr>
          <w:rFonts w:ascii="Arial" w:hAnsi="Arial" w:cs="Arial"/>
          <w:b/>
          <w:bCs/>
          <w:sz w:val="22"/>
          <w:szCs w:val="22"/>
        </w:rPr>
        <w:t xml:space="preserve"> Annex 2 - </w:t>
      </w:r>
      <w:r w:rsidR="00CD302F" w:rsidRPr="00CD302F">
        <w:rPr>
          <w:rFonts w:ascii="Arial" w:hAnsi="Arial" w:cs="Arial"/>
          <w:i/>
          <w:iCs/>
          <w:sz w:val="22"/>
          <w:szCs w:val="22"/>
        </w:rPr>
        <w:t>SQSS</w:t>
      </w:r>
      <w:r w:rsidR="00292819" w:rsidRPr="00292819">
        <w:rPr>
          <w:rFonts w:ascii="Arial" w:hAnsi="Arial" w:cs="Arial"/>
          <w:b/>
          <w:bCs/>
          <w:sz w:val="22"/>
          <w:szCs w:val="22"/>
        </w:rPr>
        <w:t xml:space="preserve"> Modification Process Flow Chart</w:t>
      </w:r>
    </w:p>
    <w:p w14:paraId="3E242B64" w14:textId="4A4894DD" w:rsidR="00230280" w:rsidRDefault="00230280" w:rsidP="00230280">
      <w:pPr>
        <w:widowControl/>
        <w:autoSpaceDE/>
        <w:autoSpaceDN/>
        <w:adjustRightInd/>
        <w:spacing w:after="160" w:line="259" w:lineRule="auto"/>
      </w:pPr>
    </w:p>
    <w:p w14:paraId="47F79547" w14:textId="77777777" w:rsidR="00230280" w:rsidRDefault="00264779" w:rsidP="00230280">
      <w:pPr>
        <w:widowControl/>
        <w:autoSpaceDE/>
        <w:autoSpaceDN/>
        <w:adjustRightInd/>
        <w:spacing w:after="160" w:line="259" w:lineRule="auto"/>
      </w:pPr>
      <w:r>
        <w:object w:dxaOrig="7881" w:dyaOrig="14801" w14:anchorId="1F101490">
          <v:shape id="_x0000_i1041" type="#_x0000_t75" style="width:322.35pt;height:605.3pt" o:ole="">
            <v:imagedata r:id="rId102" o:title=""/>
          </v:shape>
          <o:OLEObject Type="Embed" ProgID="Visio.Drawing.15" ShapeID="_x0000_i1041" DrawAspect="Content" ObjectID="_1822714594" r:id="rId103"/>
        </w:object>
      </w:r>
    </w:p>
    <w:p w14:paraId="5F6F74DE" w14:textId="5412AB1E" w:rsidR="00264779" w:rsidRDefault="00264779">
      <w:pPr>
        <w:widowControl/>
        <w:autoSpaceDE/>
        <w:autoSpaceDN/>
        <w:adjustRightInd/>
        <w:spacing w:after="160" w:line="259" w:lineRule="auto"/>
      </w:pPr>
    </w:p>
    <w:p w14:paraId="7C5F8461" w14:textId="762ABB63" w:rsidR="00264779" w:rsidRPr="00292819" w:rsidRDefault="00976AD4" w:rsidP="00230280">
      <w:pPr>
        <w:widowControl/>
        <w:autoSpaceDE/>
        <w:autoSpaceDN/>
        <w:adjustRightInd/>
        <w:spacing w:after="160" w:line="259" w:lineRule="auto"/>
        <w:rPr>
          <w:rFonts w:ascii="Arial" w:hAnsi="Arial" w:cs="Arial"/>
          <w:b/>
          <w:bCs/>
          <w:sz w:val="22"/>
          <w:szCs w:val="22"/>
        </w:rPr>
        <w:sectPr w:rsidR="00264779" w:rsidRPr="00292819" w:rsidSect="00292819">
          <w:footerReference w:type="default" r:id="rId104"/>
          <w:pgSz w:w="12240" w:h="15840"/>
          <w:pgMar w:top="1000" w:right="3725" w:bottom="1063" w:left="2035" w:header="720" w:footer="720" w:gutter="0"/>
          <w:cols w:space="720"/>
          <w:noEndnote/>
        </w:sectPr>
      </w:pPr>
      <w:r>
        <w:object w:dxaOrig="7101" w:dyaOrig="12901" w14:anchorId="1DC7F813">
          <v:shape id="_x0000_i1042" type="#_x0000_t75" style="width:324pt;height:590.25pt" o:ole="">
            <v:imagedata r:id="rId105" o:title=""/>
          </v:shape>
          <o:OLEObject Type="Embed" ProgID="Visio.Drawing.15" ShapeID="_x0000_i1042" DrawAspect="Content" ObjectID="_1822714595" r:id="rId106"/>
        </w:object>
      </w:r>
    </w:p>
    <w:p w14:paraId="0F48D0AE" w14:textId="51E345A2" w:rsidR="006967AE" w:rsidRDefault="006967AE">
      <w:pPr>
        <w:widowControl/>
        <w:autoSpaceDE/>
        <w:autoSpaceDN/>
        <w:adjustRightInd/>
        <w:spacing w:after="160" w:line="259" w:lineRule="auto"/>
        <w:rPr>
          <w:rFonts w:ascii="Arial" w:hAnsi="Arial" w:cs="Arial"/>
          <w:b/>
          <w:bCs/>
          <w:sz w:val="22"/>
          <w:szCs w:val="22"/>
        </w:rPr>
      </w:pPr>
    </w:p>
    <w:p w14:paraId="1BE6F338" w14:textId="7E2CCA88" w:rsidR="00963100" w:rsidRDefault="00A7524D" w:rsidP="007772EC">
      <w:pPr>
        <w:widowControl/>
        <w:rPr>
          <w:rFonts w:ascii="Arial" w:hAnsi="Arial" w:cs="Arial"/>
          <w:b/>
          <w:bCs/>
          <w:spacing w:val="-3"/>
          <w:sz w:val="23"/>
          <w:szCs w:val="23"/>
        </w:rPr>
      </w:pPr>
      <w:r>
        <w:rPr>
          <w:rFonts w:ascii="Arial" w:hAnsi="Arial" w:cs="Arial"/>
          <w:b/>
          <w:bCs/>
          <w:spacing w:val="-3"/>
          <w:sz w:val="23"/>
          <w:szCs w:val="23"/>
        </w:rPr>
        <w:t xml:space="preserve">Appendix J, </w:t>
      </w:r>
      <w:r w:rsidR="00963100">
        <w:rPr>
          <w:rFonts w:ascii="Arial" w:hAnsi="Arial" w:cs="Arial"/>
          <w:b/>
          <w:bCs/>
          <w:spacing w:val="-3"/>
          <w:sz w:val="23"/>
          <w:szCs w:val="23"/>
        </w:rPr>
        <w:t>Annex 3 - Modification Proposal Form</w:t>
      </w:r>
    </w:p>
    <w:p w14:paraId="060D65DE" w14:textId="406B3933" w:rsidR="00963100" w:rsidRDefault="00963100" w:rsidP="00963100">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AB5FE3" w:rsidRPr="00AB5FE3">
        <w:rPr>
          <w:rFonts w:ascii="Arial" w:hAnsi="Arial" w:cs="Arial"/>
          <w:i/>
          <w:iCs/>
          <w:spacing w:val="-1"/>
          <w:sz w:val="22"/>
          <w:szCs w:val="22"/>
        </w:rPr>
        <w:t>ISOP</w:t>
      </w:r>
      <w:r>
        <w:rPr>
          <w:rFonts w:ascii="Arial" w:hAnsi="Arial" w:cs="Arial"/>
          <w:spacing w:val="-1"/>
          <w:sz w:val="22"/>
          <w:szCs w:val="22"/>
        </w:rPr>
        <w:t xml:space="preserve"> website at</w:t>
      </w:r>
    </w:p>
    <w:p w14:paraId="4B09A3CE" w14:textId="29FC21F5" w:rsidR="00963100" w:rsidRDefault="007D2CBA" w:rsidP="00963100">
      <w:pPr>
        <w:kinsoku w:val="0"/>
        <w:overflowPunct w:val="0"/>
        <w:autoSpaceDE/>
        <w:autoSpaceDN/>
        <w:adjustRightInd/>
        <w:spacing w:before="3" w:line="490" w:lineRule="exact"/>
        <w:ind w:right="360"/>
        <w:textAlignment w:val="baseline"/>
        <w:rPr>
          <w:rFonts w:ascii="Arial" w:hAnsi="Arial" w:cs="Arial"/>
          <w:sz w:val="24"/>
          <w:szCs w:val="24"/>
        </w:rPr>
      </w:pPr>
      <w:hyperlink r:id="rId107" w:history="1">
        <w:r w:rsidRPr="007D2CBA">
          <w:rPr>
            <w:rStyle w:val="Hyperlink"/>
            <w:rFonts w:ascii="Arial" w:hAnsi="Arial" w:cs="Arial"/>
            <w:sz w:val="24"/>
            <w:szCs w:val="24"/>
          </w:rPr>
          <w:t>Modification Proposal Form</w:t>
        </w:r>
      </w:hyperlink>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0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F945A" w14:textId="77777777" w:rsidR="00104B8A" w:rsidRDefault="00104B8A" w:rsidP="008031CD">
      <w:r>
        <w:separator/>
      </w:r>
    </w:p>
  </w:endnote>
  <w:endnote w:type="continuationSeparator" w:id="0">
    <w:p w14:paraId="0AEF64E0" w14:textId="77777777" w:rsidR="00104B8A" w:rsidRDefault="00104B8A" w:rsidP="008031CD">
      <w:r>
        <w:continuationSeparator/>
      </w:r>
    </w:p>
  </w:endnote>
  <w:endnote w:type="continuationNotice" w:id="1">
    <w:p w14:paraId="4A0E3BA6" w14:textId="77777777" w:rsidR="00104B8A" w:rsidRDefault="00104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1C2A" w14:textId="77777777" w:rsidR="00C26656" w:rsidRDefault="00E875A0" w:rsidP="00E875A0">
    <w:pPr>
      <w:pStyle w:val="Footer"/>
      <w:tabs>
        <w:tab w:val="left" w:pos="5355"/>
      </w:tabs>
      <w:rPr>
        <w:noProof/>
      </w:rPr>
    </w:pPr>
    <w:r>
      <w:tab/>
    </w:r>
    <w:sdt>
      <w:sdtPr>
        <w:id w:val="20477921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191729B7" w14:textId="27D012F6" w:rsidR="00E875A0" w:rsidRDefault="00C26656" w:rsidP="00C26656">
    <w:pPr>
      <w:pStyle w:val="Footer"/>
      <w:tabs>
        <w:tab w:val="left" w:pos="5355"/>
      </w:tabs>
      <w:spacing w:before="120"/>
      <w:jc w:val="right"/>
      <w:rPr>
        <w:noProof/>
      </w:rPr>
    </w:pPr>
    <w:r w:rsidRPr="5D9186BE">
      <w:rPr>
        <w:rFonts w:ascii="Arial" w:hAnsi="Arial" w:cs="Arial"/>
        <w:sz w:val="16"/>
        <w:szCs w:val="16"/>
      </w:rPr>
      <w:t>National Electricity Transmission System Security and Quality of Supply Standard, Version 2.</w:t>
    </w:r>
    <w:r w:rsidR="005A0C18">
      <w:rPr>
        <w:rFonts w:ascii="Arial" w:hAnsi="Arial" w:cs="Arial"/>
        <w:sz w:val="16"/>
        <w:szCs w:val="16"/>
      </w:rPr>
      <w:t>10</w:t>
    </w:r>
    <w:r w:rsidRPr="5D9186BE">
      <w:rPr>
        <w:rFonts w:ascii="Arial" w:hAnsi="Arial" w:cs="Arial"/>
        <w:sz w:val="16"/>
        <w:szCs w:val="16"/>
      </w:rPr>
      <w:t xml:space="preserve"> </w:t>
    </w:r>
    <w:r w:rsidR="005A0C18">
      <w:rPr>
        <w:rFonts w:ascii="Arial" w:hAnsi="Arial" w:cs="Arial"/>
        <w:sz w:val="16"/>
        <w:szCs w:val="16"/>
      </w:rPr>
      <w:t>08 April 2025</w:t>
    </w:r>
    <w:r w:rsidR="00E875A0">
      <w:rPr>
        <w:noProof/>
      </w:rPr>
      <w:t xml:space="preserve"> </w:t>
    </w:r>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1271E8D1" w:rsidR="00080209" w:rsidRDefault="00080209" w:rsidP="00080209">
    <w:pPr>
      <w:pStyle w:val="Footer"/>
      <w:jc w:val="right"/>
      <w:rPr>
        <w:rFonts w:ascii="Arial" w:hAnsi="Arial" w:cs="Arial"/>
        <w:sz w:val="16"/>
        <w:szCs w:val="16"/>
      </w:rPr>
    </w:pPr>
    <w:r w:rsidRPr="5D9186BE">
      <w:rPr>
        <w:rFonts w:ascii="Arial" w:hAnsi="Arial" w:cs="Arial"/>
        <w:sz w:val="16"/>
        <w:szCs w:val="16"/>
      </w:rPr>
      <w:t>National Electricity Transmission System Security and Quality of Supply Standard, Version 2.</w:t>
    </w:r>
    <w:r w:rsidR="00596A2B">
      <w:rPr>
        <w:rFonts w:ascii="Arial" w:hAnsi="Arial" w:cs="Arial"/>
        <w:sz w:val="16"/>
        <w:szCs w:val="16"/>
      </w:rPr>
      <w:t>10</w:t>
    </w:r>
    <w:r w:rsidRPr="5D9186BE">
      <w:rPr>
        <w:rFonts w:ascii="Arial" w:hAnsi="Arial" w:cs="Arial"/>
        <w:sz w:val="16"/>
        <w:szCs w:val="16"/>
      </w:rPr>
      <w:t xml:space="preserve"> </w:t>
    </w:r>
    <w:r w:rsidR="00596A2B">
      <w:rPr>
        <w:rFonts w:ascii="Arial" w:hAnsi="Arial" w:cs="Arial"/>
        <w:sz w:val="16"/>
        <w:szCs w:val="16"/>
      </w:rPr>
      <w:t>08 April 2025</w:t>
    </w:r>
    <w:r w:rsidRPr="5D9186BE">
      <w:rPr>
        <w:rFonts w:ascii="Arial" w:hAnsi="Arial" w:cs="Arial"/>
        <w:sz w:val="16"/>
        <w:szCs w:val="16"/>
      </w:rPr>
      <w:t xml:space="preserve">  </w:t>
    </w:r>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C5417A">
    <w:pPr>
      <w:pStyle w:val="Footer"/>
      <w:jc w:val="center"/>
    </w:pPr>
    <w:sdt>
      <w:sdtPr>
        <w:id w:val="272822780"/>
        <w:docPartObj>
          <w:docPartGallery w:val="Page Numbers (Bottom of Page)"/>
          <w:docPartUnique/>
        </w:docPartObj>
      </w:sdtPr>
      <w:sdtEndPr>
        <w:rPr>
          <w:noProof/>
        </w:rPr>
      </w:sdtEndPr>
      <w:sdtContent>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38775"/>
      <w:docPartObj>
        <w:docPartGallery w:val="Page Numbers (Bottom of Page)"/>
        <w:docPartUnique/>
      </w:docPartObj>
    </w:sdtPr>
    <w:sdtEndPr>
      <w:rPr>
        <w:noProof/>
      </w:rPr>
    </w:sdtEndPr>
    <w:sdtContent>
      <w:p w14:paraId="514C3B55" w14:textId="41F79786" w:rsidR="00832D57" w:rsidRDefault="00832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87032" w14:textId="77777777" w:rsidR="00104B8A" w:rsidRDefault="00104B8A" w:rsidP="008031CD">
      <w:r>
        <w:separator/>
      </w:r>
    </w:p>
  </w:footnote>
  <w:footnote w:type="continuationSeparator" w:id="0">
    <w:p w14:paraId="452E2BAD" w14:textId="77777777" w:rsidR="00104B8A" w:rsidRDefault="00104B8A" w:rsidP="008031CD">
      <w:r>
        <w:continuationSeparator/>
      </w:r>
    </w:p>
  </w:footnote>
  <w:footnote w:type="continuationNotice" w:id="1">
    <w:p w14:paraId="33A5F95F" w14:textId="77777777" w:rsidR="00104B8A" w:rsidRDefault="00104B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7772EC">
      <w:trPr>
        <w:trHeight w:val="300"/>
      </w:trPr>
      <w:tc>
        <w:tcPr>
          <w:tcW w:w="2995" w:type="dxa"/>
        </w:tcPr>
        <w:p w14:paraId="69D53B02" w14:textId="35426AE9" w:rsidR="5D9186BE" w:rsidRDefault="5D9186BE" w:rsidP="007772EC">
          <w:pPr>
            <w:pStyle w:val="Revision"/>
            <w:ind w:left="-115"/>
          </w:pPr>
        </w:p>
      </w:tc>
      <w:tc>
        <w:tcPr>
          <w:tcW w:w="2995" w:type="dxa"/>
        </w:tcPr>
        <w:p w14:paraId="52F7C1C8" w14:textId="3B421EDC" w:rsidR="5D9186BE" w:rsidRDefault="5D9186BE" w:rsidP="007772EC">
          <w:pPr>
            <w:pStyle w:val="Revision"/>
            <w:jc w:val="center"/>
          </w:pPr>
        </w:p>
      </w:tc>
      <w:tc>
        <w:tcPr>
          <w:tcW w:w="2995" w:type="dxa"/>
        </w:tcPr>
        <w:p w14:paraId="5A0E0CF6" w14:textId="4F31F51F" w:rsidR="5D9186BE" w:rsidRDefault="5D9186BE" w:rsidP="007772EC">
          <w:pPr>
            <w:pStyle w:val="Revision"/>
            <w:ind w:right="-115"/>
            <w:jc w:val="right"/>
          </w:pPr>
        </w:p>
      </w:tc>
    </w:tr>
  </w:tbl>
  <w:p w14:paraId="57F6EB9B" w14:textId="2C01EC5E" w:rsidR="5D9186BE" w:rsidRDefault="5D9186BE" w:rsidP="007772EC">
    <w:pPr>
      <w:pStyle w:val="Revision"/>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7772EC">
      <w:trPr>
        <w:trHeight w:val="300"/>
      </w:trPr>
      <w:tc>
        <w:tcPr>
          <w:tcW w:w="3550" w:type="dxa"/>
        </w:tcPr>
        <w:p w14:paraId="4C5E3B5D" w14:textId="5ED56317" w:rsidR="5D9186BE" w:rsidRDefault="5D9186BE" w:rsidP="007772EC">
          <w:pPr>
            <w:pStyle w:val="Revision"/>
            <w:ind w:left="-115"/>
          </w:pPr>
        </w:p>
      </w:tc>
      <w:tc>
        <w:tcPr>
          <w:tcW w:w="3550" w:type="dxa"/>
        </w:tcPr>
        <w:p w14:paraId="5A1206F3" w14:textId="2757DB01" w:rsidR="5D9186BE" w:rsidRDefault="5D9186BE" w:rsidP="007772EC">
          <w:pPr>
            <w:pStyle w:val="Revision"/>
            <w:jc w:val="center"/>
          </w:pPr>
        </w:p>
      </w:tc>
      <w:tc>
        <w:tcPr>
          <w:tcW w:w="3550" w:type="dxa"/>
        </w:tcPr>
        <w:p w14:paraId="51EE8B5A" w14:textId="23D68C53" w:rsidR="5D9186BE" w:rsidRDefault="5D9186BE" w:rsidP="007772EC">
          <w:pPr>
            <w:pStyle w:val="Revision"/>
            <w:ind w:right="-115"/>
            <w:jc w:val="right"/>
          </w:pPr>
        </w:p>
      </w:tc>
    </w:tr>
  </w:tbl>
  <w:p w14:paraId="1323C766" w14:textId="1FB7DB1E" w:rsidR="5D9186BE" w:rsidRDefault="5D9186BE" w:rsidP="007772EC">
    <w:pPr>
      <w:pStyle w:val="Revision"/>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7772EC">
      <w:trPr>
        <w:trHeight w:val="300"/>
      </w:trPr>
      <w:tc>
        <w:tcPr>
          <w:tcW w:w="3020" w:type="dxa"/>
        </w:tcPr>
        <w:p w14:paraId="50A686A7" w14:textId="34CF36FA" w:rsidR="5D9186BE" w:rsidRDefault="5D9186BE" w:rsidP="007772EC">
          <w:pPr>
            <w:pStyle w:val="Revision"/>
            <w:ind w:left="-115"/>
          </w:pPr>
        </w:p>
      </w:tc>
      <w:tc>
        <w:tcPr>
          <w:tcW w:w="3020" w:type="dxa"/>
        </w:tcPr>
        <w:p w14:paraId="1A0DACA1" w14:textId="009EE9C9" w:rsidR="5D9186BE" w:rsidRDefault="5D9186BE" w:rsidP="007772EC">
          <w:pPr>
            <w:pStyle w:val="Revision"/>
            <w:jc w:val="center"/>
          </w:pPr>
        </w:p>
      </w:tc>
      <w:tc>
        <w:tcPr>
          <w:tcW w:w="3020" w:type="dxa"/>
        </w:tcPr>
        <w:p w14:paraId="076AD824" w14:textId="388B4753" w:rsidR="5D9186BE" w:rsidRDefault="5D9186BE" w:rsidP="007772EC">
          <w:pPr>
            <w:pStyle w:val="Revision"/>
            <w:ind w:right="-115"/>
            <w:jc w:val="right"/>
          </w:pPr>
        </w:p>
      </w:tc>
    </w:tr>
  </w:tbl>
  <w:p w14:paraId="246F50F6" w14:textId="6638FE49" w:rsidR="5D9186BE" w:rsidRDefault="5D9186BE" w:rsidP="007772EC">
    <w:pPr>
      <w:pStyle w:val="Revision"/>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7772EC">
      <w:trPr>
        <w:trHeight w:val="300"/>
      </w:trPr>
      <w:tc>
        <w:tcPr>
          <w:tcW w:w="3020" w:type="dxa"/>
        </w:tcPr>
        <w:p w14:paraId="46448DBA" w14:textId="0183F4CB" w:rsidR="5D9186BE" w:rsidRDefault="5D9186BE" w:rsidP="007772EC">
          <w:pPr>
            <w:pStyle w:val="Revision"/>
            <w:ind w:left="-115"/>
          </w:pPr>
        </w:p>
      </w:tc>
      <w:tc>
        <w:tcPr>
          <w:tcW w:w="3020" w:type="dxa"/>
        </w:tcPr>
        <w:p w14:paraId="7E2B724E" w14:textId="368E1121" w:rsidR="5D9186BE" w:rsidRDefault="5D9186BE" w:rsidP="007772EC">
          <w:pPr>
            <w:pStyle w:val="Revision"/>
            <w:jc w:val="center"/>
          </w:pPr>
        </w:p>
      </w:tc>
      <w:tc>
        <w:tcPr>
          <w:tcW w:w="3020" w:type="dxa"/>
        </w:tcPr>
        <w:p w14:paraId="665ABB55" w14:textId="031F4E40" w:rsidR="5D9186BE" w:rsidRDefault="5D9186BE" w:rsidP="007772EC">
          <w:pPr>
            <w:pStyle w:val="Revision"/>
            <w:ind w:right="-115"/>
            <w:jc w:val="right"/>
          </w:pPr>
        </w:p>
      </w:tc>
    </w:tr>
  </w:tbl>
  <w:p w14:paraId="3DF1C58A" w14:textId="239708CB" w:rsidR="5D9186BE" w:rsidRDefault="5D9186BE" w:rsidP="007772EC">
    <w:pPr>
      <w:pStyle w:val="Revision"/>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7772EC">
      <w:trPr>
        <w:trHeight w:val="300"/>
      </w:trPr>
      <w:tc>
        <w:tcPr>
          <w:tcW w:w="3020" w:type="dxa"/>
        </w:tcPr>
        <w:p w14:paraId="30CCE661" w14:textId="5EE660B4" w:rsidR="5D9186BE" w:rsidRDefault="5D9186BE" w:rsidP="007772EC">
          <w:pPr>
            <w:pStyle w:val="Revision"/>
            <w:ind w:left="-115"/>
          </w:pPr>
        </w:p>
      </w:tc>
      <w:tc>
        <w:tcPr>
          <w:tcW w:w="3020" w:type="dxa"/>
        </w:tcPr>
        <w:p w14:paraId="4A400979" w14:textId="53A75F62" w:rsidR="5D9186BE" w:rsidRDefault="5D9186BE" w:rsidP="007772EC">
          <w:pPr>
            <w:pStyle w:val="Revision"/>
            <w:jc w:val="center"/>
          </w:pPr>
        </w:p>
      </w:tc>
      <w:tc>
        <w:tcPr>
          <w:tcW w:w="3020" w:type="dxa"/>
        </w:tcPr>
        <w:p w14:paraId="5628DFC5" w14:textId="553002C8" w:rsidR="5D9186BE" w:rsidRDefault="5D9186BE" w:rsidP="007772EC">
          <w:pPr>
            <w:pStyle w:val="Revision"/>
            <w:ind w:right="-115"/>
            <w:jc w:val="right"/>
          </w:pPr>
        </w:p>
      </w:tc>
    </w:tr>
  </w:tbl>
  <w:p w14:paraId="228D5446" w14:textId="3DBF3697" w:rsidR="5D9186BE" w:rsidRDefault="5D9186BE" w:rsidP="007772EC">
    <w:pPr>
      <w:pStyle w:val="Revision"/>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7772EC">
      <w:trPr>
        <w:trHeight w:val="300"/>
      </w:trPr>
      <w:tc>
        <w:tcPr>
          <w:tcW w:w="3090" w:type="dxa"/>
        </w:tcPr>
        <w:p w14:paraId="6FC4E345" w14:textId="20CFFBA6" w:rsidR="5D9186BE" w:rsidRDefault="5D9186BE" w:rsidP="007772EC">
          <w:pPr>
            <w:pStyle w:val="Revision"/>
            <w:ind w:left="-115"/>
          </w:pPr>
        </w:p>
      </w:tc>
      <w:tc>
        <w:tcPr>
          <w:tcW w:w="3090" w:type="dxa"/>
        </w:tcPr>
        <w:p w14:paraId="29720A79" w14:textId="58BCF28A" w:rsidR="5D9186BE" w:rsidRDefault="5D9186BE" w:rsidP="007772EC">
          <w:pPr>
            <w:pStyle w:val="Revision"/>
            <w:jc w:val="center"/>
          </w:pPr>
        </w:p>
      </w:tc>
      <w:tc>
        <w:tcPr>
          <w:tcW w:w="3090" w:type="dxa"/>
        </w:tcPr>
        <w:p w14:paraId="20FDC9E0" w14:textId="36482802" w:rsidR="5D9186BE" w:rsidRDefault="5D9186BE" w:rsidP="007772EC">
          <w:pPr>
            <w:pStyle w:val="Revision"/>
            <w:ind w:right="-115"/>
            <w:jc w:val="right"/>
          </w:pPr>
        </w:p>
      </w:tc>
    </w:tr>
  </w:tbl>
  <w:p w14:paraId="6F197710" w14:textId="5CB200C6" w:rsidR="5D9186BE" w:rsidRDefault="5D9186BE" w:rsidP="007772EC">
    <w:pPr>
      <w:pStyle w:val="Revision"/>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7772EC">
      <w:trPr>
        <w:trHeight w:val="300"/>
      </w:trPr>
      <w:tc>
        <w:tcPr>
          <w:tcW w:w="3090" w:type="dxa"/>
        </w:tcPr>
        <w:p w14:paraId="69DBA4A6" w14:textId="54E942CE" w:rsidR="5D9186BE" w:rsidRDefault="5D9186BE" w:rsidP="007772EC">
          <w:pPr>
            <w:pStyle w:val="Revision"/>
            <w:ind w:left="-115"/>
          </w:pPr>
        </w:p>
      </w:tc>
      <w:tc>
        <w:tcPr>
          <w:tcW w:w="3090" w:type="dxa"/>
        </w:tcPr>
        <w:p w14:paraId="33B54351" w14:textId="0D7CD1E4" w:rsidR="5D9186BE" w:rsidRDefault="5D9186BE" w:rsidP="007772EC">
          <w:pPr>
            <w:pStyle w:val="Revision"/>
            <w:jc w:val="center"/>
          </w:pPr>
        </w:p>
      </w:tc>
      <w:tc>
        <w:tcPr>
          <w:tcW w:w="3090" w:type="dxa"/>
        </w:tcPr>
        <w:p w14:paraId="10EC2A1E" w14:textId="19939335" w:rsidR="5D9186BE" w:rsidRDefault="5D9186BE" w:rsidP="007772EC">
          <w:pPr>
            <w:pStyle w:val="Revision"/>
            <w:ind w:right="-115"/>
            <w:jc w:val="right"/>
          </w:pPr>
        </w:p>
      </w:tc>
    </w:tr>
  </w:tbl>
  <w:p w14:paraId="68758901" w14:textId="104E7113" w:rsidR="5D9186BE" w:rsidRDefault="5D9186BE" w:rsidP="007772EC">
    <w:pPr>
      <w:pStyle w:val="Revision"/>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7772EC">
      <w:trPr>
        <w:trHeight w:val="300"/>
      </w:trPr>
      <w:tc>
        <w:tcPr>
          <w:tcW w:w="2770" w:type="dxa"/>
        </w:tcPr>
        <w:p w14:paraId="7D3C34DF" w14:textId="3838085C" w:rsidR="5D9186BE" w:rsidRDefault="5D9186BE" w:rsidP="007772EC">
          <w:pPr>
            <w:pStyle w:val="Revision"/>
            <w:ind w:left="-115"/>
          </w:pPr>
        </w:p>
      </w:tc>
      <w:tc>
        <w:tcPr>
          <w:tcW w:w="2770" w:type="dxa"/>
        </w:tcPr>
        <w:p w14:paraId="3B544191" w14:textId="5CF08F58" w:rsidR="5D9186BE" w:rsidRDefault="5D9186BE" w:rsidP="007772EC">
          <w:pPr>
            <w:pStyle w:val="Revision"/>
            <w:jc w:val="center"/>
          </w:pPr>
        </w:p>
      </w:tc>
      <w:tc>
        <w:tcPr>
          <w:tcW w:w="2770" w:type="dxa"/>
        </w:tcPr>
        <w:p w14:paraId="34AF7E74" w14:textId="47DEB725" w:rsidR="5D9186BE" w:rsidRDefault="5D9186BE" w:rsidP="007772EC">
          <w:pPr>
            <w:pStyle w:val="Revision"/>
            <w:ind w:right="-115"/>
            <w:jc w:val="right"/>
          </w:pPr>
        </w:p>
      </w:tc>
    </w:tr>
  </w:tbl>
  <w:p w14:paraId="1DA063F0" w14:textId="51C634DC" w:rsidR="5D9186BE" w:rsidRDefault="5D9186BE" w:rsidP="007772EC">
    <w:pPr>
      <w:pStyle w:val="Revision"/>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7772EC">
      <w:trPr>
        <w:trHeight w:val="300"/>
      </w:trPr>
      <w:tc>
        <w:tcPr>
          <w:tcW w:w="1620" w:type="dxa"/>
        </w:tcPr>
        <w:p w14:paraId="2758834C" w14:textId="02856952" w:rsidR="5D9186BE" w:rsidRDefault="5D9186BE" w:rsidP="007772EC">
          <w:pPr>
            <w:pStyle w:val="Revision"/>
            <w:ind w:left="-115"/>
          </w:pPr>
        </w:p>
      </w:tc>
      <w:tc>
        <w:tcPr>
          <w:tcW w:w="1620" w:type="dxa"/>
        </w:tcPr>
        <w:p w14:paraId="38500D45" w14:textId="07DE6B50" w:rsidR="5D9186BE" w:rsidRDefault="5D9186BE" w:rsidP="007772EC">
          <w:pPr>
            <w:pStyle w:val="Revision"/>
            <w:jc w:val="center"/>
          </w:pPr>
        </w:p>
      </w:tc>
      <w:tc>
        <w:tcPr>
          <w:tcW w:w="1620" w:type="dxa"/>
        </w:tcPr>
        <w:p w14:paraId="13A02992" w14:textId="50EC3040" w:rsidR="5D9186BE" w:rsidRDefault="5D9186BE" w:rsidP="007772EC">
          <w:pPr>
            <w:pStyle w:val="Revision"/>
            <w:ind w:right="-115"/>
            <w:jc w:val="right"/>
          </w:pPr>
        </w:p>
      </w:tc>
    </w:tr>
  </w:tbl>
  <w:p w14:paraId="7CB9DF89" w14:textId="41375BAA" w:rsidR="5D9186BE" w:rsidRDefault="5D9186BE" w:rsidP="007772EC">
    <w:pPr>
      <w:pStyle w:val="Revision"/>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7772EC">
      <w:trPr>
        <w:trHeight w:val="300"/>
      </w:trPr>
      <w:tc>
        <w:tcPr>
          <w:tcW w:w="2770" w:type="dxa"/>
        </w:tcPr>
        <w:p w14:paraId="7D849F28" w14:textId="6768AA10" w:rsidR="5D9186BE" w:rsidRDefault="5D9186BE" w:rsidP="007772EC">
          <w:pPr>
            <w:pStyle w:val="Revision"/>
            <w:ind w:left="-115"/>
          </w:pPr>
        </w:p>
      </w:tc>
      <w:tc>
        <w:tcPr>
          <w:tcW w:w="2770" w:type="dxa"/>
        </w:tcPr>
        <w:p w14:paraId="399743AC" w14:textId="34305A0B" w:rsidR="5D9186BE" w:rsidRDefault="5D9186BE" w:rsidP="007772EC">
          <w:pPr>
            <w:pStyle w:val="Revision"/>
            <w:jc w:val="center"/>
          </w:pPr>
        </w:p>
      </w:tc>
      <w:tc>
        <w:tcPr>
          <w:tcW w:w="2770" w:type="dxa"/>
        </w:tcPr>
        <w:p w14:paraId="07F0B821" w14:textId="243EE301" w:rsidR="5D9186BE" w:rsidRDefault="5D9186BE" w:rsidP="007772EC">
          <w:pPr>
            <w:pStyle w:val="Revision"/>
            <w:ind w:right="-115"/>
            <w:jc w:val="right"/>
          </w:pPr>
        </w:p>
      </w:tc>
    </w:tr>
  </w:tbl>
  <w:p w14:paraId="4F686351" w14:textId="15CC6633" w:rsidR="5D9186BE" w:rsidRDefault="5D9186BE" w:rsidP="007772EC">
    <w:pPr>
      <w:pStyle w:val="Revision"/>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7772EC">
      <w:trPr>
        <w:trHeight w:val="300"/>
      </w:trPr>
      <w:tc>
        <w:tcPr>
          <w:tcW w:w="2770" w:type="dxa"/>
        </w:tcPr>
        <w:p w14:paraId="55E4F34A" w14:textId="0003E55C" w:rsidR="5D9186BE" w:rsidRDefault="5D9186BE" w:rsidP="007772EC">
          <w:pPr>
            <w:pStyle w:val="Revision"/>
            <w:ind w:left="-115"/>
          </w:pPr>
        </w:p>
      </w:tc>
      <w:tc>
        <w:tcPr>
          <w:tcW w:w="2770" w:type="dxa"/>
        </w:tcPr>
        <w:p w14:paraId="08C21042" w14:textId="5C216CC2" w:rsidR="5D9186BE" w:rsidRDefault="5D9186BE" w:rsidP="007772EC">
          <w:pPr>
            <w:pStyle w:val="Revision"/>
            <w:jc w:val="center"/>
          </w:pPr>
        </w:p>
      </w:tc>
      <w:tc>
        <w:tcPr>
          <w:tcW w:w="2770" w:type="dxa"/>
        </w:tcPr>
        <w:p w14:paraId="37183149" w14:textId="6654C93E" w:rsidR="5D9186BE" w:rsidRDefault="5D9186BE" w:rsidP="007772EC">
          <w:pPr>
            <w:pStyle w:val="Revision"/>
            <w:ind w:right="-115"/>
            <w:jc w:val="right"/>
          </w:pPr>
        </w:p>
      </w:tc>
    </w:tr>
  </w:tbl>
  <w:p w14:paraId="532EDB9C" w14:textId="0FC78C4F" w:rsidR="5D9186BE" w:rsidRDefault="5D9186BE" w:rsidP="007772EC">
    <w:pPr>
      <w:pStyle w:val="Revisio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7772EC">
      <w:trPr>
        <w:trHeight w:val="300"/>
      </w:trPr>
      <w:tc>
        <w:tcPr>
          <w:tcW w:w="3010" w:type="dxa"/>
        </w:tcPr>
        <w:p w14:paraId="3D5E1622" w14:textId="48CF8277" w:rsidR="5D9186BE" w:rsidRDefault="5D9186BE" w:rsidP="007772EC">
          <w:pPr>
            <w:pStyle w:val="Revision"/>
            <w:ind w:left="-115"/>
          </w:pPr>
        </w:p>
      </w:tc>
      <w:tc>
        <w:tcPr>
          <w:tcW w:w="3010" w:type="dxa"/>
        </w:tcPr>
        <w:p w14:paraId="41DF8419" w14:textId="0797EA79" w:rsidR="5D9186BE" w:rsidRDefault="5D9186BE" w:rsidP="007772EC">
          <w:pPr>
            <w:pStyle w:val="Revision"/>
            <w:jc w:val="center"/>
          </w:pPr>
        </w:p>
      </w:tc>
      <w:tc>
        <w:tcPr>
          <w:tcW w:w="3010" w:type="dxa"/>
        </w:tcPr>
        <w:p w14:paraId="695EAB6E" w14:textId="78806290" w:rsidR="5D9186BE" w:rsidRDefault="5D9186BE" w:rsidP="007772EC">
          <w:pPr>
            <w:pStyle w:val="Revision"/>
            <w:ind w:right="-115"/>
            <w:jc w:val="right"/>
          </w:pPr>
        </w:p>
      </w:tc>
    </w:tr>
  </w:tbl>
  <w:p w14:paraId="52791470" w14:textId="59188D33" w:rsidR="5D9186BE" w:rsidRDefault="5D9186BE" w:rsidP="007772EC">
    <w:pPr>
      <w:pStyle w:val="Revision"/>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7772EC">
      <w:trPr>
        <w:trHeight w:val="300"/>
      </w:trPr>
      <w:tc>
        <w:tcPr>
          <w:tcW w:w="2770" w:type="dxa"/>
        </w:tcPr>
        <w:p w14:paraId="1B454714" w14:textId="43D8E3F2" w:rsidR="5D9186BE" w:rsidRDefault="5D9186BE" w:rsidP="007772EC">
          <w:pPr>
            <w:pStyle w:val="Revision"/>
            <w:ind w:left="-115"/>
          </w:pPr>
        </w:p>
      </w:tc>
      <w:tc>
        <w:tcPr>
          <w:tcW w:w="2770" w:type="dxa"/>
        </w:tcPr>
        <w:p w14:paraId="2B52DCE6" w14:textId="3ABC5618" w:rsidR="5D9186BE" w:rsidRDefault="5D9186BE" w:rsidP="007772EC">
          <w:pPr>
            <w:pStyle w:val="Revision"/>
            <w:jc w:val="center"/>
          </w:pPr>
        </w:p>
      </w:tc>
      <w:tc>
        <w:tcPr>
          <w:tcW w:w="2770" w:type="dxa"/>
        </w:tcPr>
        <w:p w14:paraId="3B0CDF90" w14:textId="74966413" w:rsidR="5D9186BE" w:rsidRDefault="5D9186BE" w:rsidP="007772EC">
          <w:pPr>
            <w:pStyle w:val="Revision"/>
            <w:ind w:right="-115"/>
            <w:jc w:val="right"/>
          </w:pPr>
        </w:p>
      </w:tc>
    </w:tr>
  </w:tbl>
  <w:p w14:paraId="723DCD91" w14:textId="71852D9A" w:rsidR="5D9186BE" w:rsidRDefault="5D9186BE" w:rsidP="007772EC">
    <w:pPr>
      <w:pStyle w:val="Revision"/>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7772EC">
      <w:trPr>
        <w:trHeight w:val="300"/>
      </w:trPr>
      <w:tc>
        <w:tcPr>
          <w:tcW w:w="2770" w:type="dxa"/>
        </w:tcPr>
        <w:p w14:paraId="026FF269" w14:textId="741E8AA0" w:rsidR="5D9186BE" w:rsidRDefault="5D9186BE" w:rsidP="007772EC">
          <w:pPr>
            <w:pStyle w:val="Revision"/>
            <w:ind w:left="-115"/>
          </w:pPr>
        </w:p>
      </w:tc>
      <w:tc>
        <w:tcPr>
          <w:tcW w:w="2770" w:type="dxa"/>
        </w:tcPr>
        <w:p w14:paraId="31E17B02" w14:textId="6FFA9136" w:rsidR="5D9186BE" w:rsidRDefault="5D9186BE" w:rsidP="007772EC">
          <w:pPr>
            <w:pStyle w:val="Revision"/>
            <w:jc w:val="center"/>
          </w:pPr>
        </w:p>
      </w:tc>
      <w:tc>
        <w:tcPr>
          <w:tcW w:w="2770" w:type="dxa"/>
        </w:tcPr>
        <w:p w14:paraId="19DA1257" w14:textId="2AAD0ADC" w:rsidR="5D9186BE" w:rsidRDefault="5D9186BE" w:rsidP="007772EC">
          <w:pPr>
            <w:pStyle w:val="Revision"/>
            <w:ind w:right="-115"/>
            <w:jc w:val="right"/>
          </w:pPr>
        </w:p>
      </w:tc>
    </w:tr>
  </w:tbl>
  <w:p w14:paraId="498CA0CA" w14:textId="5F59B121" w:rsidR="5D9186BE" w:rsidRDefault="5D9186BE" w:rsidP="007772EC">
    <w:pPr>
      <w:pStyle w:val="Revision"/>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7772EC">
      <w:trPr>
        <w:trHeight w:val="300"/>
      </w:trPr>
      <w:tc>
        <w:tcPr>
          <w:tcW w:w="2770" w:type="dxa"/>
        </w:tcPr>
        <w:p w14:paraId="1A5D7920" w14:textId="45E27ED9" w:rsidR="5D9186BE" w:rsidRDefault="5D9186BE" w:rsidP="007772EC">
          <w:pPr>
            <w:pStyle w:val="Revision"/>
            <w:ind w:left="-115"/>
          </w:pPr>
        </w:p>
      </w:tc>
      <w:tc>
        <w:tcPr>
          <w:tcW w:w="2770" w:type="dxa"/>
        </w:tcPr>
        <w:p w14:paraId="4AAC24A6" w14:textId="135B7C09" w:rsidR="5D9186BE" w:rsidRDefault="5D9186BE" w:rsidP="007772EC">
          <w:pPr>
            <w:pStyle w:val="Revision"/>
            <w:jc w:val="center"/>
          </w:pPr>
        </w:p>
      </w:tc>
      <w:tc>
        <w:tcPr>
          <w:tcW w:w="2770" w:type="dxa"/>
        </w:tcPr>
        <w:p w14:paraId="5B6CB304" w14:textId="301E1743" w:rsidR="5D9186BE" w:rsidRDefault="5D9186BE" w:rsidP="007772EC">
          <w:pPr>
            <w:pStyle w:val="Revision"/>
            <w:ind w:right="-115"/>
            <w:jc w:val="right"/>
          </w:pPr>
        </w:p>
      </w:tc>
    </w:tr>
  </w:tbl>
  <w:p w14:paraId="63D242CE" w14:textId="00AD3CB0" w:rsidR="5D9186BE" w:rsidRDefault="5D9186BE" w:rsidP="007772EC">
    <w:pPr>
      <w:pStyle w:val="Revision"/>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7772EC">
      <w:trPr>
        <w:trHeight w:val="300"/>
      </w:trPr>
      <w:tc>
        <w:tcPr>
          <w:tcW w:w="2770" w:type="dxa"/>
        </w:tcPr>
        <w:p w14:paraId="4D9A1259" w14:textId="38140002" w:rsidR="5D9186BE" w:rsidRDefault="5D9186BE" w:rsidP="007772EC">
          <w:pPr>
            <w:pStyle w:val="Revision"/>
            <w:ind w:left="-115"/>
          </w:pPr>
        </w:p>
      </w:tc>
      <w:tc>
        <w:tcPr>
          <w:tcW w:w="2770" w:type="dxa"/>
        </w:tcPr>
        <w:p w14:paraId="664723FB" w14:textId="0F8D755D" w:rsidR="5D9186BE" w:rsidRDefault="5D9186BE" w:rsidP="007772EC">
          <w:pPr>
            <w:pStyle w:val="Revision"/>
            <w:jc w:val="center"/>
          </w:pPr>
        </w:p>
      </w:tc>
      <w:tc>
        <w:tcPr>
          <w:tcW w:w="2770" w:type="dxa"/>
        </w:tcPr>
        <w:p w14:paraId="799FE4C6" w14:textId="00E2C3D9" w:rsidR="5D9186BE" w:rsidRDefault="5D9186BE" w:rsidP="007772EC">
          <w:pPr>
            <w:pStyle w:val="Revision"/>
            <w:ind w:right="-115"/>
            <w:jc w:val="right"/>
          </w:pPr>
        </w:p>
      </w:tc>
    </w:tr>
  </w:tbl>
  <w:p w14:paraId="79026F56" w14:textId="1CFEFC6F" w:rsidR="5D9186BE" w:rsidRDefault="5D9186BE" w:rsidP="007772EC">
    <w:pPr>
      <w:pStyle w:val="Revision"/>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7772EC">
      <w:trPr>
        <w:trHeight w:val="300"/>
      </w:trPr>
      <w:tc>
        <w:tcPr>
          <w:tcW w:w="2770" w:type="dxa"/>
        </w:tcPr>
        <w:p w14:paraId="36382ED5" w14:textId="7D6ABFB1" w:rsidR="5D9186BE" w:rsidRDefault="5D9186BE" w:rsidP="007772EC">
          <w:pPr>
            <w:pStyle w:val="Revision"/>
            <w:ind w:left="-115"/>
          </w:pPr>
        </w:p>
      </w:tc>
      <w:tc>
        <w:tcPr>
          <w:tcW w:w="2770" w:type="dxa"/>
        </w:tcPr>
        <w:p w14:paraId="3A686CF9" w14:textId="09AF1F12" w:rsidR="5D9186BE" w:rsidRDefault="5D9186BE" w:rsidP="007772EC">
          <w:pPr>
            <w:pStyle w:val="Revision"/>
            <w:jc w:val="center"/>
          </w:pPr>
        </w:p>
      </w:tc>
      <w:tc>
        <w:tcPr>
          <w:tcW w:w="2770" w:type="dxa"/>
        </w:tcPr>
        <w:p w14:paraId="525D3A0E" w14:textId="16701432" w:rsidR="5D9186BE" w:rsidRDefault="5D9186BE" w:rsidP="007772EC">
          <w:pPr>
            <w:pStyle w:val="Revision"/>
            <w:ind w:right="-115"/>
            <w:jc w:val="right"/>
          </w:pPr>
        </w:p>
      </w:tc>
    </w:tr>
  </w:tbl>
  <w:p w14:paraId="39F1648F" w14:textId="2595D0E9" w:rsidR="5D9186BE" w:rsidRDefault="5D9186BE" w:rsidP="007772EC">
    <w:pPr>
      <w:pStyle w:val="Revision"/>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7772EC">
      <w:trPr>
        <w:trHeight w:val="300"/>
      </w:trPr>
      <w:tc>
        <w:tcPr>
          <w:tcW w:w="1625" w:type="dxa"/>
        </w:tcPr>
        <w:p w14:paraId="1E5535ED" w14:textId="3CACBBDE" w:rsidR="5D9186BE" w:rsidRDefault="5D9186BE" w:rsidP="007772EC">
          <w:pPr>
            <w:pStyle w:val="Revision"/>
            <w:ind w:left="-115"/>
          </w:pPr>
        </w:p>
      </w:tc>
      <w:tc>
        <w:tcPr>
          <w:tcW w:w="1625" w:type="dxa"/>
        </w:tcPr>
        <w:p w14:paraId="2B523A6F" w14:textId="5BF8CBA2" w:rsidR="5D9186BE" w:rsidRDefault="5D9186BE" w:rsidP="007772EC">
          <w:pPr>
            <w:pStyle w:val="Revision"/>
            <w:jc w:val="center"/>
          </w:pPr>
        </w:p>
      </w:tc>
      <w:tc>
        <w:tcPr>
          <w:tcW w:w="1625" w:type="dxa"/>
        </w:tcPr>
        <w:p w14:paraId="35B8010A" w14:textId="43139238" w:rsidR="5D9186BE" w:rsidRDefault="5D9186BE" w:rsidP="007772EC">
          <w:pPr>
            <w:pStyle w:val="Revision"/>
            <w:ind w:right="-115"/>
            <w:jc w:val="right"/>
          </w:pPr>
        </w:p>
      </w:tc>
    </w:tr>
  </w:tbl>
  <w:p w14:paraId="704C5A28" w14:textId="5DD1781A" w:rsidR="5D9186BE" w:rsidRDefault="5D9186BE" w:rsidP="007772EC">
    <w:pPr>
      <w:pStyle w:val="Revision"/>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7772EC">
      <w:trPr>
        <w:trHeight w:val="300"/>
      </w:trPr>
      <w:tc>
        <w:tcPr>
          <w:tcW w:w="2770" w:type="dxa"/>
        </w:tcPr>
        <w:p w14:paraId="085EA7AF" w14:textId="0E19E08E" w:rsidR="5D9186BE" w:rsidRDefault="5D9186BE" w:rsidP="007772EC">
          <w:pPr>
            <w:pStyle w:val="Revision"/>
            <w:ind w:left="-115"/>
          </w:pPr>
        </w:p>
      </w:tc>
      <w:tc>
        <w:tcPr>
          <w:tcW w:w="2770" w:type="dxa"/>
        </w:tcPr>
        <w:p w14:paraId="0C08C7CC" w14:textId="602F2618" w:rsidR="5D9186BE" w:rsidRDefault="5D9186BE" w:rsidP="007772EC">
          <w:pPr>
            <w:pStyle w:val="Revision"/>
            <w:jc w:val="center"/>
          </w:pPr>
        </w:p>
      </w:tc>
      <w:tc>
        <w:tcPr>
          <w:tcW w:w="2770" w:type="dxa"/>
        </w:tcPr>
        <w:p w14:paraId="174C8648" w14:textId="389630F9" w:rsidR="5D9186BE" w:rsidRDefault="5D9186BE" w:rsidP="007772EC">
          <w:pPr>
            <w:pStyle w:val="Revision"/>
            <w:ind w:right="-115"/>
            <w:jc w:val="right"/>
          </w:pPr>
        </w:p>
      </w:tc>
    </w:tr>
  </w:tbl>
  <w:p w14:paraId="0D5FEDB7" w14:textId="2C4BDD9F" w:rsidR="5D9186BE" w:rsidRDefault="5D9186BE" w:rsidP="007772EC">
    <w:pPr>
      <w:pStyle w:val="Revision"/>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7772EC">
      <w:trPr>
        <w:trHeight w:val="300"/>
      </w:trPr>
      <w:tc>
        <w:tcPr>
          <w:tcW w:w="3025" w:type="dxa"/>
        </w:tcPr>
        <w:p w14:paraId="35F83025" w14:textId="534000AC" w:rsidR="5D9186BE" w:rsidRDefault="5D9186BE" w:rsidP="007772EC">
          <w:pPr>
            <w:pStyle w:val="Revision"/>
            <w:ind w:left="-115"/>
          </w:pPr>
        </w:p>
      </w:tc>
      <w:tc>
        <w:tcPr>
          <w:tcW w:w="3025" w:type="dxa"/>
        </w:tcPr>
        <w:p w14:paraId="7FAF0B1F" w14:textId="7F330C47" w:rsidR="5D9186BE" w:rsidRDefault="5D9186BE" w:rsidP="007772EC">
          <w:pPr>
            <w:pStyle w:val="Revision"/>
            <w:jc w:val="center"/>
          </w:pPr>
        </w:p>
      </w:tc>
      <w:tc>
        <w:tcPr>
          <w:tcW w:w="3025" w:type="dxa"/>
        </w:tcPr>
        <w:p w14:paraId="29F76AEC" w14:textId="005A5E13" w:rsidR="5D9186BE" w:rsidRDefault="5D9186BE" w:rsidP="007772EC">
          <w:pPr>
            <w:pStyle w:val="Revision"/>
            <w:ind w:right="-115"/>
            <w:jc w:val="right"/>
          </w:pPr>
        </w:p>
      </w:tc>
    </w:tr>
  </w:tbl>
  <w:p w14:paraId="6B5A064F" w14:textId="62E3CD8A" w:rsidR="5D9186BE" w:rsidRDefault="5D9186BE" w:rsidP="007772EC">
    <w:pPr>
      <w:pStyle w:val="Revision"/>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7772EC">
      <w:trPr>
        <w:trHeight w:val="300"/>
      </w:trPr>
      <w:tc>
        <w:tcPr>
          <w:tcW w:w="3025" w:type="dxa"/>
        </w:tcPr>
        <w:p w14:paraId="57200206" w14:textId="3EF75A83" w:rsidR="5D9186BE" w:rsidRDefault="5D9186BE" w:rsidP="007772EC">
          <w:pPr>
            <w:pStyle w:val="Revision"/>
            <w:ind w:left="-115"/>
          </w:pPr>
        </w:p>
      </w:tc>
      <w:tc>
        <w:tcPr>
          <w:tcW w:w="3025" w:type="dxa"/>
        </w:tcPr>
        <w:p w14:paraId="29C5CA53" w14:textId="2F3CB771" w:rsidR="5D9186BE" w:rsidRDefault="5D9186BE" w:rsidP="007772EC">
          <w:pPr>
            <w:pStyle w:val="Revision"/>
            <w:jc w:val="center"/>
          </w:pPr>
        </w:p>
      </w:tc>
      <w:tc>
        <w:tcPr>
          <w:tcW w:w="3025" w:type="dxa"/>
        </w:tcPr>
        <w:p w14:paraId="75148854" w14:textId="07DD8106" w:rsidR="5D9186BE" w:rsidRDefault="5D9186BE" w:rsidP="007772EC">
          <w:pPr>
            <w:pStyle w:val="Revision"/>
            <w:ind w:right="-115"/>
            <w:jc w:val="right"/>
          </w:pPr>
        </w:p>
      </w:tc>
    </w:tr>
  </w:tbl>
  <w:p w14:paraId="085307A6" w14:textId="27B539E5" w:rsidR="5D9186BE" w:rsidRDefault="5D9186BE" w:rsidP="007772EC">
    <w:pPr>
      <w:pStyle w:val="Revision"/>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7772EC">
      <w:trPr>
        <w:trHeight w:val="300"/>
      </w:trPr>
      <w:tc>
        <w:tcPr>
          <w:tcW w:w="3025" w:type="dxa"/>
        </w:tcPr>
        <w:p w14:paraId="4879197A" w14:textId="74CBAFF1" w:rsidR="5D9186BE" w:rsidRDefault="5D9186BE" w:rsidP="007772EC">
          <w:pPr>
            <w:pStyle w:val="Revision"/>
            <w:ind w:left="-115"/>
          </w:pPr>
        </w:p>
      </w:tc>
      <w:tc>
        <w:tcPr>
          <w:tcW w:w="3025" w:type="dxa"/>
        </w:tcPr>
        <w:p w14:paraId="1911B51D" w14:textId="3B6CF984" w:rsidR="5D9186BE" w:rsidRDefault="5D9186BE" w:rsidP="007772EC">
          <w:pPr>
            <w:pStyle w:val="Revision"/>
            <w:jc w:val="center"/>
          </w:pPr>
        </w:p>
      </w:tc>
      <w:tc>
        <w:tcPr>
          <w:tcW w:w="3025" w:type="dxa"/>
        </w:tcPr>
        <w:p w14:paraId="11CFB9C2" w14:textId="2A79D9E4" w:rsidR="5D9186BE" w:rsidRDefault="5D9186BE" w:rsidP="007772EC">
          <w:pPr>
            <w:pStyle w:val="Revision"/>
            <w:ind w:right="-115"/>
            <w:jc w:val="right"/>
          </w:pPr>
        </w:p>
      </w:tc>
    </w:tr>
  </w:tbl>
  <w:p w14:paraId="2874D779" w14:textId="31A2124F" w:rsidR="5D9186BE" w:rsidRDefault="5D9186BE" w:rsidP="007772EC">
    <w:pPr>
      <w:pStyle w:val="Revisio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7772EC">
      <w:trPr>
        <w:trHeight w:val="300"/>
      </w:trPr>
      <w:tc>
        <w:tcPr>
          <w:tcW w:w="3010" w:type="dxa"/>
        </w:tcPr>
        <w:p w14:paraId="2493C50F" w14:textId="647D65D1" w:rsidR="5D9186BE" w:rsidRDefault="5D9186BE" w:rsidP="007772EC">
          <w:pPr>
            <w:pStyle w:val="Revision"/>
            <w:ind w:left="-115"/>
          </w:pPr>
        </w:p>
      </w:tc>
      <w:tc>
        <w:tcPr>
          <w:tcW w:w="3010" w:type="dxa"/>
        </w:tcPr>
        <w:p w14:paraId="7B89EDE8" w14:textId="4DB62EBC" w:rsidR="5D9186BE" w:rsidRDefault="5D9186BE" w:rsidP="007772EC">
          <w:pPr>
            <w:pStyle w:val="Revision"/>
            <w:jc w:val="center"/>
          </w:pPr>
        </w:p>
      </w:tc>
      <w:tc>
        <w:tcPr>
          <w:tcW w:w="3010" w:type="dxa"/>
        </w:tcPr>
        <w:p w14:paraId="22EAB56C" w14:textId="19D675C4" w:rsidR="5D9186BE" w:rsidRDefault="5D9186BE" w:rsidP="007772EC">
          <w:pPr>
            <w:pStyle w:val="Revision"/>
            <w:ind w:right="-115"/>
            <w:jc w:val="right"/>
          </w:pPr>
        </w:p>
      </w:tc>
    </w:tr>
  </w:tbl>
  <w:p w14:paraId="32DCA156" w14:textId="00124866" w:rsidR="5D9186BE" w:rsidRDefault="5D9186BE" w:rsidP="007772EC">
    <w:pPr>
      <w:pStyle w:val="Revision"/>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7772EC">
      <w:trPr>
        <w:trHeight w:val="300"/>
      </w:trPr>
      <w:tc>
        <w:tcPr>
          <w:tcW w:w="3025" w:type="dxa"/>
        </w:tcPr>
        <w:p w14:paraId="28669B3C" w14:textId="46476C9D" w:rsidR="5D9186BE" w:rsidRDefault="5D9186BE" w:rsidP="007772EC">
          <w:pPr>
            <w:pStyle w:val="Revision"/>
            <w:ind w:left="-115"/>
          </w:pPr>
        </w:p>
      </w:tc>
      <w:tc>
        <w:tcPr>
          <w:tcW w:w="3025" w:type="dxa"/>
        </w:tcPr>
        <w:p w14:paraId="7297D74C" w14:textId="399DD3B4" w:rsidR="5D9186BE" w:rsidRDefault="5D9186BE" w:rsidP="007772EC">
          <w:pPr>
            <w:pStyle w:val="Revision"/>
            <w:jc w:val="center"/>
          </w:pPr>
        </w:p>
      </w:tc>
      <w:tc>
        <w:tcPr>
          <w:tcW w:w="3025" w:type="dxa"/>
        </w:tcPr>
        <w:p w14:paraId="121884AB" w14:textId="4D303243" w:rsidR="5D9186BE" w:rsidRDefault="5D9186BE" w:rsidP="007772EC">
          <w:pPr>
            <w:pStyle w:val="Revision"/>
            <w:ind w:right="-115"/>
            <w:jc w:val="right"/>
          </w:pPr>
        </w:p>
      </w:tc>
    </w:tr>
  </w:tbl>
  <w:p w14:paraId="341DABD2" w14:textId="086A2659" w:rsidR="5D9186BE" w:rsidRDefault="5D9186BE" w:rsidP="007772EC">
    <w:pPr>
      <w:pStyle w:val="Revision"/>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7772EC">
      <w:trPr>
        <w:trHeight w:val="300"/>
      </w:trPr>
      <w:tc>
        <w:tcPr>
          <w:tcW w:w="3025" w:type="dxa"/>
        </w:tcPr>
        <w:p w14:paraId="29E0B481" w14:textId="76487130" w:rsidR="5D9186BE" w:rsidRDefault="5D9186BE" w:rsidP="007772EC">
          <w:pPr>
            <w:pStyle w:val="Revision"/>
            <w:ind w:left="-115"/>
          </w:pPr>
        </w:p>
      </w:tc>
      <w:tc>
        <w:tcPr>
          <w:tcW w:w="3025" w:type="dxa"/>
        </w:tcPr>
        <w:p w14:paraId="418D782E" w14:textId="55F8536A" w:rsidR="5D9186BE" w:rsidRDefault="5D9186BE" w:rsidP="007772EC">
          <w:pPr>
            <w:pStyle w:val="Revision"/>
            <w:jc w:val="center"/>
          </w:pPr>
        </w:p>
      </w:tc>
      <w:tc>
        <w:tcPr>
          <w:tcW w:w="3025" w:type="dxa"/>
        </w:tcPr>
        <w:p w14:paraId="12607C21" w14:textId="208FF1CC" w:rsidR="5D9186BE" w:rsidRDefault="5D9186BE" w:rsidP="007772EC">
          <w:pPr>
            <w:pStyle w:val="Revision"/>
            <w:ind w:right="-115"/>
            <w:jc w:val="right"/>
          </w:pPr>
        </w:p>
      </w:tc>
    </w:tr>
  </w:tbl>
  <w:p w14:paraId="27ECE1FB" w14:textId="70F0325A" w:rsidR="5D9186BE" w:rsidRDefault="5D9186BE" w:rsidP="007772EC">
    <w:pPr>
      <w:pStyle w:val="Revision"/>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7772EC">
      <w:trPr>
        <w:trHeight w:val="300"/>
      </w:trPr>
      <w:tc>
        <w:tcPr>
          <w:tcW w:w="3025" w:type="dxa"/>
        </w:tcPr>
        <w:p w14:paraId="7D713C39" w14:textId="633C065F" w:rsidR="5D9186BE" w:rsidRDefault="5D9186BE" w:rsidP="007772EC">
          <w:pPr>
            <w:pStyle w:val="Revision"/>
            <w:ind w:left="-115"/>
          </w:pPr>
        </w:p>
      </w:tc>
      <w:tc>
        <w:tcPr>
          <w:tcW w:w="3025" w:type="dxa"/>
        </w:tcPr>
        <w:p w14:paraId="4E06CD2D" w14:textId="63AC4B2E" w:rsidR="5D9186BE" w:rsidRDefault="5D9186BE" w:rsidP="007772EC">
          <w:pPr>
            <w:pStyle w:val="Revision"/>
            <w:jc w:val="center"/>
          </w:pPr>
        </w:p>
      </w:tc>
      <w:tc>
        <w:tcPr>
          <w:tcW w:w="3025" w:type="dxa"/>
        </w:tcPr>
        <w:p w14:paraId="24EA4EAF" w14:textId="483413F8" w:rsidR="5D9186BE" w:rsidRDefault="5D9186BE" w:rsidP="007772EC">
          <w:pPr>
            <w:pStyle w:val="Revision"/>
            <w:ind w:right="-115"/>
            <w:jc w:val="right"/>
          </w:pPr>
        </w:p>
      </w:tc>
    </w:tr>
  </w:tbl>
  <w:p w14:paraId="25CF70AF" w14:textId="469FD7B4" w:rsidR="5D9186BE" w:rsidRDefault="5D9186BE" w:rsidP="007772EC">
    <w:pPr>
      <w:pStyle w:val="Revision"/>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7772EC">
      <w:trPr>
        <w:trHeight w:val="300"/>
      </w:trPr>
      <w:tc>
        <w:tcPr>
          <w:tcW w:w="2770" w:type="dxa"/>
        </w:tcPr>
        <w:p w14:paraId="448D3CC4" w14:textId="05BFB7E3" w:rsidR="5D9186BE" w:rsidRDefault="5D9186BE" w:rsidP="007772EC">
          <w:pPr>
            <w:pStyle w:val="Revision"/>
            <w:ind w:left="-115"/>
          </w:pPr>
        </w:p>
      </w:tc>
      <w:tc>
        <w:tcPr>
          <w:tcW w:w="2770" w:type="dxa"/>
        </w:tcPr>
        <w:p w14:paraId="094233B1" w14:textId="5A36650E" w:rsidR="5D9186BE" w:rsidRDefault="5D9186BE" w:rsidP="007772EC">
          <w:pPr>
            <w:pStyle w:val="Revision"/>
            <w:jc w:val="center"/>
          </w:pPr>
        </w:p>
      </w:tc>
      <w:tc>
        <w:tcPr>
          <w:tcW w:w="2770" w:type="dxa"/>
        </w:tcPr>
        <w:p w14:paraId="17CB20E3" w14:textId="410FD4D4" w:rsidR="5D9186BE" w:rsidRDefault="5D9186BE" w:rsidP="007772EC">
          <w:pPr>
            <w:pStyle w:val="Revision"/>
            <w:ind w:right="-115"/>
            <w:jc w:val="right"/>
          </w:pPr>
        </w:p>
      </w:tc>
    </w:tr>
  </w:tbl>
  <w:p w14:paraId="2003F289" w14:textId="3CDD9173" w:rsidR="5D9186BE" w:rsidRDefault="5D9186BE" w:rsidP="007772EC">
    <w:pPr>
      <w:pStyle w:val="Revision"/>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7772EC">
      <w:trPr>
        <w:trHeight w:val="300"/>
      </w:trPr>
      <w:tc>
        <w:tcPr>
          <w:tcW w:w="3055" w:type="dxa"/>
        </w:tcPr>
        <w:p w14:paraId="12D64D3F" w14:textId="3BF82E0E" w:rsidR="5D9186BE" w:rsidRDefault="5D9186BE" w:rsidP="007772EC">
          <w:pPr>
            <w:pStyle w:val="Revision"/>
            <w:ind w:left="-115"/>
          </w:pPr>
        </w:p>
      </w:tc>
      <w:tc>
        <w:tcPr>
          <w:tcW w:w="3055" w:type="dxa"/>
        </w:tcPr>
        <w:p w14:paraId="59C36665" w14:textId="517874B2" w:rsidR="5D9186BE" w:rsidRDefault="5D9186BE" w:rsidP="007772EC">
          <w:pPr>
            <w:pStyle w:val="Revision"/>
            <w:jc w:val="center"/>
          </w:pPr>
        </w:p>
      </w:tc>
      <w:tc>
        <w:tcPr>
          <w:tcW w:w="3055" w:type="dxa"/>
        </w:tcPr>
        <w:p w14:paraId="18207420" w14:textId="7B078A4B" w:rsidR="5D9186BE" w:rsidRDefault="5D9186BE" w:rsidP="007772EC">
          <w:pPr>
            <w:pStyle w:val="Revision"/>
            <w:ind w:right="-115"/>
            <w:jc w:val="right"/>
          </w:pPr>
        </w:p>
      </w:tc>
    </w:tr>
  </w:tbl>
  <w:p w14:paraId="11B25FB5" w14:textId="491C42D1" w:rsidR="5D9186BE" w:rsidRDefault="5D9186BE" w:rsidP="007772EC">
    <w:pPr>
      <w:pStyle w:val="Revision"/>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7772EC">
      <w:trPr>
        <w:trHeight w:val="300"/>
      </w:trPr>
      <w:tc>
        <w:tcPr>
          <w:tcW w:w="3025" w:type="dxa"/>
        </w:tcPr>
        <w:p w14:paraId="40DE8A23" w14:textId="26BA4A37" w:rsidR="5D9186BE" w:rsidRDefault="5D9186BE" w:rsidP="007772EC">
          <w:pPr>
            <w:pStyle w:val="Revision"/>
            <w:ind w:left="-115"/>
          </w:pPr>
        </w:p>
      </w:tc>
      <w:tc>
        <w:tcPr>
          <w:tcW w:w="3025" w:type="dxa"/>
        </w:tcPr>
        <w:p w14:paraId="215FC9BD" w14:textId="17EA61DF" w:rsidR="5D9186BE" w:rsidRDefault="5D9186BE" w:rsidP="007772EC">
          <w:pPr>
            <w:pStyle w:val="Revision"/>
            <w:jc w:val="center"/>
          </w:pPr>
        </w:p>
      </w:tc>
      <w:tc>
        <w:tcPr>
          <w:tcW w:w="3025" w:type="dxa"/>
        </w:tcPr>
        <w:p w14:paraId="76DCD3CD" w14:textId="7B868215" w:rsidR="5D9186BE" w:rsidRDefault="5D9186BE" w:rsidP="007772EC">
          <w:pPr>
            <w:pStyle w:val="Revision"/>
            <w:ind w:right="-115"/>
            <w:jc w:val="right"/>
          </w:pPr>
        </w:p>
      </w:tc>
    </w:tr>
  </w:tbl>
  <w:p w14:paraId="55610EE6" w14:textId="4BEF6987" w:rsidR="5D9186BE" w:rsidRDefault="5D9186BE" w:rsidP="007772EC">
    <w:pPr>
      <w:pStyle w:val="Revision"/>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7772EC">
      <w:trPr>
        <w:trHeight w:val="300"/>
      </w:trPr>
      <w:tc>
        <w:tcPr>
          <w:tcW w:w="3025" w:type="dxa"/>
        </w:tcPr>
        <w:p w14:paraId="19B4467B" w14:textId="475266FA" w:rsidR="5D9186BE" w:rsidRDefault="5D9186BE" w:rsidP="007772EC">
          <w:pPr>
            <w:pStyle w:val="Revision"/>
            <w:ind w:left="-115"/>
          </w:pPr>
        </w:p>
      </w:tc>
      <w:tc>
        <w:tcPr>
          <w:tcW w:w="3025" w:type="dxa"/>
        </w:tcPr>
        <w:p w14:paraId="5AC23D02" w14:textId="7D4BC175" w:rsidR="5D9186BE" w:rsidRDefault="5D9186BE" w:rsidP="007772EC">
          <w:pPr>
            <w:pStyle w:val="Revision"/>
            <w:jc w:val="center"/>
          </w:pPr>
        </w:p>
      </w:tc>
      <w:tc>
        <w:tcPr>
          <w:tcW w:w="3025" w:type="dxa"/>
        </w:tcPr>
        <w:p w14:paraId="7B9D9170" w14:textId="126136AF" w:rsidR="5D9186BE" w:rsidRDefault="5D9186BE" w:rsidP="007772EC">
          <w:pPr>
            <w:pStyle w:val="Revision"/>
            <w:ind w:right="-115"/>
            <w:jc w:val="right"/>
          </w:pPr>
        </w:p>
      </w:tc>
    </w:tr>
  </w:tbl>
  <w:p w14:paraId="71264465" w14:textId="683F5590" w:rsidR="5D9186BE" w:rsidRDefault="5D9186BE" w:rsidP="007772EC">
    <w:pPr>
      <w:pStyle w:val="Revision"/>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7772EC">
      <w:trPr>
        <w:trHeight w:val="300"/>
      </w:trPr>
      <w:tc>
        <w:tcPr>
          <w:tcW w:w="2880" w:type="dxa"/>
        </w:tcPr>
        <w:p w14:paraId="518FF4C9" w14:textId="6E5E1CED" w:rsidR="5D9186BE" w:rsidRDefault="5D9186BE" w:rsidP="007772EC">
          <w:pPr>
            <w:pStyle w:val="Revision"/>
            <w:ind w:left="-115"/>
          </w:pPr>
        </w:p>
      </w:tc>
      <w:tc>
        <w:tcPr>
          <w:tcW w:w="2880" w:type="dxa"/>
        </w:tcPr>
        <w:p w14:paraId="4CFC2263" w14:textId="17B9A392" w:rsidR="5D9186BE" w:rsidRDefault="5D9186BE" w:rsidP="007772EC">
          <w:pPr>
            <w:pStyle w:val="Revision"/>
            <w:jc w:val="center"/>
          </w:pPr>
        </w:p>
      </w:tc>
      <w:tc>
        <w:tcPr>
          <w:tcW w:w="2880" w:type="dxa"/>
        </w:tcPr>
        <w:p w14:paraId="4FF67927" w14:textId="2DD3CB54" w:rsidR="5D9186BE" w:rsidRDefault="5D9186BE" w:rsidP="007772EC">
          <w:pPr>
            <w:pStyle w:val="Revision"/>
            <w:ind w:right="-115"/>
            <w:jc w:val="right"/>
          </w:pPr>
        </w:p>
      </w:tc>
    </w:tr>
  </w:tbl>
  <w:p w14:paraId="0D552D3E" w14:textId="2376A323" w:rsidR="5D9186BE" w:rsidRDefault="5D9186BE" w:rsidP="007772EC">
    <w:pPr>
      <w:pStyle w:val="Revision"/>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7772EC">
      <w:trPr>
        <w:trHeight w:val="300"/>
      </w:trPr>
      <w:tc>
        <w:tcPr>
          <w:tcW w:w="2880" w:type="dxa"/>
        </w:tcPr>
        <w:p w14:paraId="6D11B799" w14:textId="1B830DBC" w:rsidR="5D9186BE" w:rsidRDefault="5D9186BE" w:rsidP="007772EC">
          <w:pPr>
            <w:pStyle w:val="Revision"/>
            <w:ind w:left="-115"/>
          </w:pPr>
        </w:p>
      </w:tc>
      <w:tc>
        <w:tcPr>
          <w:tcW w:w="2880" w:type="dxa"/>
        </w:tcPr>
        <w:p w14:paraId="4BFC30D5" w14:textId="2D9A26B9" w:rsidR="5D9186BE" w:rsidRDefault="5D9186BE" w:rsidP="007772EC">
          <w:pPr>
            <w:pStyle w:val="Revision"/>
            <w:jc w:val="center"/>
          </w:pPr>
        </w:p>
      </w:tc>
      <w:tc>
        <w:tcPr>
          <w:tcW w:w="2880" w:type="dxa"/>
        </w:tcPr>
        <w:p w14:paraId="12510D01" w14:textId="72ED19BE" w:rsidR="5D9186BE" w:rsidRDefault="5D9186BE" w:rsidP="007772EC">
          <w:pPr>
            <w:pStyle w:val="Revision"/>
            <w:ind w:right="-115"/>
            <w:jc w:val="right"/>
          </w:pPr>
        </w:p>
      </w:tc>
    </w:tr>
  </w:tbl>
  <w:p w14:paraId="48A98586" w14:textId="7B63FA95" w:rsidR="5D9186BE" w:rsidRDefault="5D9186BE" w:rsidP="007772EC">
    <w:pPr>
      <w:pStyle w:val="Revision"/>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7772EC">
      <w:trPr>
        <w:trHeight w:val="300"/>
      </w:trPr>
      <w:tc>
        <w:tcPr>
          <w:tcW w:w="3025" w:type="dxa"/>
        </w:tcPr>
        <w:p w14:paraId="5B4B3F6C" w14:textId="6B9BB55A" w:rsidR="5D9186BE" w:rsidRDefault="5D9186BE" w:rsidP="007772EC">
          <w:pPr>
            <w:pStyle w:val="Revision"/>
            <w:ind w:left="-115"/>
          </w:pPr>
        </w:p>
      </w:tc>
      <w:tc>
        <w:tcPr>
          <w:tcW w:w="3025" w:type="dxa"/>
        </w:tcPr>
        <w:p w14:paraId="29FACA08" w14:textId="60620210" w:rsidR="5D9186BE" w:rsidRDefault="5D9186BE" w:rsidP="007772EC">
          <w:pPr>
            <w:pStyle w:val="Revision"/>
            <w:jc w:val="center"/>
          </w:pPr>
        </w:p>
      </w:tc>
      <w:tc>
        <w:tcPr>
          <w:tcW w:w="3025" w:type="dxa"/>
        </w:tcPr>
        <w:p w14:paraId="2F37C508" w14:textId="152756E3" w:rsidR="5D9186BE" w:rsidRDefault="5D9186BE" w:rsidP="007772EC">
          <w:pPr>
            <w:pStyle w:val="Revision"/>
            <w:ind w:right="-115"/>
            <w:jc w:val="right"/>
          </w:pPr>
        </w:p>
      </w:tc>
    </w:tr>
  </w:tbl>
  <w:p w14:paraId="71425427" w14:textId="68D9B4DC" w:rsidR="5D9186BE" w:rsidRDefault="5D9186BE" w:rsidP="007772EC">
    <w:pPr>
      <w:pStyle w:val="Revisio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7772EC">
      <w:trPr>
        <w:trHeight w:val="300"/>
      </w:trPr>
      <w:tc>
        <w:tcPr>
          <w:tcW w:w="3120" w:type="dxa"/>
        </w:tcPr>
        <w:p w14:paraId="62334B8C" w14:textId="71011C1E" w:rsidR="5D9186BE" w:rsidRDefault="5D9186BE" w:rsidP="007772EC">
          <w:pPr>
            <w:pStyle w:val="Revision"/>
            <w:ind w:left="-115"/>
          </w:pPr>
        </w:p>
      </w:tc>
      <w:tc>
        <w:tcPr>
          <w:tcW w:w="3120" w:type="dxa"/>
        </w:tcPr>
        <w:p w14:paraId="3D94C42F" w14:textId="4D22F957" w:rsidR="5D9186BE" w:rsidRDefault="5D9186BE" w:rsidP="007772EC">
          <w:pPr>
            <w:pStyle w:val="Revision"/>
            <w:jc w:val="center"/>
          </w:pPr>
        </w:p>
      </w:tc>
      <w:tc>
        <w:tcPr>
          <w:tcW w:w="3120" w:type="dxa"/>
        </w:tcPr>
        <w:p w14:paraId="4638F6F6" w14:textId="17BFD541" w:rsidR="5D9186BE" w:rsidRDefault="5D9186BE" w:rsidP="007772EC">
          <w:pPr>
            <w:pStyle w:val="Revision"/>
            <w:ind w:right="-115"/>
            <w:jc w:val="right"/>
          </w:pPr>
        </w:p>
      </w:tc>
    </w:tr>
  </w:tbl>
  <w:p w14:paraId="5895D6A5" w14:textId="2C6C77D4" w:rsidR="5D9186BE" w:rsidRDefault="5D9186BE" w:rsidP="007772EC">
    <w:pPr>
      <w:pStyle w:val="Revision"/>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7772EC">
      <w:trPr>
        <w:trHeight w:val="300"/>
      </w:trPr>
      <w:tc>
        <w:tcPr>
          <w:tcW w:w="2040" w:type="dxa"/>
        </w:tcPr>
        <w:p w14:paraId="5A791D98" w14:textId="7CFE0FE7" w:rsidR="5D9186BE" w:rsidRDefault="5D9186BE" w:rsidP="007772EC">
          <w:pPr>
            <w:pStyle w:val="Revision"/>
            <w:ind w:left="-115"/>
          </w:pPr>
        </w:p>
      </w:tc>
      <w:tc>
        <w:tcPr>
          <w:tcW w:w="2040" w:type="dxa"/>
        </w:tcPr>
        <w:p w14:paraId="1DB43A6E" w14:textId="3DC094F0" w:rsidR="5D9186BE" w:rsidRDefault="5D9186BE" w:rsidP="007772EC">
          <w:pPr>
            <w:pStyle w:val="Revision"/>
            <w:jc w:val="center"/>
          </w:pPr>
        </w:p>
      </w:tc>
      <w:tc>
        <w:tcPr>
          <w:tcW w:w="2040" w:type="dxa"/>
        </w:tcPr>
        <w:p w14:paraId="076EB975" w14:textId="43B7D088" w:rsidR="5D9186BE" w:rsidRDefault="5D9186BE" w:rsidP="007772EC">
          <w:pPr>
            <w:pStyle w:val="Revision"/>
            <w:ind w:right="-115"/>
            <w:jc w:val="right"/>
          </w:pPr>
        </w:p>
      </w:tc>
    </w:tr>
  </w:tbl>
  <w:p w14:paraId="50C81126" w14:textId="313B07C4" w:rsidR="5D9186BE" w:rsidRDefault="5D9186BE" w:rsidP="007772EC">
    <w:pPr>
      <w:pStyle w:val="Revision"/>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7772EC">
      <w:trPr>
        <w:trHeight w:val="300"/>
      </w:trPr>
      <w:tc>
        <w:tcPr>
          <w:tcW w:w="3025" w:type="dxa"/>
        </w:tcPr>
        <w:p w14:paraId="2A543FBA" w14:textId="78CEC85D" w:rsidR="5D9186BE" w:rsidRDefault="5D9186BE" w:rsidP="007772EC">
          <w:pPr>
            <w:pStyle w:val="Revision"/>
            <w:ind w:left="-115"/>
          </w:pPr>
        </w:p>
      </w:tc>
      <w:tc>
        <w:tcPr>
          <w:tcW w:w="3025" w:type="dxa"/>
        </w:tcPr>
        <w:p w14:paraId="577E905B" w14:textId="7302C14C" w:rsidR="5D9186BE" w:rsidRDefault="5D9186BE" w:rsidP="007772EC">
          <w:pPr>
            <w:pStyle w:val="Revision"/>
            <w:jc w:val="center"/>
          </w:pPr>
        </w:p>
      </w:tc>
      <w:tc>
        <w:tcPr>
          <w:tcW w:w="3025" w:type="dxa"/>
        </w:tcPr>
        <w:p w14:paraId="203EFC71" w14:textId="3D2689ED" w:rsidR="5D9186BE" w:rsidRDefault="5D9186BE" w:rsidP="007772EC">
          <w:pPr>
            <w:pStyle w:val="Revision"/>
            <w:ind w:right="-115"/>
            <w:jc w:val="right"/>
          </w:pPr>
        </w:p>
      </w:tc>
    </w:tr>
  </w:tbl>
  <w:p w14:paraId="1E7714BE" w14:textId="5A25EA74" w:rsidR="5D9186BE" w:rsidRDefault="5D9186BE" w:rsidP="007772EC">
    <w:pPr>
      <w:pStyle w:val="Revision"/>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7772EC">
      <w:trPr>
        <w:trHeight w:val="300"/>
      </w:trPr>
      <w:tc>
        <w:tcPr>
          <w:tcW w:w="3025" w:type="dxa"/>
        </w:tcPr>
        <w:p w14:paraId="1D5F1A2C" w14:textId="4A1930DF" w:rsidR="5D9186BE" w:rsidRDefault="5D9186BE" w:rsidP="007772EC">
          <w:pPr>
            <w:pStyle w:val="Revision"/>
            <w:ind w:left="-115"/>
          </w:pPr>
        </w:p>
      </w:tc>
      <w:tc>
        <w:tcPr>
          <w:tcW w:w="3025" w:type="dxa"/>
        </w:tcPr>
        <w:p w14:paraId="523A503D" w14:textId="57582306" w:rsidR="5D9186BE" w:rsidRDefault="5D9186BE" w:rsidP="007772EC">
          <w:pPr>
            <w:pStyle w:val="Revision"/>
            <w:jc w:val="center"/>
          </w:pPr>
        </w:p>
      </w:tc>
      <w:tc>
        <w:tcPr>
          <w:tcW w:w="3025" w:type="dxa"/>
        </w:tcPr>
        <w:p w14:paraId="7EB92FE1" w14:textId="495920DD" w:rsidR="5D9186BE" w:rsidRDefault="5D9186BE" w:rsidP="007772EC">
          <w:pPr>
            <w:pStyle w:val="Revision"/>
            <w:ind w:right="-115"/>
            <w:jc w:val="right"/>
          </w:pPr>
        </w:p>
      </w:tc>
    </w:tr>
  </w:tbl>
  <w:p w14:paraId="45974206" w14:textId="2712FBDB" w:rsidR="5D9186BE" w:rsidRDefault="5D9186BE" w:rsidP="007772EC">
    <w:pPr>
      <w:pStyle w:val="Revision"/>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7772EC">
      <w:trPr>
        <w:trHeight w:val="300"/>
      </w:trPr>
      <w:tc>
        <w:tcPr>
          <w:tcW w:w="2480" w:type="dxa"/>
        </w:tcPr>
        <w:p w14:paraId="31B02321" w14:textId="755F9A74" w:rsidR="5D9186BE" w:rsidRDefault="5D9186BE" w:rsidP="007772EC">
          <w:pPr>
            <w:pStyle w:val="Revision"/>
            <w:ind w:left="-115"/>
          </w:pPr>
        </w:p>
      </w:tc>
      <w:tc>
        <w:tcPr>
          <w:tcW w:w="2480" w:type="dxa"/>
        </w:tcPr>
        <w:p w14:paraId="1CE6DBE7" w14:textId="46D5E780" w:rsidR="5D9186BE" w:rsidRDefault="5D9186BE" w:rsidP="007772EC">
          <w:pPr>
            <w:pStyle w:val="Revision"/>
            <w:jc w:val="center"/>
          </w:pPr>
        </w:p>
      </w:tc>
      <w:tc>
        <w:tcPr>
          <w:tcW w:w="2480" w:type="dxa"/>
        </w:tcPr>
        <w:p w14:paraId="1E8AA878" w14:textId="45C7887E" w:rsidR="5D9186BE" w:rsidRDefault="5D9186BE" w:rsidP="007772EC">
          <w:pPr>
            <w:pStyle w:val="Revision"/>
            <w:ind w:right="-115"/>
            <w:jc w:val="right"/>
          </w:pPr>
        </w:p>
      </w:tc>
    </w:tr>
  </w:tbl>
  <w:p w14:paraId="57B46397" w14:textId="34363375" w:rsidR="5D9186BE" w:rsidRDefault="5D9186BE" w:rsidP="007772EC">
    <w:pPr>
      <w:pStyle w:val="Revision"/>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7772EC">
      <w:trPr>
        <w:trHeight w:val="300"/>
      </w:trPr>
      <w:tc>
        <w:tcPr>
          <w:tcW w:w="3025" w:type="dxa"/>
        </w:tcPr>
        <w:p w14:paraId="0289FAA7" w14:textId="3EADBF9B" w:rsidR="5D9186BE" w:rsidRDefault="5D9186BE" w:rsidP="007772EC">
          <w:pPr>
            <w:pStyle w:val="Revision"/>
            <w:ind w:left="-115"/>
          </w:pPr>
        </w:p>
      </w:tc>
      <w:tc>
        <w:tcPr>
          <w:tcW w:w="3025" w:type="dxa"/>
        </w:tcPr>
        <w:p w14:paraId="452F162E" w14:textId="50345AF3" w:rsidR="5D9186BE" w:rsidRDefault="5D9186BE" w:rsidP="007772EC">
          <w:pPr>
            <w:pStyle w:val="Revision"/>
            <w:jc w:val="center"/>
          </w:pPr>
        </w:p>
      </w:tc>
      <w:tc>
        <w:tcPr>
          <w:tcW w:w="3025" w:type="dxa"/>
        </w:tcPr>
        <w:p w14:paraId="12465C32" w14:textId="4594811B" w:rsidR="5D9186BE" w:rsidRDefault="5D9186BE" w:rsidP="007772EC">
          <w:pPr>
            <w:pStyle w:val="Revision"/>
            <w:ind w:right="-115"/>
            <w:jc w:val="right"/>
          </w:pPr>
        </w:p>
      </w:tc>
    </w:tr>
  </w:tbl>
  <w:p w14:paraId="67D0950E" w14:textId="69B95356" w:rsidR="5D9186BE" w:rsidRDefault="5D9186BE" w:rsidP="007772EC">
    <w:pPr>
      <w:pStyle w:val="Revision"/>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7772EC">
      <w:trPr>
        <w:trHeight w:val="300"/>
      </w:trPr>
      <w:tc>
        <w:tcPr>
          <w:tcW w:w="2770" w:type="dxa"/>
        </w:tcPr>
        <w:p w14:paraId="36A8ED37" w14:textId="3E353A81" w:rsidR="5D9186BE" w:rsidRDefault="5D9186BE" w:rsidP="007772EC">
          <w:pPr>
            <w:pStyle w:val="Revision"/>
            <w:ind w:left="-115"/>
          </w:pPr>
        </w:p>
      </w:tc>
      <w:tc>
        <w:tcPr>
          <w:tcW w:w="2770" w:type="dxa"/>
        </w:tcPr>
        <w:p w14:paraId="3D1EC5EE" w14:textId="0A0E5987" w:rsidR="5D9186BE" w:rsidRDefault="5D9186BE" w:rsidP="007772EC">
          <w:pPr>
            <w:pStyle w:val="Revision"/>
            <w:jc w:val="center"/>
          </w:pPr>
        </w:p>
      </w:tc>
      <w:tc>
        <w:tcPr>
          <w:tcW w:w="2770" w:type="dxa"/>
        </w:tcPr>
        <w:p w14:paraId="4636E109" w14:textId="36A8A172" w:rsidR="5D9186BE" w:rsidRDefault="5D9186BE" w:rsidP="007772EC">
          <w:pPr>
            <w:pStyle w:val="Revision"/>
            <w:ind w:right="-115"/>
            <w:jc w:val="right"/>
          </w:pPr>
        </w:p>
      </w:tc>
    </w:tr>
  </w:tbl>
  <w:p w14:paraId="07D2E289" w14:textId="061BCEC1" w:rsidR="5D9186BE" w:rsidRDefault="5D9186BE" w:rsidP="007772EC">
    <w:pPr>
      <w:pStyle w:val="Revision"/>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7772EC">
      <w:trPr>
        <w:trHeight w:val="300"/>
      </w:trPr>
      <w:tc>
        <w:tcPr>
          <w:tcW w:w="3025" w:type="dxa"/>
        </w:tcPr>
        <w:p w14:paraId="220DFFBE" w14:textId="78A1D1C8" w:rsidR="5D9186BE" w:rsidRDefault="5D9186BE" w:rsidP="007772EC">
          <w:pPr>
            <w:pStyle w:val="Revision"/>
            <w:ind w:left="-115"/>
          </w:pPr>
        </w:p>
      </w:tc>
      <w:tc>
        <w:tcPr>
          <w:tcW w:w="3025" w:type="dxa"/>
        </w:tcPr>
        <w:p w14:paraId="18128117" w14:textId="234C1DA2" w:rsidR="5D9186BE" w:rsidRDefault="5D9186BE" w:rsidP="007772EC">
          <w:pPr>
            <w:pStyle w:val="Revision"/>
            <w:jc w:val="center"/>
          </w:pPr>
        </w:p>
      </w:tc>
      <w:tc>
        <w:tcPr>
          <w:tcW w:w="3025" w:type="dxa"/>
        </w:tcPr>
        <w:p w14:paraId="17E93A86" w14:textId="5BC86F75" w:rsidR="5D9186BE" w:rsidRDefault="5D9186BE" w:rsidP="007772EC">
          <w:pPr>
            <w:pStyle w:val="Revision"/>
            <w:ind w:right="-115"/>
            <w:jc w:val="right"/>
          </w:pPr>
        </w:p>
      </w:tc>
    </w:tr>
  </w:tbl>
  <w:p w14:paraId="04E22571" w14:textId="1EFBC3FB" w:rsidR="5D9186BE" w:rsidRDefault="5D9186BE" w:rsidP="007772EC">
    <w:pPr>
      <w:pStyle w:val="Revisio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7772EC">
      <w:trPr>
        <w:trHeight w:val="300"/>
      </w:trPr>
      <w:tc>
        <w:tcPr>
          <w:tcW w:w="3120" w:type="dxa"/>
        </w:tcPr>
        <w:p w14:paraId="1E054C31" w14:textId="3F6B84C1" w:rsidR="5D9186BE" w:rsidRDefault="5D9186BE" w:rsidP="007772EC">
          <w:pPr>
            <w:pStyle w:val="Revision"/>
            <w:ind w:left="-115"/>
          </w:pPr>
        </w:p>
      </w:tc>
      <w:tc>
        <w:tcPr>
          <w:tcW w:w="3120" w:type="dxa"/>
        </w:tcPr>
        <w:p w14:paraId="470E5CBA" w14:textId="0155A9C6" w:rsidR="5D9186BE" w:rsidRDefault="5D9186BE" w:rsidP="007772EC">
          <w:pPr>
            <w:pStyle w:val="Revision"/>
            <w:jc w:val="center"/>
          </w:pPr>
        </w:p>
      </w:tc>
      <w:tc>
        <w:tcPr>
          <w:tcW w:w="3120" w:type="dxa"/>
        </w:tcPr>
        <w:p w14:paraId="7D7DB142" w14:textId="505964E0" w:rsidR="5D9186BE" w:rsidRDefault="5D9186BE" w:rsidP="007772EC">
          <w:pPr>
            <w:pStyle w:val="Revision"/>
            <w:ind w:right="-115"/>
            <w:jc w:val="right"/>
          </w:pPr>
        </w:p>
      </w:tc>
    </w:tr>
  </w:tbl>
  <w:p w14:paraId="54FDD8C9" w14:textId="6A6AE0BD" w:rsidR="5D9186BE" w:rsidRDefault="5D9186BE" w:rsidP="007772EC">
    <w:pPr>
      <w:pStyle w:val="Revisio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7772EC">
      <w:trPr>
        <w:trHeight w:val="300"/>
      </w:trPr>
      <w:tc>
        <w:tcPr>
          <w:tcW w:w="3120" w:type="dxa"/>
        </w:tcPr>
        <w:p w14:paraId="48E7E90F" w14:textId="7B3071EF" w:rsidR="5D9186BE" w:rsidRDefault="5D9186BE" w:rsidP="007772EC">
          <w:pPr>
            <w:pStyle w:val="Revision"/>
            <w:ind w:left="-115"/>
          </w:pPr>
        </w:p>
      </w:tc>
      <w:tc>
        <w:tcPr>
          <w:tcW w:w="3120" w:type="dxa"/>
        </w:tcPr>
        <w:p w14:paraId="678DB759" w14:textId="5EA32912" w:rsidR="5D9186BE" w:rsidRDefault="5D9186BE" w:rsidP="007772EC">
          <w:pPr>
            <w:pStyle w:val="Revision"/>
            <w:jc w:val="center"/>
          </w:pPr>
        </w:p>
      </w:tc>
      <w:tc>
        <w:tcPr>
          <w:tcW w:w="3120" w:type="dxa"/>
        </w:tcPr>
        <w:p w14:paraId="1C13A15C" w14:textId="1EDFABDB" w:rsidR="5D9186BE" w:rsidRDefault="5D9186BE" w:rsidP="007772EC">
          <w:pPr>
            <w:pStyle w:val="Revision"/>
            <w:ind w:right="-115"/>
            <w:jc w:val="right"/>
          </w:pPr>
        </w:p>
      </w:tc>
    </w:tr>
  </w:tbl>
  <w:p w14:paraId="7B635C8B" w14:textId="2C0CE1EF" w:rsidR="5D9186BE" w:rsidRDefault="5D9186BE" w:rsidP="007772EC">
    <w:pPr>
      <w:pStyle w:val="Revisio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7772EC">
      <w:trPr>
        <w:trHeight w:val="300"/>
      </w:trPr>
      <w:tc>
        <w:tcPr>
          <w:tcW w:w="3530" w:type="dxa"/>
        </w:tcPr>
        <w:p w14:paraId="5356A1DB" w14:textId="69DA7AE5" w:rsidR="5D9186BE" w:rsidRDefault="5D9186BE" w:rsidP="007772EC">
          <w:pPr>
            <w:pStyle w:val="Revision"/>
            <w:ind w:left="-115"/>
          </w:pPr>
        </w:p>
      </w:tc>
      <w:tc>
        <w:tcPr>
          <w:tcW w:w="3530" w:type="dxa"/>
        </w:tcPr>
        <w:p w14:paraId="0F508365" w14:textId="1BA37A80" w:rsidR="5D9186BE" w:rsidRDefault="5D9186BE" w:rsidP="007772EC">
          <w:pPr>
            <w:pStyle w:val="Revision"/>
            <w:jc w:val="center"/>
          </w:pPr>
        </w:p>
      </w:tc>
      <w:tc>
        <w:tcPr>
          <w:tcW w:w="3530" w:type="dxa"/>
        </w:tcPr>
        <w:p w14:paraId="14CF6534" w14:textId="14FEE42E" w:rsidR="5D9186BE" w:rsidRDefault="5D9186BE" w:rsidP="007772EC">
          <w:pPr>
            <w:pStyle w:val="Revision"/>
            <w:ind w:right="-115"/>
            <w:jc w:val="right"/>
          </w:pPr>
        </w:p>
      </w:tc>
    </w:tr>
  </w:tbl>
  <w:p w14:paraId="0A0B5F72" w14:textId="370BA437" w:rsidR="5D9186BE" w:rsidRDefault="5D9186BE" w:rsidP="007772EC">
    <w:pPr>
      <w:pStyle w:val="Revision"/>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7772EC">
      <w:trPr>
        <w:trHeight w:val="300"/>
      </w:trPr>
      <w:tc>
        <w:tcPr>
          <w:tcW w:w="3550" w:type="dxa"/>
        </w:tcPr>
        <w:p w14:paraId="71084A21" w14:textId="4CEED374" w:rsidR="5D9186BE" w:rsidRDefault="5D9186BE" w:rsidP="007772EC">
          <w:pPr>
            <w:pStyle w:val="Revision"/>
            <w:ind w:left="-115"/>
          </w:pPr>
        </w:p>
      </w:tc>
      <w:tc>
        <w:tcPr>
          <w:tcW w:w="3550" w:type="dxa"/>
        </w:tcPr>
        <w:p w14:paraId="09147A1E" w14:textId="13D77CA1" w:rsidR="5D9186BE" w:rsidRDefault="5D9186BE" w:rsidP="007772EC">
          <w:pPr>
            <w:pStyle w:val="Revision"/>
            <w:jc w:val="center"/>
          </w:pPr>
        </w:p>
      </w:tc>
      <w:tc>
        <w:tcPr>
          <w:tcW w:w="3550" w:type="dxa"/>
        </w:tcPr>
        <w:p w14:paraId="038962A5" w14:textId="5FD69F3D" w:rsidR="5D9186BE" w:rsidRDefault="5D9186BE" w:rsidP="007772EC">
          <w:pPr>
            <w:pStyle w:val="Revision"/>
            <w:ind w:right="-115"/>
            <w:jc w:val="right"/>
          </w:pPr>
        </w:p>
      </w:tc>
    </w:tr>
  </w:tbl>
  <w:p w14:paraId="029BC8E2" w14:textId="25B77B16" w:rsidR="5D9186BE" w:rsidRDefault="5D9186BE" w:rsidP="007772EC">
    <w:pPr>
      <w:pStyle w:val="Revision"/>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7772EC">
      <w:trPr>
        <w:trHeight w:val="300"/>
      </w:trPr>
      <w:tc>
        <w:tcPr>
          <w:tcW w:w="3550" w:type="dxa"/>
        </w:tcPr>
        <w:p w14:paraId="63E9E8A7" w14:textId="16DE13B8" w:rsidR="5D9186BE" w:rsidRDefault="5D9186BE" w:rsidP="007772EC">
          <w:pPr>
            <w:pStyle w:val="Revision"/>
            <w:ind w:left="-115"/>
          </w:pPr>
        </w:p>
      </w:tc>
      <w:tc>
        <w:tcPr>
          <w:tcW w:w="3550" w:type="dxa"/>
        </w:tcPr>
        <w:p w14:paraId="51930446" w14:textId="09803A7C" w:rsidR="5D9186BE" w:rsidRDefault="5D9186BE" w:rsidP="007772EC">
          <w:pPr>
            <w:pStyle w:val="Revision"/>
            <w:jc w:val="center"/>
          </w:pPr>
        </w:p>
      </w:tc>
      <w:tc>
        <w:tcPr>
          <w:tcW w:w="3550" w:type="dxa"/>
        </w:tcPr>
        <w:p w14:paraId="59739359" w14:textId="2334E50C" w:rsidR="5D9186BE" w:rsidRDefault="5D9186BE" w:rsidP="007772EC">
          <w:pPr>
            <w:pStyle w:val="Revision"/>
            <w:ind w:right="-115"/>
            <w:jc w:val="right"/>
          </w:pPr>
        </w:p>
      </w:tc>
    </w:tr>
  </w:tbl>
  <w:p w14:paraId="15312EA9" w14:textId="5C6B9450" w:rsidR="5D9186BE" w:rsidRDefault="5D9186BE" w:rsidP="007772EC">
    <w:pPr>
      <w:pStyle w:val="Revisio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B6D3ADF"/>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76"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7"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8"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9" w15:restartNumberingAfterBreak="0">
    <w:nsid w:val="598C12C1"/>
    <w:multiLevelType w:val="hybridMultilevel"/>
    <w:tmpl w:val="7AEE8DEC"/>
    <w:lvl w:ilvl="0" w:tplc="08090017">
      <w:start w:val="1"/>
      <w:numFmt w:val="lowerLetter"/>
      <w:lvlText w:val="%1)"/>
      <w:lvlJc w:val="left"/>
      <w:pPr>
        <w:ind w:left="3600" w:hanging="36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80"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1"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7"/>
  </w:num>
  <w:num w:numId="2" w16cid:durableId="2079815198">
    <w:abstractNumId w:val="81"/>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80"/>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6"/>
  </w:num>
  <w:num w:numId="104" w16cid:durableId="2075858094">
    <w:abstractNumId w:val="71"/>
  </w:num>
  <w:num w:numId="105" w16cid:durableId="89008732">
    <w:abstractNumId w:val="78"/>
  </w:num>
  <w:num w:numId="106" w16cid:durableId="1283073996">
    <w:abstractNumId w:val="75"/>
  </w:num>
  <w:num w:numId="107" w16cid:durableId="969439591">
    <w:abstractNumId w:val="79"/>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uk.nationalgrid.com::9743341d-a617-4c2a-a18e-dd1df1776676"/>
  </w15:person>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trackRevisions/>
  <w:documentProtection w:edit="comments" w:formatting="1" w:enforcement="1" w:cryptProviderType="rsaAES" w:cryptAlgorithmClass="hash" w:cryptAlgorithmType="typeAny" w:cryptAlgorithmSid="14" w:cryptSpinCount="100000" w:hash="iY8NFlFUEHUhem7E6QrFT6Hby9N24PXphsi4/7K/UowM1eWhEFVVtiCnkqjzXEpOyaU28ucPlN5uiEEJFYy5+A==" w:salt="cXMRs3hj++y4Ga2QwiYws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68"/>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0E09"/>
    <w:rsid w:val="000012FD"/>
    <w:rsid w:val="00001A99"/>
    <w:rsid w:val="00001B47"/>
    <w:rsid w:val="0000322A"/>
    <w:rsid w:val="000033B0"/>
    <w:rsid w:val="0000427B"/>
    <w:rsid w:val="00004FB1"/>
    <w:rsid w:val="00005D9D"/>
    <w:rsid w:val="00006F53"/>
    <w:rsid w:val="00006F81"/>
    <w:rsid w:val="000076FE"/>
    <w:rsid w:val="0001031A"/>
    <w:rsid w:val="00010E91"/>
    <w:rsid w:val="00011565"/>
    <w:rsid w:val="00011D54"/>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1192"/>
    <w:rsid w:val="00032165"/>
    <w:rsid w:val="0003375B"/>
    <w:rsid w:val="00033883"/>
    <w:rsid w:val="000349FD"/>
    <w:rsid w:val="00035BD2"/>
    <w:rsid w:val="00035DFF"/>
    <w:rsid w:val="000378F8"/>
    <w:rsid w:val="000405B0"/>
    <w:rsid w:val="000410F3"/>
    <w:rsid w:val="00042D03"/>
    <w:rsid w:val="0004366B"/>
    <w:rsid w:val="00044FE8"/>
    <w:rsid w:val="00046301"/>
    <w:rsid w:val="000474AE"/>
    <w:rsid w:val="0004764E"/>
    <w:rsid w:val="00047978"/>
    <w:rsid w:val="00050AC3"/>
    <w:rsid w:val="00050E25"/>
    <w:rsid w:val="00051176"/>
    <w:rsid w:val="00051D2C"/>
    <w:rsid w:val="00053418"/>
    <w:rsid w:val="00053907"/>
    <w:rsid w:val="0005407B"/>
    <w:rsid w:val="000601B3"/>
    <w:rsid w:val="000602EC"/>
    <w:rsid w:val="00060EFD"/>
    <w:rsid w:val="00061D53"/>
    <w:rsid w:val="00062508"/>
    <w:rsid w:val="00062CD8"/>
    <w:rsid w:val="00062E63"/>
    <w:rsid w:val="00064515"/>
    <w:rsid w:val="0006461B"/>
    <w:rsid w:val="0006682C"/>
    <w:rsid w:val="00066F86"/>
    <w:rsid w:val="00067714"/>
    <w:rsid w:val="00067BDC"/>
    <w:rsid w:val="00067D0F"/>
    <w:rsid w:val="0007059D"/>
    <w:rsid w:val="0007447E"/>
    <w:rsid w:val="00075C84"/>
    <w:rsid w:val="000778B6"/>
    <w:rsid w:val="00080209"/>
    <w:rsid w:val="00080369"/>
    <w:rsid w:val="00080552"/>
    <w:rsid w:val="00080847"/>
    <w:rsid w:val="000810BE"/>
    <w:rsid w:val="00081424"/>
    <w:rsid w:val="00082536"/>
    <w:rsid w:val="000838D7"/>
    <w:rsid w:val="0008463E"/>
    <w:rsid w:val="000853C4"/>
    <w:rsid w:val="00085458"/>
    <w:rsid w:val="00086546"/>
    <w:rsid w:val="0008667D"/>
    <w:rsid w:val="00087068"/>
    <w:rsid w:val="0008717D"/>
    <w:rsid w:val="00087395"/>
    <w:rsid w:val="000879BC"/>
    <w:rsid w:val="0009028E"/>
    <w:rsid w:val="00090294"/>
    <w:rsid w:val="000914B1"/>
    <w:rsid w:val="000918D1"/>
    <w:rsid w:val="00091EFA"/>
    <w:rsid w:val="0009291B"/>
    <w:rsid w:val="0009306A"/>
    <w:rsid w:val="00094C3A"/>
    <w:rsid w:val="0009539C"/>
    <w:rsid w:val="000A22CD"/>
    <w:rsid w:val="000A3F77"/>
    <w:rsid w:val="000A40A9"/>
    <w:rsid w:val="000A4632"/>
    <w:rsid w:val="000A484E"/>
    <w:rsid w:val="000A5CE8"/>
    <w:rsid w:val="000A63F1"/>
    <w:rsid w:val="000A6612"/>
    <w:rsid w:val="000A673C"/>
    <w:rsid w:val="000A782A"/>
    <w:rsid w:val="000A7FEC"/>
    <w:rsid w:val="000B17E5"/>
    <w:rsid w:val="000B1F1B"/>
    <w:rsid w:val="000B2660"/>
    <w:rsid w:val="000B2A90"/>
    <w:rsid w:val="000B33C3"/>
    <w:rsid w:val="000B576E"/>
    <w:rsid w:val="000B5F5C"/>
    <w:rsid w:val="000B6674"/>
    <w:rsid w:val="000B6733"/>
    <w:rsid w:val="000B67CC"/>
    <w:rsid w:val="000B68C9"/>
    <w:rsid w:val="000C0314"/>
    <w:rsid w:val="000C04A8"/>
    <w:rsid w:val="000C0C47"/>
    <w:rsid w:val="000C0DD1"/>
    <w:rsid w:val="000C18FD"/>
    <w:rsid w:val="000C21C4"/>
    <w:rsid w:val="000C3BC4"/>
    <w:rsid w:val="000C4018"/>
    <w:rsid w:val="000C5E7D"/>
    <w:rsid w:val="000C6292"/>
    <w:rsid w:val="000C6CDB"/>
    <w:rsid w:val="000C7077"/>
    <w:rsid w:val="000C7D7B"/>
    <w:rsid w:val="000D1825"/>
    <w:rsid w:val="000D51B6"/>
    <w:rsid w:val="000D59CF"/>
    <w:rsid w:val="000D5EAD"/>
    <w:rsid w:val="000D69AB"/>
    <w:rsid w:val="000D6DCE"/>
    <w:rsid w:val="000D741D"/>
    <w:rsid w:val="000D78DF"/>
    <w:rsid w:val="000E035C"/>
    <w:rsid w:val="000E15DB"/>
    <w:rsid w:val="000E1F94"/>
    <w:rsid w:val="000E2E3C"/>
    <w:rsid w:val="000E2EC2"/>
    <w:rsid w:val="000E3664"/>
    <w:rsid w:val="000E3C2B"/>
    <w:rsid w:val="000E3F84"/>
    <w:rsid w:val="000E4074"/>
    <w:rsid w:val="000E477F"/>
    <w:rsid w:val="000E4AFB"/>
    <w:rsid w:val="000E6378"/>
    <w:rsid w:val="000F0049"/>
    <w:rsid w:val="000F09B1"/>
    <w:rsid w:val="000F1CFF"/>
    <w:rsid w:val="000F2C3C"/>
    <w:rsid w:val="000F462E"/>
    <w:rsid w:val="000F4BCB"/>
    <w:rsid w:val="000F608D"/>
    <w:rsid w:val="000F6925"/>
    <w:rsid w:val="000F6C8C"/>
    <w:rsid w:val="000F6DF2"/>
    <w:rsid w:val="000F7F0F"/>
    <w:rsid w:val="00100A21"/>
    <w:rsid w:val="0010168B"/>
    <w:rsid w:val="00101CCF"/>
    <w:rsid w:val="001036F1"/>
    <w:rsid w:val="001047FD"/>
    <w:rsid w:val="00104A54"/>
    <w:rsid w:val="00104B8A"/>
    <w:rsid w:val="00104C40"/>
    <w:rsid w:val="0010619C"/>
    <w:rsid w:val="00106338"/>
    <w:rsid w:val="00106BA4"/>
    <w:rsid w:val="001108F3"/>
    <w:rsid w:val="00110C06"/>
    <w:rsid w:val="00112840"/>
    <w:rsid w:val="00114A76"/>
    <w:rsid w:val="00114D5B"/>
    <w:rsid w:val="00114EC6"/>
    <w:rsid w:val="00116705"/>
    <w:rsid w:val="0012002B"/>
    <w:rsid w:val="00120034"/>
    <w:rsid w:val="00120252"/>
    <w:rsid w:val="00120585"/>
    <w:rsid w:val="00120F70"/>
    <w:rsid w:val="00122AD8"/>
    <w:rsid w:val="0012378B"/>
    <w:rsid w:val="00124F10"/>
    <w:rsid w:val="00127B7D"/>
    <w:rsid w:val="001306D7"/>
    <w:rsid w:val="00131B51"/>
    <w:rsid w:val="00131BCB"/>
    <w:rsid w:val="00132053"/>
    <w:rsid w:val="00133897"/>
    <w:rsid w:val="00133F6D"/>
    <w:rsid w:val="001341B3"/>
    <w:rsid w:val="00135964"/>
    <w:rsid w:val="0013596B"/>
    <w:rsid w:val="0013643D"/>
    <w:rsid w:val="00136DE1"/>
    <w:rsid w:val="001379E4"/>
    <w:rsid w:val="00140115"/>
    <w:rsid w:val="0014099D"/>
    <w:rsid w:val="001412C3"/>
    <w:rsid w:val="00146682"/>
    <w:rsid w:val="00146C1A"/>
    <w:rsid w:val="001470FC"/>
    <w:rsid w:val="00147B0A"/>
    <w:rsid w:val="00151995"/>
    <w:rsid w:val="00152564"/>
    <w:rsid w:val="00152700"/>
    <w:rsid w:val="00153918"/>
    <w:rsid w:val="00153DF7"/>
    <w:rsid w:val="00154712"/>
    <w:rsid w:val="00154A2F"/>
    <w:rsid w:val="00155056"/>
    <w:rsid w:val="0015627B"/>
    <w:rsid w:val="00157776"/>
    <w:rsid w:val="00160B14"/>
    <w:rsid w:val="001645D3"/>
    <w:rsid w:val="001646C9"/>
    <w:rsid w:val="00165E5F"/>
    <w:rsid w:val="00167161"/>
    <w:rsid w:val="001676FF"/>
    <w:rsid w:val="001705ED"/>
    <w:rsid w:val="00171088"/>
    <w:rsid w:val="00172329"/>
    <w:rsid w:val="00173456"/>
    <w:rsid w:val="00175762"/>
    <w:rsid w:val="001767BE"/>
    <w:rsid w:val="001769A1"/>
    <w:rsid w:val="001769E4"/>
    <w:rsid w:val="001779B7"/>
    <w:rsid w:val="0018005C"/>
    <w:rsid w:val="0018101B"/>
    <w:rsid w:val="00182268"/>
    <w:rsid w:val="001837C1"/>
    <w:rsid w:val="00184667"/>
    <w:rsid w:val="00185291"/>
    <w:rsid w:val="001867A0"/>
    <w:rsid w:val="00187CE2"/>
    <w:rsid w:val="00190EB8"/>
    <w:rsid w:val="001919FC"/>
    <w:rsid w:val="00191A38"/>
    <w:rsid w:val="00192219"/>
    <w:rsid w:val="00193550"/>
    <w:rsid w:val="001945F9"/>
    <w:rsid w:val="00195286"/>
    <w:rsid w:val="001977DB"/>
    <w:rsid w:val="001A0107"/>
    <w:rsid w:val="001A124B"/>
    <w:rsid w:val="001A2FBF"/>
    <w:rsid w:val="001A3C98"/>
    <w:rsid w:val="001A3F05"/>
    <w:rsid w:val="001A3FBC"/>
    <w:rsid w:val="001A4ACF"/>
    <w:rsid w:val="001A4B14"/>
    <w:rsid w:val="001A680B"/>
    <w:rsid w:val="001B0536"/>
    <w:rsid w:val="001B25DE"/>
    <w:rsid w:val="001B319E"/>
    <w:rsid w:val="001B3717"/>
    <w:rsid w:val="001B3F77"/>
    <w:rsid w:val="001B5E86"/>
    <w:rsid w:val="001B5FDC"/>
    <w:rsid w:val="001C08FE"/>
    <w:rsid w:val="001C0FED"/>
    <w:rsid w:val="001C1CDC"/>
    <w:rsid w:val="001C6E03"/>
    <w:rsid w:val="001C72B2"/>
    <w:rsid w:val="001C7E59"/>
    <w:rsid w:val="001D0D35"/>
    <w:rsid w:val="001D3680"/>
    <w:rsid w:val="001D3E0C"/>
    <w:rsid w:val="001D4BD5"/>
    <w:rsid w:val="001D55CC"/>
    <w:rsid w:val="001D562C"/>
    <w:rsid w:val="001D636A"/>
    <w:rsid w:val="001D6C07"/>
    <w:rsid w:val="001D7F9F"/>
    <w:rsid w:val="001E0A02"/>
    <w:rsid w:val="001E0A0B"/>
    <w:rsid w:val="001E0AE7"/>
    <w:rsid w:val="001E1072"/>
    <w:rsid w:val="001E2198"/>
    <w:rsid w:val="001E290A"/>
    <w:rsid w:val="001E3C25"/>
    <w:rsid w:val="001E4220"/>
    <w:rsid w:val="001E472C"/>
    <w:rsid w:val="001E4A5F"/>
    <w:rsid w:val="001E5934"/>
    <w:rsid w:val="001E6707"/>
    <w:rsid w:val="001E77C5"/>
    <w:rsid w:val="001E79A1"/>
    <w:rsid w:val="001F0989"/>
    <w:rsid w:val="001F0C8D"/>
    <w:rsid w:val="001F16D5"/>
    <w:rsid w:val="001F22A7"/>
    <w:rsid w:val="001F4FB0"/>
    <w:rsid w:val="001F5723"/>
    <w:rsid w:val="001F627F"/>
    <w:rsid w:val="001F65B9"/>
    <w:rsid w:val="001F6D8D"/>
    <w:rsid w:val="001F7054"/>
    <w:rsid w:val="0020056E"/>
    <w:rsid w:val="002005BC"/>
    <w:rsid w:val="00200E81"/>
    <w:rsid w:val="002038C4"/>
    <w:rsid w:val="00203B33"/>
    <w:rsid w:val="0020526B"/>
    <w:rsid w:val="0020545B"/>
    <w:rsid w:val="002058D3"/>
    <w:rsid w:val="0020644E"/>
    <w:rsid w:val="00207F7B"/>
    <w:rsid w:val="00212A7B"/>
    <w:rsid w:val="002135A9"/>
    <w:rsid w:val="0021378E"/>
    <w:rsid w:val="00213E20"/>
    <w:rsid w:val="00217819"/>
    <w:rsid w:val="00221051"/>
    <w:rsid w:val="0022188C"/>
    <w:rsid w:val="0022201C"/>
    <w:rsid w:val="002234C6"/>
    <w:rsid w:val="00224878"/>
    <w:rsid w:val="00224D42"/>
    <w:rsid w:val="002252D9"/>
    <w:rsid w:val="00227075"/>
    <w:rsid w:val="00227570"/>
    <w:rsid w:val="002278E4"/>
    <w:rsid w:val="00230280"/>
    <w:rsid w:val="0023046A"/>
    <w:rsid w:val="0023046D"/>
    <w:rsid w:val="00231298"/>
    <w:rsid w:val="0023166C"/>
    <w:rsid w:val="00231E49"/>
    <w:rsid w:val="00231F04"/>
    <w:rsid w:val="00232B0B"/>
    <w:rsid w:val="00232B2A"/>
    <w:rsid w:val="002338E1"/>
    <w:rsid w:val="00233DEA"/>
    <w:rsid w:val="002345F7"/>
    <w:rsid w:val="00234867"/>
    <w:rsid w:val="00235C75"/>
    <w:rsid w:val="00235D0B"/>
    <w:rsid w:val="002373A1"/>
    <w:rsid w:val="00237E62"/>
    <w:rsid w:val="00237F6F"/>
    <w:rsid w:val="00240E27"/>
    <w:rsid w:val="00241A2C"/>
    <w:rsid w:val="00241AC8"/>
    <w:rsid w:val="00242BCF"/>
    <w:rsid w:val="00242EF3"/>
    <w:rsid w:val="00242F14"/>
    <w:rsid w:val="002431FC"/>
    <w:rsid w:val="00243AB0"/>
    <w:rsid w:val="00244BAF"/>
    <w:rsid w:val="00245512"/>
    <w:rsid w:val="002468AC"/>
    <w:rsid w:val="00246E92"/>
    <w:rsid w:val="00250616"/>
    <w:rsid w:val="00250FDF"/>
    <w:rsid w:val="002543B4"/>
    <w:rsid w:val="002549D6"/>
    <w:rsid w:val="002551F7"/>
    <w:rsid w:val="00255E9A"/>
    <w:rsid w:val="002562CC"/>
    <w:rsid w:val="00256EBD"/>
    <w:rsid w:val="0025774F"/>
    <w:rsid w:val="002579CA"/>
    <w:rsid w:val="00260FEB"/>
    <w:rsid w:val="00261368"/>
    <w:rsid w:val="00261652"/>
    <w:rsid w:val="00261A91"/>
    <w:rsid w:val="00261C1D"/>
    <w:rsid w:val="002624DD"/>
    <w:rsid w:val="00263360"/>
    <w:rsid w:val="00264779"/>
    <w:rsid w:val="00264935"/>
    <w:rsid w:val="0026610D"/>
    <w:rsid w:val="002663B2"/>
    <w:rsid w:val="00266D27"/>
    <w:rsid w:val="00267A46"/>
    <w:rsid w:val="00267F70"/>
    <w:rsid w:val="002705E5"/>
    <w:rsid w:val="0027358C"/>
    <w:rsid w:val="00273CEF"/>
    <w:rsid w:val="00273D5D"/>
    <w:rsid w:val="00273F6E"/>
    <w:rsid w:val="00275765"/>
    <w:rsid w:val="00275D48"/>
    <w:rsid w:val="00277206"/>
    <w:rsid w:val="00277326"/>
    <w:rsid w:val="0027740B"/>
    <w:rsid w:val="002775B1"/>
    <w:rsid w:val="00277B81"/>
    <w:rsid w:val="00280EBA"/>
    <w:rsid w:val="00281C18"/>
    <w:rsid w:val="00282666"/>
    <w:rsid w:val="00282756"/>
    <w:rsid w:val="002845A8"/>
    <w:rsid w:val="00284AD5"/>
    <w:rsid w:val="00284D17"/>
    <w:rsid w:val="00286859"/>
    <w:rsid w:val="002879FA"/>
    <w:rsid w:val="00290FDF"/>
    <w:rsid w:val="0029118F"/>
    <w:rsid w:val="002912BD"/>
    <w:rsid w:val="002915DE"/>
    <w:rsid w:val="00292819"/>
    <w:rsid w:val="0029281D"/>
    <w:rsid w:val="00292C8F"/>
    <w:rsid w:val="00293F73"/>
    <w:rsid w:val="00296B0C"/>
    <w:rsid w:val="002973AA"/>
    <w:rsid w:val="00297811"/>
    <w:rsid w:val="002A201B"/>
    <w:rsid w:val="002A29B6"/>
    <w:rsid w:val="002A2C02"/>
    <w:rsid w:val="002A3E60"/>
    <w:rsid w:val="002A597D"/>
    <w:rsid w:val="002A5BE1"/>
    <w:rsid w:val="002A6B2C"/>
    <w:rsid w:val="002A6C12"/>
    <w:rsid w:val="002B039E"/>
    <w:rsid w:val="002B2B2B"/>
    <w:rsid w:val="002B41A0"/>
    <w:rsid w:val="002B6C45"/>
    <w:rsid w:val="002B752B"/>
    <w:rsid w:val="002B7B2B"/>
    <w:rsid w:val="002B7D3F"/>
    <w:rsid w:val="002B7EA5"/>
    <w:rsid w:val="002C00B5"/>
    <w:rsid w:val="002C0162"/>
    <w:rsid w:val="002C1CB0"/>
    <w:rsid w:val="002C2FBD"/>
    <w:rsid w:val="002C36D2"/>
    <w:rsid w:val="002C4CF7"/>
    <w:rsid w:val="002C663E"/>
    <w:rsid w:val="002C7813"/>
    <w:rsid w:val="002C79AD"/>
    <w:rsid w:val="002D04C8"/>
    <w:rsid w:val="002D0E9C"/>
    <w:rsid w:val="002D1B9D"/>
    <w:rsid w:val="002D2D8C"/>
    <w:rsid w:val="002D43CF"/>
    <w:rsid w:val="002D46B2"/>
    <w:rsid w:val="002D547B"/>
    <w:rsid w:val="002D648B"/>
    <w:rsid w:val="002D67D4"/>
    <w:rsid w:val="002D6FD8"/>
    <w:rsid w:val="002D7A68"/>
    <w:rsid w:val="002E2241"/>
    <w:rsid w:val="002E2C4D"/>
    <w:rsid w:val="002E3965"/>
    <w:rsid w:val="002E4245"/>
    <w:rsid w:val="002E5075"/>
    <w:rsid w:val="002E6243"/>
    <w:rsid w:val="002F0C12"/>
    <w:rsid w:val="002F17FE"/>
    <w:rsid w:val="002F190B"/>
    <w:rsid w:val="002F1E5D"/>
    <w:rsid w:val="002F2061"/>
    <w:rsid w:val="002F24A7"/>
    <w:rsid w:val="002F284A"/>
    <w:rsid w:val="002F320B"/>
    <w:rsid w:val="002F421D"/>
    <w:rsid w:val="002F4630"/>
    <w:rsid w:val="002F7618"/>
    <w:rsid w:val="002F7C83"/>
    <w:rsid w:val="00300431"/>
    <w:rsid w:val="00301BF8"/>
    <w:rsid w:val="00302B2D"/>
    <w:rsid w:val="00304AF1"/>
    <w:rsid w:val="00304C83"/>
    <w:rsid w:val="00305CAE"/>
    <w:rsid w:val="00305CE6"/>
    <w:rsid w:val="003065DF"/>
    <w:rsid w:val="00307621"/>
    <w:rsid w:val="00310F1F"/>
    <w:rsid w:val="00313891"/>
    <w:rsid w:val="00314205"/>
    <w:rsid w:val="00315B44"/>
    <w:rsid w:val="00316AA6"/>
    <w:rsid w:val="003170ED"/>
    <w:rsid w:val="00320766"/>
    <w:rsid w:val="003210EC"/>
    <w:rsid w:val="00321D67"/>
    <w:rsid w:val="00322D1B"/>
    <w:rsid w:val="00322FB4"/>
    <w:rsid w:val="0032329F"/>
    <w:rsid w:val="00323325"/>
    <w:rsid w:val="00323B2D"/>
    <w:rsid w:val="00323C31"/>
    <w:rsid w:val="003240AC"/>
    <w:rsid w:val="00324180"/>
    <w:rsid w:val="003270C1"/>
    <w:rsid w:val="00327C8F"/>
    <w:rsid w:val="00327DF1"/>
    <w:rsid w:val="00330088"/>
    <w:rsid w:val="00330C10"/>
    <w:rsid w:val="00330C93"/>
    <w:rsid w:val="003318BA"/>
    <w:rsid w:val="00331D6C"/>
    <w:rsid w:val="00332DBF"/>
    <w:rsid w:val="0033391B"/>
    <w:rsid w:val="00334AB9"/>
    <w:rsid w:val="00334AE2"/>
    <w:rsid w:val="00335D73"/>
    <w:rsid w:val="00335DDC"/>
    <w:rsid w:val="00336B58"/>
    <w:rsid w:val="00336BA6"/>
    <w:rsid w:val="00340254"/>
    <w:rsid w:val="00344A6C"/>
    <w:rsid w:val="00346B27"/>
    <w:rsid w:val="00347E26"/>
    <w:rsid w:val="0035043C"/>
    <w:rsid w:val="003515CE"/>
    <w:rsid w:val="003515DE"/>
    <w:rsid w:val="00351B79"/>
    <w:rsid w:val="00352643"/>
    <w:rsid w:val="00353751"/>
    <w:rsid w:val="003542C3"/>
    <w:rsid w:val="0035432C"/>
    <w:rsid w:val="003544E3"/>
    <w:rsid w:val="00354595"/>
    <w:rsid w:val="00354862"/>
    <w:rsid w:val="00355E06"/>
    <w:rsid w:val="003611E5"/>
    <w:rsid w:val="003627AA"/>
    <w:rsid w:val="00362AAE"/>
    <w:rsid w:val="0036374D"/>
    <w:rsid w:val="003655A8"/>
    <w:rsid w:val="003663BE"/>
    <w:rsid w:val="003671F4"/>
    <w:rsid w:val="0037062A"/>
    <w:rsid w:val="003718D0"/>
    <w:rsid w:val="003720AF"/>
    <w:rsid w:val="0037318C"/>
    <w:rsid w:val="00373B89"/>
    <w:rsid w:val="0037502B"/>
    <w:rsid w:val="0037582F"/>
    <w:rsid w:val="003768ED"/>
    <w:rsid w:val="00380791"/>
    <w:rsid w:val="00381008"/>
    <w:rsid w:val="003823CA"/>
    <w:rsid w:val="003842A9"/>
    <w:rsid w:val="00384883"/>
    <w:rsid w:val="00384A3C"/>
    <w:rsid w:val="0038741B"/>
    <w:rsid w:val="003875E1"/>
    <w:rsid w:val="00387790"/>
    <w:rsid w:val="0039065F"/>
    <w:rsid w:val="003920AB"/>
    <w:rsid w:val="00392ABA"/>
    <w:rsid w:val="00392ED2"/>
    <w:rsid w:val="003932E8"/>
    <w:rsid w:val="00393D4D"/>
    <w:rsid w:val="003941DA"/>
    <w:rsid w:val="00394647"/>
    <w:rsid w:val="00396339"/>
    <w:rsid w:val="00396F52"/>
    <w:rsid w:val="003A0B7B"/>
    <w:rsid w:val="003A1975"/>
    <w:rsid w:val="003A2392"/>
    <w:rsid w:val="003A3273"/>
    <w:rsid w:val="003A41F9"/>
    <w:rsid w:val="003A4EBA"/>
    <w:rsid w:val="003A5DC0"/>
    <w:rsid w:val="003A66F0"/>
    <w:rsid w:val="003A6AE8"/>
    <w:rsid w:val="003A7743"/>
    <w:rsid w:val="003B037B"/>
    <w:rsid w:val="003B0A15"/>
    <w:rsid w:val="003B1005"/>
    <w:rsid w:val="003B1CE9"/>
    <w:rsid w:val="003B2475"/>
    <w:rsid w:val="003B2CE4"/>
    <w:rsid w:val="003B3415"/>
    <w:rsid w:val="003B5EDC"/>
    <w:rsid w:val="003B6311"/>
    <w:rsid w:val="003B64E0"/>
    <w:rsid w:val="003B757F"/>
    <w:rsid w:val="003C0065"/>
    <w:rsid w:val="003C1190"/>
    <w:rsid w:val="003C1F16"/>
    <w:rsid w:val="003C3C1E"/>
    <w:rsid w:val="003C4323"/>
    <w:rsid w:val="003C64FE"/>
    <w:rsid w:val="003C720E"/>
    <w:rsid w:val="003C783D"/>
    <w:rsid w:val="003D243E"/>
    <w:rsid w:val="003D2D70"/>
    <w:rsid w:val="003D2DD5"/>
    <w:rsid w:val="003D4864"/>
    <w:rsid w:val="003D5D67"/>
    <w:rsid w:val="003D75DB"/>
    <w:rsid w:val="003D7A99"/>
    <w:rsid w:val="003E135B"/>
    <w:rsid w:val="003E1599"/>
    <w:rsid w:val="003E3370"/>
    <w:rsid w:val="003E392F"/>
    <w:rsid w:val="003E4F8F"/>
    <w:rsid w:val="003E6335"/>
    <w:rsid w:val="003E787E"/>
    <w:rsid w:val="003F0FB7"/>
    <w:rsid w:val="003F18D6"/>
    <w:rsid w:val="003F1BDF"/>
    <w:rsid w:val="003F2180"/>
    <w:rsid w:val="003F22AE"/>
    <w:rsid w:val="003F293D"/>
    <w:rsid w:val="003F33A2"/>
    <w:rsid w:val="003F4A29"/>
    <w:rsid w:val="003F4AD8"/>
    <w:rsid w:val="003F5314"/>
    <w:rsid w:val="003F53B8"/>
    <w:rsid w:val="003F6DFF"/>
    <w:rsid w:val="003F7723"/>
    <w:rsid w:val="003F7B93"/>
    <w:rsid w:val="004033DF"/>
    <w:rsid w:val="00403504"/>
    <w:rsid w:val="0040402B"/>
    <w:rsid w:val="00404790"/>
    <w:rsid w:val="0040541B"/>
    <w:rsid w:val="004064E4"/>
    <w:rsid w:val="004077BA"/>
    <w:rsid w:val="004078DD"/>
    <w:rsid w:val="0040790A"/>
    <w:rsid w:val="004106CA"/>
    <w:rsid w:val="004131A1"/>
    <w:rsid w:val="0041420F"/>
    <w:rsid w:val="00415261"/>
    <w:rsid w:val="00415594"/>
    <w:rsid w:val="00415BB4"/>
    <w:rsid w:val="004160C6"/>
    <w:rsid w:val="0041624F"/>
    <w:rsid w:val="00416956"/>
    <w:rsid w:val="00416A54"/>
    <w:rsid w:val="004179E6"/>
    <w:rsid w:val="00417A60"/>
    <w:rsid w:val="00420268"/>
    <w:rsid w:val="00420B1E"/>
    <w:rsid w:val="00422144"/>
    <w:rsid w:val="004222F7"/>
    <w:rsid w:val="0042280A"/>
    <w:rsid w:val="004228A1"/>
    <w:rsid w:val="004235B4"/>
    <w:rsid w:val="00423AD5"/>
    <w:rsid w:val="004240BD"/>
    <w:rsid w:val="00424E64"/>
    <w:rsid w:val="00426AD7"/>
    <w:rsid w:val="00430032"/>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16E5"/>
    <w:rsid w:val="004532E2"/>
    <w:rsid w:val="00453867"/>
    <w:rsid w:val="00453DC3"/>
    <w:rsid w:val="0045596C"/>
    <w:rsid w:val="00457A2E"/>
    <w:rsid w:val="00460098"/>
    <w:rsid w:val="00460131"/>
    <w:rsid w:val="004626A3"/>
    <w:rsid w:val="004628B1"/>
    <w:rsid w:val="004629CA"/>
    <w:rsid w:val="00463659"/>
    <w:rsid w:val="00464BC6"/>
    <w:rsid w:val="00465A76"/>
    <w:rsid w:val="0046730A"/>
    <w:rsid w:val="00470234"/>
    <w:rsid w:val="004715BA"/>
    <w:rsid w:val="00471933"/>
    <w:rsid w:val="0047260B"/>
    <w:rsid w:val="0047308A"/>
    <w:rsid w:val="00475186"/>
    <w:rsid w:val="00476203"/>
    <w:rsid w:val="00476D36"/>
    <w:rsid w:val="004802EE"/>
    <w:rsid w:val="004823DB"/>
    <w:rsid w:val="00482AAA"/>
    <w:rsid w:val="00482E4F"/>
    <w:rsid w:val="004846E8"/>
    <w:rsid w:val="004856A9"/>
    <w:rsid w:val="0048640B"/>
    <w:rsid w:val="00486F40"/>
    <w:rsid w:val="00487612"/>
    <w:rsid w:val="00491085"/>
    <w:rsid w:val="00492205"/>
    <w:rsid w:val="00492C0C"/>
    <w:rsid w:val="004932A6"/>
    <w:rsid w:val="004942C9"/>
    <w:rsid w:val="00495039"/>
    <w:rsid w:val="00495D45"/>
    <w:rsid w:val="00496EA3"/>
    <w:rsid w:val="00497690"/>
    <w:rsid w:val="004A01EE"/>
    <w:rsid w:val="004A256C"/>
    <w:rsid w:val="004A26E8"/>
    <w:rsid w:val="004A3F73"/>
    <w:rsid w:val="004A41E9"/>
    <w:rsid w:val="004A432A"/>
    <w:rsid w:val="004A43F8"/>
    <w:rsid w:val="004A56D2"/>
    <w:rsid w:val="004A5B8D"/>
    <w:rsid w:val="004A678C"/>
    <w:rsid w:val="004A67FC"/>
    <w:rsid w:val="004A7280"/>
    <w:rsid w:val="004A7EB7"/>
    <w:rsid w:val="004B0A30"/>
    <w:rsid w:val="004B2EC2"/>
    <w:rsid w:val="004B308F"/>
    <w:rsid w:val="004B334C"/>
    <w:rsid w:val="004B346F"/>
    <w:rsid w:val="004B360A"/>
    <w:rsid w:val="004B46EC"/>
    <w:rsid w:val="004B58B4"/>
    <w:rsid w:val="004B7FD1"/>
    <w:rsid w:val="004C0445"/>
    <w:rsid w:val="004C05D5"/>
    <w:rsid w:val="004C41FC"/>
    <w:rsid w:val="004C466D"/>
    <w:rsid w:val="004C655F"/>
    <w:rsid w:val="004C703F"/>
    <w:rsid w:val="004C7CEF"/>
    <w:rsid w:val="004D185A"/>
    <w:rsid w:val="004D1EA4"/>
    <w:rsid w:val="004D44A8"/>
    <w:rsid w:val="004D4F88"/>
    <w:rsid w:val="004D5C5C"/>
    <w:rsid w:val="004E07C6"/>
    <w:rsid w:val="004E1B9B"/>
    <w:rsid w:val="004E1D39"/>
    <w:rsid w:val="004E2083"/>
    <w:rsid w:val="004E21D3"/>
    <w:rsid w:val="004E3969"/>
    <w:rsid w:val="004E4102"/>
    <w:rsid w:val="004E4730"/>
    <w:rsid w:val="004E56FB"/>
    <w:rsid w:val="004E63BD"/>
    <w:rsid w:val="004E7B35"/>
    <w:rsid w:val="004F08D0"/>
    <w:rsid w:val="004F0DB9"/>
    <w:rsid w:val="004F1ACD"/>
    <w:rsid w:val="004F2215"/>
    <w:rsid w:val="004F4902"/>
    <w:rsid w:val="004F56DB"/>
    <w:rsid w:val="00501B7C"/>
    <w:rsid w:val="00502215"/>
    <w:rsid w:val="005036B9"/>
    <w:rsid w:val="00503CE5"/>
    <w:rsid w:val="005042F7"/>
    <w:rsid w:val="005057FB"/>
    <w:rsid w:val="00506479"/>
    <w:rsid w:val="00506C63"/>
    <w:rsid w:val="00506D91"/>
    <w:rsid w:val="005073A7"/>
    <w:rsid w:val="00507B3A"/>
    <w:rsid w:val="00510431"/>
    <w:rsid w:val="0051087C"/>
    <w:rsid w:val="0051142B"/>
    <w:rsid w:val="00512AFD"/>
    <w:rsid w:val="00513229"/>
    <w:rsid w:val="00513332"/>
    <w:rsid w:val="00513776"/>
    <w:rsid w:val="00515EDD"/>
    <w:rsid w:val="005161F8"/>
    <w:rsid w:val="005167BD"/>
    <w:rsid w:val="005168C8"/>
    <w:rsid w:val="0052055E"/>
    <w:rsid w:val="00521CCD"/>
    <w:rsid w:val="00522960"/>
    <w:rsid w:val="00523B4A"/>
    <w:rsid w:val="005261BE"/>
    <w:rsid w:val="005264CD"/>
    <w:rsid w:val="005265BD"/>
    <w:rsid w:val="00526D6F"/>
    <w:rsid w:val="00526FC7"/>
    <w:rsid w:val="0052715E"/>
    <w:rsid w:val="00530002"/>
    <w:rsid w:val="00531114"/>
    <w:rsid w:val="00531343"/>
    <w:rsid w:val="00531617"/>
    <w:rsid w:val="00531911"/>
    <w:rsid w:val="00531EB0"/>
    <w:rsid w:val="0053288B"/>
    <w:rsid w:val="00532DEA"/>
    <w:rsid w:val="00533E03"/>
    <w:rsid w:val="00535174"/>
    <w:rsid w:val="0053672C"/>
    <w:rsid w:val="00536B1D"/>
    <w:rsid w:val="00540115"/>
    <w:rsid w:val="00540392"/>
    <w:rsid w:val="005414D8"/>
    <w:rsid w:val="00541B83"/>
    <w:rsid w:val="00541C88"/>
    <w:rsid w:val="00542022"/>
    <w:rsid w:val="0054283D"/>
    <w:rsid w:val="0054329A"/>
    <w:rsid w:val="00543AC0"/>
    <w:rsid w:val="00543BE1"/>
    <w:rsid w:val="00546E86"/>
    <w:rsid w:val="005512D5"/>
    <w:rsid w:val="00551D37"/>
    <w:rsid w:val="00551E83"/>
    <w:rsid w:val="005529A9"/>
    <w:rsid w:val="00552DE9"/>
    <w:rsid w:val="00552E77"/>
    <w:rsid w:val="00553535"/>
    <w:rsid w:val="0055397C"/>
    <w:rsid w:val="00555161"/>
    <w:rsid w:val="00556119"/>
    <w:rsid w:val="00556467"/>
    <w:rsid w:val="0055678A"/>
    <w:rsid w:val="00556EFC"/>
    <w:rsid w:val="00557669"/>
    <w:rsid w:val="005576EA"/>
    <w:rsid w:val="005578C3"/>
    <w:rsid w:val="00562C67"/>
    <w:rsid w:val="00564529"/>
    <w:rsid w:val="00565615"/>
    <w:rsid w:val="00565875"/>
    <w:rsid w:val="00566080"/>
    <w:rsid w:val="00566DE2"/>
    <w:rsid w:val="00567D05"/>
    <w:rsid w:val="0057127E"/>
    <w:rsid w:val="00571DE5"/>
    <w:rsid w:val="00572665"/>
    <w:rsid w:val="00572BDC"/>
    <w:rsid w:val="00573599"/>
    <w:rsid w:val="005741D7"/>
    <w:rsid w:val="00574B46"/>
    <w:rsid w:val="00575473"/>
    <w:rsid w:val="00575C3C"/>
    <w:rsid w:val="005807E3"/>
    <w:rsid w:val="005811D0"/>
    <w:rsid w:val="00581C4B"/>
    <w:rsid w:val="00582C88"/>
    <w:rsid w:val="00583A1D"/>
    <w:rsid w:val="00584393"/>
    <w:rsid w:val="005845ED"/>
    <w:rsid w:val="00584A70"/>
    <w:rsid w:val="00584BC6"/>
    <w:rsid w:val="00584C71"/>
    <w:rsid w:val="00586526"/>
    <w:rsid w:val="005868BC"/>
    <w:rsid w:val="00587341"/>
    <w:rsid w:val="00591EB0"/>
    <w:rsid w:val="00592DAD"/>
    <w:rsid w:val="005932C2"/>
    <w:rsid w:val="00593F01"/>
    <w:rsid w:val="00594973"/>
    <w:rsid w:val="00595310"/>
    <w:rsid w:val="00595F77"/>
    <w:rsid w:val="00596A2B"/>
    <w:rsid w:val="00596C0C"/>
    <w:rsid w:val="00596EEE"/>
    <w:rsid w:val="0059787B"/>
    <w:rsid w:val="00597AB5"/>
    <w:rsid w:val="005A0043"/>
    <w:rsid w:val="005A0C18"/>
    <w:rsid w:val="005A0D3B"/>
    <w:rsid w:val="005A1F19"/>
    <w:rsid w:val="005A2124"/>
    <w:rsid w:val="005A2377"/>
    <w:rsid w:val="005A2635"/>
    <w:rsid w:val="005A2971"/>
    <w:rsid w:val="005A2F4B"/>
    <w:rsid w:val="005A4707"/>
    <w:rsid w:val="005A4A62"/>
    <w:rsid w:val="005A5021"/>
    <w:rsid w:val="005B0811"/>
    <w:rsid w:val="005B1EA0"/>
    <w:rsid w:val="005B216F"/>
    <w:rsid w:val="005B274F"/>
    <w:rsid w:val="005B2E81"/>
    <w:rsid w:val="005B3A23"/>
    <w:rsid w:val="005B4F1F"/>
    <w:rsid w:val="005B5BAC"/>
    <w:rsid w:val="005B5CEC"/>
    <w:rsid w:val="005B703D"/>
    <w:rsid w:val="005B7AD1"/>
    <w:rsid w:val="005B7C74"/>
    <w:rsid w:val="005C007D"/>
    <w:rsid w:val="005C0C2B"/>
    <w:rsid w:val="005C1E23"/>
    <w:rsid w:val="005C26A3"/>
    <w:rsid w:val="005C40F3"/>
    <w:rsid w:val="005C47CC"/>
    <w:rsid w:val="005C4E25"/>
    <w:rsid w:val="005C5726"/>
    <w:rsid w:val="005C584E"/>
    <w:rsid w:val="005C609C"/>
    <w:rsid w:val="005C6579"/>
    <w:rsid w:val="005D0726"/>
    <w:rsid w:val="005D08F0"/>
    <w:rsid w:val="005D135D"/>
    <w:rsid w:val="005D209C"/>
    <w:rsid w:val="005D482C"/>
    <w:rsid w:val="005D4836"/>
    <w:rsid w:val="005D4979"/>
    <w:rsid w:val="005D552A"/>
    <w:rsid w:val="005D59B9"/>
    <w:rsid w:val="005D6566"/>
    <w:rsid w:val="005D67F7"/>
    <w:rsid w:val="005D713A"/>
    <w:rsid w:val="005E3AD8"/>
    <w:rsid w:val="005E475D"/>
    <w:rsid w:val="005E4C1D"/>
    <w:rsid w:val="005E4FBD"/>
    <w:rsid w:val="005E51BA"/>
    <w:rsid w:val="005E54DF"/>
    <w:rsid w:val="005E5F5E"/>
    <w:rsid w:val="005E6670"/>
    <w:rsid w:val="005E7E09"/>
    <w:rsid w:val="005F02B2"/>
    <w:rsid w:val="005F0EA1"/>
    <w:rsid w:val="005F189E"/>
    <w:rsid w:val="005F1A71"/>
    <w:rsid w:val="005F26FF"/>
    <w:rsid w:val="005F48E9"/>
    <w:rsid w:val="005F4A6B"/>
    <w:rsid w:val="005F4CEE"/>
    <w:rsid w:val="005F58E5"/>
    <w:rsid w:val="005F7FFC"/>
    <w:rsid w:val="006000B5"/>
    <w:rsid w:val="00601460"/>
    <w:rsid w:val="00601F13"/>
    <w:rsid w:val="0060474E"/>
    <w:rsid w:val="00604953"/>
    <w:rsid w:val="006058DD"/>
    <w:rsid w:val="00606167"/>
    <w:rsid w:val="00606471"/>
    <w:rsid w:val="00606C0E"/>
    <w:rsid w:val="00606D38"/>
    <w:rsid w:val="00606E22"/>
    <w:rsid w:val="00607A1D"/>
    <w:rsid w:val="00610ECF"/>
    <w:rsid w:val="006116FD"/>
    <w:rsid w:val="006129A7"/>
    <w:rsid w:val="00613CE6"/>
    <w:rsid w:val="00614E6F"/>
    <w:rsid w:val="006164AB"/>
    <w:rsid w:val="0061694C"/>
    <w:rsid w:val="006171BD"/>
    <w:rsid w:val="00621746"/>
    <w:rsid w:val="0062183D"/>
    <w:rsid w:val="00622211"/>
    <w:rsid w:val="00622C40"/>
    <w:rsid w:val="00627AAC"/>
    <w:rsid w:val="0063020F"/>
    <w:rsid w:val="0063041E"/>
    <w:rsid w:val="00630E60"/>
    <w:rsid w:val="00631F93"/>
    <w:rsid w:val="00633825"/>
    <w:rsid w:val="00635199"/>
    <w:rsid w:val="00635207"/>
    <w:rsid w:val="0063572D"/>
    <w:rsid w:val="0063792D"/>
    <w:rsid w:val="00637A48"/>
    <w:rsid w:val="00640E6F"/>
    <w:rsid w:val="006414BF"/>
    <w:rsid w:val="00641AAE"/>
    <w:rsid w:val="00642829"/>
    <w:rsid w:val="00643384"/>
    <w:rsid w:val="00643AB1"/>
    <w:rsid w:val="00644FBC"/>
    <w:rsid w:val="006471B3"/>
    <w:rsid w:val="00647656"/>
    <w:rsid w:val="00647847"/>
    <w:rsid w:val="00647AA3"/>
    <w:rsid w:val="00647E52"/>
    <w:rsid w:val="00650D67"/>
    <w:rsid w:val="00650DDD"/>
    <w:rsid w:val="0065311B"/>
    <w:rsid w:val="006538D7"/>
    <w:rsid w:val="006558D4"/>
    <w:rsid w:val="00657044"/>
    <w:rsid w:val="00657170"/>
    <w:rsid w:val="00657A93"/>
    <w:rsid w:val="00657C2B"/>
    <w:rsid w:val="00660893"/>
    <w:rsid w:val="00660F9A"/>
    <w:rsid w:val="00661279"/>
    <w:rsid w:val="00661A21"/>
    <w:rsid w:val="006621FF"/>
    <w:rsid w:val="00662BDA"/>
    <w:rsid w:val="00664699"/>
    <w:rsid w:val="006647DE"/>
    <w:rsid w:val="0066487D"/>
    <w:rsid w:val="00665942"/>
    <w:rsid w:val="00665C72"/>
    <w:rsid w:val="006665D5"/>
    <w:rsid w:val="00666ADE"/>
    <w:rsid w:val="00667556"/>
    <w:rsid w:val="00670A43"/>
    <w:rsid w:val="00670B14"/>
    <w:rsid w:val="00670CDD"/>
    <w:rsid w:val="00672EFF"/>
    <w:rsid w:val="0067456B"/>
    <w:rsid w:val="00675A12"/>
    <w:rsid w:val="00676725"/>
    <w:rsid w:val="006767C7"/>
    <w:rsid w:val="00676C23"/>
    <w:rsid w:val="00680DAE"/>
    <w:rsid w:val="00680DF9"/>
    <w:rsid w:val="006823FD"/>
    <w:rsid w:val="00682ADA"/>
    <w:rsid w:val="00683F7A"/>
    <w:rsid w:val="006856FD"/>
    <w:rsid w:val="00685DCC"/>
    <w:rsid w:val="0068618F"/>
    <w:rsid w:val="00690762"/>
    <w:rsid w:val="00691549"/>
    <w:rsid w:val="00692B01"/>
    <w:rsid w:val="00693AE6"/>
    <w:rsid w:val="00693BFA"/>
    <w:rsid w:val="006950AA"/>
    <w:rsid w:val="0069649F"/>
    <w:rsid w:val="006967AE"/>
    <w:rsid w:val="0069708D"/>
    <w:rsid w:val="006A05DF"/>
    <w:rsid w:val="006A11F5"/>
    <w:rsid w:val="006A2068"/>
    <w:rsid w:val="006A3E10"/>
    <w:rsid w:val="006A48FB"/>
    <w:rsid w:val="006A57EF"/>
    <w:rsid w:val="006A6867"/>
    <w:rsid w:val="006A6D99"/>
    <w:rsid w:val="006A7B4B"/>
    <w:rsid w:val="006A7D2D"/>
    <w:rsid w:val="006B00BA"/>
    <w:rsid w:val="006B0EA2"/>
    <w:rsid w:val="006B25B7"/>
    <w:rsid w:val="006B2DC8"/>
    <w:rsid w:val="006B36A7"/>
    <w:rsid w:val="006B37F8"/>
    <w:rsid w:val="006B3F78"/>
    <w:rsid w:val="006B4B3A"/>
    <w:rsid w:val="006B5011"/>
    <w:rsid w:val="006B50CB"/>
    <w:rsid w:val="006B7BA7"/>
    <w:rsid w:val="006B7D94"/>
    <w:rsid w:val="006C07D7"/>
    <w:rsid w:val="006C0BBA"/>
    <w:rsid w:val="006C252B"/>
    <w:rsid w:val="006C3416"/>
    <w:rsid w:val="006C474F"/>
    <w:rsid w:val="006C5986"/>
    <w:rsid w:val="006C6F2D"/>
    <w:rsid w:val="006D18DB"/>
    <w:rsid w:val="006D2331"/>
    <w:rsid w:val="006D2A03"/>
    <w:rsid w:val="006D4C63"/>
    <w:rsid w:val="006D53C3"/>
    <w:rsid w:val="006D678D"/>
    <w:rsid w:val="006D7E22"/>
    <w:rsid w:val="006E08EB"/>
    <w:rsid w:val="006E20C4"/>
    <w:rsid w:val="006E374C"/>
    <w:rsid w:val="006E416A"/>
    <w:rsid w:val="006E4841"/>
    <w:rsid w:val="006E584C"/>
    <w:rsid w:val="006E6165"/>
    <w:rsid w:val="006E6191"/>
    <w:rsid w:val="006E65B6"/>
    <w:rsid w:val="006E7238"/>
    <w:rsid w:val="006E7289"/>
    <w:rsid w:val="006E7882"/>
    <w:rsid w:val="006F0387"/>
    <w:rsid w:val="006F294E"/>
    <w:rsid w:val="006F2F65"/>
    <w:rsid w:val="006F35E8"/>
    <w:rsid w:val="006F64E6"/>
    <w:rsid w:val="006F772F"/>
    <w:rsid w:val="00701909"/>
    <w:rsid w:val="007027D2"/>
    <w:rsid w:val="00703132"/>
    <w:rsid w:val="00703910"/>
    <w:rsid w:val="00705243"/>
    <w:rsid w:val="007074CF"/>
    <w:rsid w:val="00710782"/>
    <w:rsid w:val="00710D3E"/>
    <w:rsid w:val="00711B24"/>
    <w:rsid w:val="007122D6"/>
    <w:rsid w:val="00714AD7"/>
    <w:rsid w:val="00715F17"/>
    <w:rsid w:val="0071684C"/>
    <w:rsid w:val="00716D0D"/>
    <w:rsid w:val="00717156"/>
    <w:rsid w:val="007178B1"/>
    <w:rsid w:val="00717B4C"/>
    <w:rsid w:val="0072113A"/>
    <w:rsid w:val="007213F1"/>
    <w:rsid w:val="00721A34"/>
    <w:rsid w:val="00722DD3"/>
    <w:rsid w:val="007238C0"/>
    <w:rsid w:val="00725E90"/>
    <w:rsid w:val="007267E9"/>
    <w:rsid w:val="00733016"/>
    <w:rsid w:val="0073476C"/>
    <w:rsid w:val="007352F2"/>
    <w:rsid w:val="00741606"/>
    <w:rsid w:val="00741687"/>
    <w:rsid w:val="007426E9"/>
    <w:rsid w:val="0074305D"/>
    <w:rsid w:val="007442B9"/>
    <w:rsid w:val="00744F27"/>
    <w:rsid w:val="00747C74"/>
    <w:rsid w:val="0075106D"/>
    <w:rsid w:val="0075324A"/>
    <w:rsid w:val="0075347A"/>
    <w:rsid w:val="00755AC8"/>
    <w:rsid w:val="00755BF9"/>
    <w:rsid w:val="007563BE"/>
    <w:rsid w:val="00757479"/>
    <w:rsid w:val="00757CC4"/>
    <w:rsid w:val="007620CF"/>
    <w:rsid w:val="007622B6"/>
    <w:rsid w:val="0076242F"/>
    <w:rsid w:val="00762D81"/>
    <w:rsid w:val="007639D8"/>
    <w:rsid w:val="00764357"/>
    <w:rsid w:val="00764ABF"/>
    <w:rsid w:val="00765FA6"/>
    <w:rsid w:val="007662EC"/>
    <w:rsid w:val="007663B5"/>
    <w:rsid w:val="007707E8"/>
    <w:rsid w:val="007711A2"/>
    <w:rsid w:val="00772B08"/>
    <w:rsid w:val="00773A18"/>
    <w:rsid w:val="007742FD"/>
    <w:rsid w:val="0077462C"/>
    <w:rsid w:val="00774C0B"/>
    <w:rsid w:val="00775373"/>
    <w:rsid w:val="0077648D"/>
    <w:rsid w:val="00776BC1"/>
    <w:rsid w:val="00776DF6"/>
    <w:rsid w:val="007772EC"/>
    <w:rsid w:val="00781215"/>
    <w:rsid w:val="0078232E"/>
    <w:rsid w:val="0078332C"/>
    <w:rsid w:val="00784D97"/>
    <w:rsid w:val="007860F0"/>
    <w:rsid w:val="00786620"/>
    <w:rsid w:val="00786E41"/>
    <w:rsid w:val="00787327"/>
    <w:rsid w:val="007874CA"/>
    <w:rsid w:val="00787C39"/>
    <w:rsid w:val="007916AE"/>
    <w:rsid w:val="00791BB0"/>
    <w:rsid w:val="00791FB4"/>
    <w:rsid w:val="00792D75"/>
    <w:rsid w:val="00793489"/>
    <w:rsid w:val="007936A3"/>
    <w:rsid w:val="00793EF1"/>
    <w:rsid w:val="007947A6"/>
    <w:rsid w:val="00794BA9"/>
    <w:rsid w:val="007950BE"/>
    <w:rsid w:val="007953D8"/>
    <w:rsid w:val="007958FA"/>
    <w:rsid w:val="00795F8D"/>
    <w:rsid w:val="00796FB0"/>
    <w:rsid w:val="007A1511"/>
    <w:rsid w:val="007A294D"/>
    <w:rsid w:val="007A304D"/>
    <w:rsid w:val="007A309A"/>
    <w:rsid w:val="007A30EA"/>
    <w:rsid w:val="007A3113"/>
    <w:rsid w:val="007A3CAF"/>
    <w:rsid w:val="007A4829"/>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C691E"/>
    <w:rsid w:val="007D169B"/>
    <w:rsid w:val="007D1DA3"/>
    <w:rsid w:val="007D2381"/>
    <w:rsid w:val="007D2CBA"/>
    <w:rsid w:val="007D3D69"/>
    <w:rsid w:val="007D48A0"/>
    <w:rsid w:val="007D4D0C"/>
    <w:rsid w:val="007D4D81"/>
    <w:rsid w:val="007D4E7C"/>
    <w:rsid w:val="007D55E6"/>
    <w:rsid w:val="007D68F1"/>
    <w:rsid w:val="007D7B25"/>
    <w:rsid w:val="007E064A"/>
    <w:rsid w:val="007E173A"/>
    <w:rsid w:val="007E1944"/>
    <w:rsid w:val="007E2023"/>
    <w:rsid w:val="007E3122"/>
    <w:rsid w:val="007E3E7D"/>
    <w:rsid w:val="007E4B85"/>
    <w:rsid w:val="007E5149"/>
    <w:rsid w:val="007E53B3"/>
    <w:rsid w:val="007E647F"/>
    <w:rsid w:val="007E6B84"/>
    <w:rsid w:val="007E6CA8"/>
    <w:rsid w:val="007F09B1"/>
    <w:rsid w:val="007F11AC"/>
    <w:rsid w:val="007F1FFF"/>
    <w:rsid w:val="007F206A"/>
    <w:rsid w:val="007F2AC2"/>
    <w:rsid w:val="007F2E8D"/>
    <w:rsid w:val="007F34FA"/>
    <w:rsid w:val="007F4514"/>
    <w:rsid w:val="007F623C"/>
    <w:rsid w:val="007F6870"/>
    <w:rsid w:val="007F77AA"/>
    <w:rsid w:val="007F7DDE"/>
    <w:rsid w:val="00800C84"/>
    <w:rsid w:val="00801AA8"/>
    <w:rsid w:val="008027D3"/>
    <w:rsid w:val="00802CE6"/>
    <w:rsid w:val="008031CD"/>
    <w:rsid w:val="00804082"/>
    <w:rsid w:val="00804B7F"/>
    <w:rsid w:val="0080597F"/>
    <w:rsid w:val="008068C3"/>
    <w:rsid w:val="008076BD"/>
    <w:rsid w:val="00807CF1"/>
    <w:rsid w:val="00810000"/>
    <w:rsid w:val="00810260"/>
    <w:rsid w:val="00810FF2"/>
    <w:rsid w:val="00811108"/>
    <w:rsid w:val="00811615"/>
    <w:rsid w:val="00813112"/>
    <w:rsid w:val="00813B95"/>
    <w:rsid w:val="00814FAC"/>
    <w:rsid w:val="00815450"/>
    <w:rsid w:val="00816606"/>
    <w:rsid w:val="008167BE"/>
    <w:rsid w:val="0081690C"/>
    <w:rsid w:val="0081719F"/>
    <w:rsid w:val="0081728E"/>
    <w:rsid w:val="008178A1"/>
    <w:rsid w:val="008178C0"/>
    <w:rsid w:val="00817DCE"/>
    <w:rsid w:val="00817E7D"/>
    <w:rsid w:val="008203A2"/>
    <w:rsid w:val="00820A4E"/>
    <w:rsid w:val="008221B4"/>
    <w:rsid w:val="008243C5"/>
    <w:rsid w:val="00825114"/>
    <w:rsid w:val="00825656"/>
    <w:rsid w:val="0082638F"/>
    <w:rsid w:val="00826530"/>
    <w:rsid w:val="008316FA"/>
    <w:rsid w:val="008320D7"/>
    <w:rsid w:val="00832714"/>
    <w:rsid w:val="00832D57"/>
    <w:rsid w:val="00832F13"/>
    <w:rsid w:val="00833800"/>
    <w:rsid w:val="00833A43"/>
    <w:rsid w:val="00834655"/>
    <w:rsid w:val="00834901"/>
    <w:rsid w:val="00834BF7"/>
    <w:rsid w:val="00835051"/>
    <w:rsid w:val="0083543D"/>
    <w:rsid w:val="0083636F"/>
    <w:rsid w:val="00840553"/>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39FC"/>
    <w:rsid w:val="008646BE"/>
    <w:rsid w:val="00864D94"/>
    <w:rsid w:val="0086557A"/>
    <w:rsid w:val="00866787"/>
    <w:rsid w:val="00866A23"/>
    <w:rsid w:val="008673D1"/>
    <w:rsid w:val="00867469"/>
    <w:rsid w:val="00870312"/>
    <w:rsid w:val="0087250E"/>
    <w:rsid w:val="00872AE3"/>
    <w:rsid w:val="008734F8"/>
    <w:rsid w:val="00874193"/>
    <w:rsid w:val="008758A3"/>
    <w:rsid w:val="00876248"/>
    <w:rsid w:val="00876A54"/>
    <w:rsid w:val="00877864"/>
    <w:rsid w:val="008808A3"/>
    <w:rsid w:val="00880ADD"/>
    <w:rsid w:val="008814C6"/>
    <w:rsid w:val="008815CC"/>
    <w:rsid w:val="00882402"/>
    <w:rsid w:val="008825BA"/>
    <w:rsid w:val="008831A8"/>
    <w:rsid w:val="00884DAC"/>
    <w:rsid w:val="00886A8B"/>
    <w:rsid w:val="008872BF"/>
    <w:rsid w:val="0088745B"/>
    <w:rsid w:val="008900F6"/>
    <w:rsid w:val="008903CC"/>
    <w:rsid w:val="008910C3"/>
    <w:rsid w:val="0089152A"/>
    <w:rsid w:val="008918B2"/>
    <w:rsid w:val="00891B3F"/>
    <w:rsid w:val="00891E99"/>
    <w:rsid w:val="00891F9E"/>
    <w:rsid w:val="00892332"/>
    <w:rsid w:val="0089265C"/>
    <w:rsid w:val="008937CF"/>
    <w:rsid w:val="00897272"/>
    <w:rsid w:val="008A022D"/>
    <w:rsid w:val="008A0BF5"/>
    <w:rsid w:val="008A4CB9"/>
    <w:rsid w:val="008A5059"/>
    <w:rsid w:val="008A5690"/>
    <w:rsid w:val="008A6E3F"/>
    <w:rsid w:val="008A7D87"/>
    <w:rsid w:val="008B08F6"/>
    <w:rsid w:val="008B0944"/>
    <w:rsid w:val="008B2C4D"/>
    <w:rsid w:val="008B4789"/>
    <w:rsid w:val="008B4B8E"/>
    <w:rsid w:val="008B7D6E"/>
    <w:rsid w:val="008C0347"/>
    <w:rsid w:val="008C0DA6"/>
    <w:rsid w:val="008C0F00"/>
    <w:rsid w:val="008C13FF"/>
    <w:rsid w:val="008C1973"/>
    <w:rsid w:val="008C2E8C"/>
    <w:rsid w:val="008C4344"/>
    <w:rsid w:val="008C47A2"/>
    <w:rsid w:val="008C5F8D"/>
    <w:rsid w:val="008C68D7"/>
    <w:rsid w:val="008C70E9"/>
    <w:rsid w:val="008C7366"/>
    <w:rsid w:val="008C7F94"/>
    <w:rsid w:val="008D07C9"/>
    <w:rsid w:val="008D087F"/>
    <w:rsid w:val="008D0AE0"/>
    <w:rsid w:val="008D1545"/>
    <w:rsid w:val="008D1F5F"/>
    <w:rsid w:val="008D276B"/>
    <w:rsid w:val="008D31FB"/>
    <w:rsid w:val="008D389D"/>
    <w:rsid w:val="008D4D35"/>
    <w:rsid w:val="008D6D36"/>
    <w:rsid w:val="008D762F"/>
    <w:rsid w:val="008D78DE"/>
    <w:rsid w:val="008D7967"/>
    <w:rsid w:val="008D7A75"/>
    <w:rsid w:val="008E3F33"/>
    <w:rsid w:val="008E4863"/>
    <w:rsid w:val="008E5BFB"/>
    <w:rsid w:val="008F0E1B"/>
    <w:rsid w:val="008F1BF6"/>
    <w:rsid w:val="008F1F9B"/>
    <w:rsid w:val="008F293E"/>
    <w:rsid w:val="008F29B6"/>
    <w:rsid w:val="008F2B21"/>
    <w:rsid w:val="008F3967"/>
    <w:rsid w:val="008F47E9"/>
    <w:rsid w:val="008F615D"/>
    <w:rsid w:val="008F692B"/>
    <w:rsid w:val="009000B5"/>
    <w:rsid w:val="00900120"/>
    <w:rsid w:val="009002D5"/>
    <w:rsid w:val="0090083F"/>
    <w:rsid w:val="00901F8A"/>
    <w:rsid w:val="00902808"/>
    <w:rsid w:val="00903323"/>
    <w:rsid w:val="00904554"/>
    <w:rsid w:val="0090468B"/>
    <w:rsid w:val="00904D37"/>
    <w:rsid w:val="00905032"/>
    <w:rsid w:val="0090577E"/>
    <w:rsid w:val="00905880"/>
    <w:rsid w:val="00905D4E"/>
    <w:rsid w:val="00906159"/>
    <w:rsid w:val="00907602"/>
    <w:rsid w:val="00907A8F"/>
    <w:rsid w:val="00912864"/>
    <w:rsid w:val="00912D3E"/>
    <w:rsid w:val="009135B2"/>
    <w:rsid w:val="0091517B"/>
    <w:rsid w:val="00916428"/>
    <w:rsid w:val="00916F7C"/>
    <w:rsid w:val="00917BEC"/>
    <w:rsid w:val="009202AD"/>
    <w:rsid w:val="009218ED"/>
    <w:rsid w:val="00922040"/>
    <w:rsid w:val="00922491"/>
    <w:rsid w:val="00922B43"/>
    <w:rsid w:val="009236C6"/>
    <w:rsid w:val="009243E0"/>
    <w:rsid w:val="00924488"/>
    <w:rsid w:val="0092526B"/>
    <w:rsid w:val="009252DB"/>
    <w:rsid w:val="00925315"/>
    <w:rsid w:val="0092540E"/>
    <w:rsid w:val="009256F7"/>
    <w:rsid w:val="00926FE9"/>
    <w:rsid w:val="00927B6D"/>
    <w:rsid w:val="00930211"/>
    <w:rsid w:val="0093096F"/>
    <w:rsid w:val="00931B30"/>
    <w:rsid w:val="00932499"/>
    <w:rsid w:val="00934241"/>
    <w:rsid w:val="00935B91"/>
    <w:rsid w:val="00936F92"/>
    <w:rsid w:val="0094005B"/>
    <w:rsid w:val="00941D16"/>
    <w:rsid w:val="00941FA9"/>
    <w:rsid w:val="009420FD"/>
    <w:rsid w:val="00942289"/>
    <w:rsid w:val="0094317D"/>
    <w:rsid w:val="009435EB"/>
    <w:rsid w:val="0094548B"/>
    <w:rsid w:val="00945587"/>
    <w:rsid w:val="00945BE3"/>
    <w:rsid w:val="00947E57"/>
    <w:rsid w:val="00950CE0"/>
    <w:rsid w:val="009515E9"/>
    <w:rsid w:val="00952EAA"/>
    <w:rsid w:val="009538F8"/>
    <w:rsid w:val="00953E9B"/>
    <w:rsid w:val="00953EA4"/>
    <w:rsid w:val="0095558B"/>
    <w:rsid w:val="00961A05"/>
    <w:rsid w:val="00962DA1"/>
    <w:rsid w:val="00962F12"/>
    <w:rsid w:val="00963100"/>
    <w:rsid w:val="009644A6"/>
    <w:rsid w:val="009649D6"/>
    <w:rsid w:val="00964A53"/>
    <w:rsid w:val="00965B70"/>
    <w:rsid w:val="00965BE3"/>
    <w:rsid w:val="00965FFE"/>
    <w:rsid w:val="00967239"/>
    <w:rsid w:val="0096735D"/>
    <w:rsid w:val="00970EAA"/>
    <w:rsid w:val="00971010"/>
    <w:rsid w:val="00972E00"/>
    <w:rsid w:val="0097334C"/>
    <w:rsid w:val="00974C1F"/>
    <w:rsid w:val="00976AD4"/>
    <w:rsid w:val="00980BA0"/>
    <w:rsid w:val="00981237"/>
    <w:rsid w:val="00981DA1"/>
    <w:rsid w:val="00982F81"/>
    <w:rsid w:val="009834BA"/>
    <w:rsid w:val="00986CE4"/>
    <w:rsid w:val="009873EB"/>
    <w:rsid w:val="009876F1"/>
    <w:rsid w:val="00991C89"/>
    <w:rsid w:val="00992088"/>
    <w:rsid w:val="0099504A"/>
    <w:rsid w:val="00995438"/>
    <w:rsid w:val="00996542"/>
    <w:rsid w:val="00996D8B"/>
    <w:rsid w:val="009972D8"/>
    <w:rsid w:val="0099771B"/>
    <w:rsid w:val="009A05D4"/>
    <w:rsid w:val="009A0A49"/>
    <w:rsid w:val="009A138D"/>
    <w:rsid w:val="009A2EB7"/>
    <w:rsid w:val="009A4141"/>
    <w:rsid w:val="009A4B82"/>
    <w:rsid w:val="009A4BE2"/>
    <w:rsid w:val="009A52E3"/>
    <w:rsid w:val="009A7C4A"/>
    <w:rsid w:val="009B037A"/>
    <w:rsid w:val="009B0445"/>
    <w:rsid w:val="009B42B6"/>
    <w:rsid w:val="009B47BB"/>
    <w:rsid w:val="009B5692"/>
    <w:rsid w:val="009B595B"/>
    <w:rsid w:val="009B63DF"/>
    <w:rsid w:val="009B678C"/>
    <w:rsid w:val="009B6FE6"/>
    <w:rsid w:val="009B7408"/>
    <w:rsid w:val="009C1403"/>
    <w:rsid w:val="009C178E"/>
    <w:rsid w:val="009C1F4B"/>
    <w:rsid w:val="009C20BE"/>
    <w:rsid w:val="009C2832"/>
    <w:rsid w:val="009C2EEB"/>
    <w:rsid w:val="009C2F1E"/>
    <w:rsid w:val="009C5C36"/>
    <w:rsid w:val="009C653E"/>
    <w:rsid w:val="009C6C05"/>
    <w:rsid w:val="009D1C12"/>
    <w:rsid w:val="009D263A"/>
    <w:rsid w:val="009D4F56"/>
    <w:rsid w:val="009D5298"/>
    <w:rsid w:val="009D5480"/>
    <w:rsid w:val="009D6106"/>
    <w:rsid w:val="009D70F1"/>
    <w:rsid w:val="009E004F"/>
    <w:rsid w:val="009E1A2A"/>
    <w:rsid w:val="009E1F94"/>
    <w:rsid w:val="009E2940"/>
    <w:rsid w:val="009E3897"/>
    <w:rsid w:val="009E39D5"/>
    <w:rsid w:val="009E3B92"/>
    <w:rsid w:val="009E5B1E"/>
    <w:rsid w:val="009E6694"/>
    <w:rsid w:val="009F04A7"/>
    <w:rsid w:val="009F1A58"/>
    <w:rsid w:val="009F1F77"/>
    <w:rsid w:val="009F3221"/>
    <w:rsid w:val="009F3AFE"/>
    <w:rsid w:val="009F4BB5"/>
    <w:rsid w:val="009F5F13"/>
    <w:rsid w:val="009F6034"/>
    <w:rsid w:val="009F694E"/>
    <w:rsid w:val="009F729F"/>
    <w:rsid w:val="00A00448"/>
    <w:rsid w:val="00A006DF"/>
    <w:rsid w:val="00A00A01"/>
    <w:rsid w:val="00A01922"/>
    <w:rsid w:val="00A02C13"/>
    <w:rsid w:val="00A02DB0"/>
    <w:rsid w:val="00A0435D"/>
    <w:rsid w:val="00A056AE"/>
    <w:rsid w:val="00A0654F"/>
    <w:rsid w:val="00A0665C"/>
    <w:rsid w:val="00A07B15"/>
    <w:rsid w:val="00A122A9"/>
    <w:rsid w:val="00A123D6"/>
    <w:rsid w:val="00A133C4"/>
    <w:rsid w:val="00A15280"/>
    <w:rsid w:val="00A15477"/>
    <w:rsid w:val="00A15884"/>
    <w:rsid w:val="00A16728"/>
    <w:rsid w:val="00A16E08"/>
    <w:rsid w:val="00A20491"/>
    <w:rsid w:val="00A207DF"/>
    <w:rsid w:val="00A209BE"/>
    <w:rsid w:val="00A211F6"/>
    <w:rsid w:val="00A216F8"/>
    <w:rsid w:val="00A21D10"/>
    <w:rsid w:val="00A2309C"/>
    <w:rsid w:val="00A233DC"/>
    <w:rsid w:val="00A234FC"/>
    <w:rsid w:val="00A239D9"/>
    <w:rsid w:val="00A23B53"/>
    <w:rsid w:val="00A23D9C"/>
    <w:rsid w:val="00A24896"/>
    <w:rsid w:val="00A24DEA"/>
    <w:rsid w:val="00A269E4"/>
    <w:rsid w:val="00A26B1C"/>
    <w:rsid w:val="00A31361"/>
    <w:rsid w:val="00A31636"/>
    <w:rsid w:val="00A3504F"/>
    <w:rsid w:val="00A3702E"/>
    <w:rsid w:val="00A410D1"/>
    <w:rsid w:val="00A41726"/>
    <w:rsid w:val="00A419B7"/>
    <w:rsid w:val="00A426BB"/>
    <w:rsid w:val="00A4293C"/>
    <w:rsid w:val="00A43098"/>
    <w:rsid w:val="00A43DAA"/>
    <w:rsid w:val="00A4709A"/>
    <w:rsid w:val="00A47B53"/>
    <w:rsid w:val="00A50649"/>
    <w:rsid w:val="00A50A2D"/>
    <w:rsid w:val="00A51728"/>
    <w:rsid w:val="00A517E2"/>
    <w:rsid w:val="00A51BB0"/>
    <w:rsid w:val="00A51DB7"/>
    <w:rsid w:val="00A51EC5"/>
    <w:rsid w:val="00A528C0"/>
    <w:rsid w:val="00A52E33"/>
    <w:rsid w:val="00A5453B"/>
    <w:rsid w:val="00A557D7"/>
    <w:rsid w:val="00A56CF9"/>
    <w:rsid w:val="00A57DD6"/>
    <w:rsid w:val="00A600AB"/>
    <w:rsid w:val="00A638BA"/>
    <w:rsid w:val="00A659CB"/>
    <w:rsid w:val="00A66753"/>
    <w:rsid w:val="00A6688E"/>
    <w:rsid w:val="00A66DE8"/>
    <w:rsid w:val="00A67C1B"/>
    <w:rsid w:val="00A70F01"/>
    <w:rsid w:val="00A7264E"/>
    <w:rsid w:val="00A73D46"/>
    <w:rsid w:val="00A73EC5"/>
    <w:rsid w:val="00A742E6"/>
    <w:rsid w:val="00A7524D"/>
    <w:rsid w:val="00A7637D"/>
    <w:rsid w:val="00A7770C"/>
    <w:rsid w:val="00A80638"/>
    <w:rsid w:val="00A80B72"/>
    <w:rsid w:val="00A80EC4"/>
    <w:rsid w:val="00A8170C"/>
    <w:rsid w:val="00A82455"/>
    <w:rsid w:val="00A83BAD"/>
    <w:rsid w:val="00A84979"/>
    <w:rsid w:val="00A86973"/>
    <w:rsid w:val="00A91169"/>
    <w:rsid w:val="00A92B57"/>
    <w:rsid w:val="00A92E19"/>
    <w:rsid w:val="00A93CC4"/>
    <w:rsid w:val="00A940C6"/>
    <w:rsid w:val="00A94726"/>
    <w:rsid w:val="00A95FC9"/>
    <w:rsid w:val="00AA1172"/>
    <w:rsid w:val="00AA1A37"/>
    <w:rsid w:val="00AA1C2E"/>
    <w:rsid w:val="00AA3E5E"/>
    <w:rsid w:val="00AA4DC6"/>
    <w:rsid w:val="00AA5838"/>
    <w:rsid w:val="00AA58DE"/>
    <w:rsid w:val="00AA5DE4"/>
    <w:rsid w:val="00AB1479"/>
    <w:rsid w:val="00AB1C93"/>
    <w:rsid w:val="00AB260F"/>
    <w:rsid w:val="00AB50E7"/>
    <w:rsid w:val="00AB5C44"/>
    <w:rsid w:val="00AB5FBB"/>
    <w:rsid w:val="00AB5FE3"/>
    <w:rsid w:val="00AB6557"/>
    <w:rsid w:val="00AB71A5"/>
    <w:rsid w:val="00AC07E9"/>
    <w:rsid w:val="00AC11AF"/>
    <w:rsid w:val="00AC18E6"/>
    <w:rsid w:val="00AC26F8"/>
    <w:rsid w:val="00AC27DB"/>
    <w:rsid w:val="00AC351E"/>
    <w:rsid w:val="00AC37D2"/>
    <w:rsid w:val="00AC4E8B"/>
    <w:rsid w:val="00AC53D5"/>
    <w:rsid w:val="00AC540E"/>
    <w:rsid w:val="00AC793A"/>
    <w:rsid w:val="00AC7A28"/>
    <w:rsid w:val="00AD1502"/>
    <w:rsid w:val="00AD1E1D"/>
    <w:rsid w:val="00AD2423"/>
    <w:rsid w:val="00AD3984"/>
    <w:rsid w:val="00AD62D0"/>
    <w:rsid w:val="00AD68E7"/>
    <w:rsid w:val="00AD6A9D"/>
    <w:rsid w:val="00AE0824"/>
    <w:rsid w:val="00AE0AB6"/>
    <w:rsid w:val="00AE1521"/>
    <w:rsid w:val="00AE2401"/>
    <w:rsid w:val="00AE24E4"/>
    <w:rsid w:val="00AE32A2"/>
    <w:rsid w:val="00AE32DF"/>
    <w:rsid w:val="00AE3ECA"/>
    <w:rsid w:val="00AE4611"/>
    <w:rsid w:val="00AE5852"/>
    <w:rsid w:val="00AE598C"/>
    <w:rsid w:val="00AE639C"/>
    <w:rsid w:val="00AE64BE"/>
    <w:rsid w:val="00AE7003"/>
    <w:rsid w:val="00AE780B"/>
    <w:rsid w:val="00AE7A14"/>
    <w:rsid w:val="00AE7C8A"/>
    <w:rsid w:val="00AE7D14"/>
    <w:rsid w:val="00AF044F"/>
    <w:rsid w:val="00AF08D5"/>
    <w:rsid w:val="00AF133D"/>
    <w:rsid w:val="00AF1A27"/>
    <w:rsid w:val="00AF2354"/>
    <w:rsid w:val="00AF2D92"/>
    <w:rsid w:val="00AF35FF"/>
    <w:rsid w:val="00AF3ACB"/>
    <w:rsid w:val="00AF41AB"/>
    <w:rsid w:val="00AF4E81"/>
    <w:rsid w:val="00AF5AE2"/>
    <w:rsid w:val="00AF5DCF"/>
    <w:rsid w:val="00AF5F69"/>
    <w:rsid w:val="00AF62C4"/>
    <w:rsid w:val="00AF7A89"/>
    <w:rsid w:val="00B00265"/>
    <w:rsid w:val="00B01231"/>
    <w:rsid w:val="00B01640"/>
    <w:rsid w:val="00B0173B"/>
    <w:rsid w:val="00B02035"/>
    <w:rsid w:val="00B026AB"/>
    <w:rsid w:val="00B0288F"/>
    <w:rsid w:val="00B032E4"/>
    <w:rsid w:val="00B03343"/>
    <w:rsid w:val="00B03A48"/>
    <w:rsid w:val="00B04F94"/>
    <w:rsid w:val="00B0557E"/>
    <w:rsid w:val="00B076A3"/>
    <w:rsid w:val="00B103D7"/>
    <w:rsid w:val="00B103EA"/>
    <w:rsid w:val="00B10814"/>
    <w:rsid w:val="00B11048"/>
    <w:rsid w:val="00B11544"/>
    <w:rsid w:val="00B1408A"/>
    <w:rsid w:val="00B1526C"/>
    <w:rsid w:val="00B155F3"/>
    <w:rsid w:val="00B1580B"/>
    <w:rsid w:val="00B1661F"/>
    <w:rsid w:val="00B16A6A"/>
    <w:rsid w:val="00B16DC8"/>
    <w:rsid w:val="00B17211"/>
    <w:rsid w:val="00B2064C"/>
    <w:rsid w:val="00B20B98"/>
    <w:rsid w:val="00B22C0D"/>
    <w:rsid w:val="00B2364C"/>
    <w:rsid w:val="00B248D1"/>
    <w:rsid w:val="00B25446"/>
    <w:rsid w:val="00B26869"/>
    <w:rsid w:val="00B26D59"/>
    <w:rsid w:val="00B32C04"/>
    <w:rsid w:val="00B34187"/>
    <w:rsid w:val="00B34B11"/>
    <w:rsid w:val="00B35220"/>
    <w:rsid w:val="00B356CA"/>
    <w:rsid w:val="00B3655A"/>
    <w:rsid w:val="00B36B13"/>
    <w:rsid w:val="00B3733E"/>
    <w:rsid w:val="00B3770C"/>
    <w:rsid w:val="00B408EE"/>
    <w:rsid w:val="00B42B79"/>
    <w:rsid w:val="00B43125"/>
    <w:rsid w:val="00B43E79"/>
    <w:rsid w:val="00B4614D"/>
    <w:rsid w:val="00B47D84"/>
    <w:rsid w:val="00B5041D"/>
    <w:rsid w:val="00B50553"/>
    <w:rsid w:val="00B5296E"/>
    <w:rsid w:val="00B530E9"/>
    <w:rsid w:val="00B5479C"/>
    <w:rsid w:val="00B54F3C"/>
    <w:rsid w:val="00B5507F"/>
    <w:rsid w:val="00B56F8D"/>
    <w:rsid w:val="00B576BF"/>
    <w:rsid w:val="00B579FE"/>
    <w:rsid w:val="00B57B31"/>
    <w:rsid w:val="00B57EDD"/>
    <w:rsid w:val="00B61835"/>
    <w:rsid w:val="00B62C78"/>
    <w:rsid w:val="00B643C0"/>
    <w:rsid w:val="00B6631F"/>
    <w:rsid w:val="00B66BA1"/>
    <w:rsid w:val="00B70142"/>
    <w:rsid w:val="00B709C1"/>
    <w:rsid w:val="00B722CC"/>
    <w:rsid w:val="00B72E21"/>
    <w:rsid w:val="00B7492E"/>
    <w:rsid w:val="00B74FA8"/>
    <w:rsid w:val="00B765A0"/>
    <w:rsid w:val="00B76B13"/>
    <w:rsid w:val="00B77349"/>
    <w:rsid w:val="00B77356"/>
    <w:rsid w:val="00B778A3"/>
    <w:rsid w:val="00B80D54"/>
    <w:rsid w:val="00B83317"/>
    <w:rsid w:val="00B85620"/>
    <w:rsid w:val="00B8732A"/>
    <w:rsid w:val="00B900D6"/>
    <w:rsid w:val="00B908AC"/>
    <w:rsid w:val="00B91491"/>
    <w:rsid w:val="00B91F1B"/>
    <w:rsid w:val="00B92CC3"/>
    <w:rsid w:val="00B930F5"/>
    <w:rsid w:val="00B944ED"/>
    <w:rsid w:val="00B95D66"/>
    <w:rsid w:val="00B9611B"/>
    <w:rsid w:val="00B96475"/>
    <w:rsid w:val="00BA1943"/>
    <w:rsid w:val="00BA1E92"/>
    <w:rsid w:val="00BA2927"/>
    <w:rsid w:val="00BA3A03"/>
    <w:rsid w:val="00BA429D"/>
    <w:rsid w:val="00BA58FD"/>
    <w:rsid w:val="00BA7507"/>
    <w:rsid w:val="00BB02B6"/>
    <w:rsid w:val="00BB0A66"/>
    <w:rsid w:val="00BB3EAE"/>
    <w:rsid w:val="00BB4347"/>
    <w:rsid w:val="00BB496C"/>
    <w:rsid w:val="00BB54B3"/>
    <w:rsid w:val="00BB5A68"/>
    <w:rsid w:val="00BB5FFC"/>
    <w:rsid w:val="00BB6126"/>
    <w:rsid w:val="00BB627E"/>
    <w:rsid w:val="00BB65D9"/>
    <w:rsid w:val="00BB79D4"/>
    <w:rsid w:val="00BC0F09"/>
    <w:rsid w:val="00BC1601"/>
    <w:rsid w:val="00BC1685"/>
    <w:rsid w:val="00BC19F8"/>
    <w:rsid w:val="00BC457D"/>
    <w:rsid w:val="00BC52B9"/>
    <w:rsid w:val="00BC565C"/>
    <w:rsid w:val="00BC5A1E"/>
    <w:rsid w:val="00BC5E5F"/>
    <w:rsid w:val="00BD0A89"/>
    <w:rsid w:val="00BD1951"/>
    <w:rsid w:val="00BD1CD4"/>
    <w:rsid w:val="00BD46BE"/>
    <w:rsid w:val="00BD4BE7"/>
    <w:rsid w:val="00BD5382"/>
    <w:rsid w:val="00BD5DFA"/>
    <w:rsid w:val="00BD663C"/>
    <w:rsid w:val="00BD6975"/>
    <w:rsid w:val="00BD7371"/>
    <w:rsid w:val="00BE1DD5"/>
    <w:rsid w:val="00BE210F"/>
    <w:rsid w:val="00BE2D29"/>
    <w:rsid w:val="00BE3430"/>
    <w:rsid w:val="00BE4DB4"/>
    <w:rsid w:val="00BE53D2"/>
    <w:rsid w:val="00BE7137"/>
    <w:rsid w:val="00BF15E7"/>
    <w:rsid w:val="00BF1B2E"/>
    <w:rsid w:val="00BF536A"/>
    <w:rsid w:val="00BF55F1"/>
    <w:rsid w:val="00BF5EC3"/>
    <w:rsid w:val="00BF6AC5"/>
    <w:rsid w:val="00BF7A10"/>
    <w:rsid w:val="00C00B10"/>
    <w:rsid w:val="00C058EA"/>
    <w:rsid w:val="00C0649A"/>
    <w:rsid w:val="00C06898"/>
    <w:rsid w:val="00C0791A"/>
    <w:rsid w:val="00C07BB9"/>
    <w:rsid w:val="00C07D61"/>
    <w:rsid w:val="00C07E13"/>
    <w:rsid w:val="00C1040B"/>
    <w:rsid w:val="00C111F1"/>
    <w:rsid w:val="00C138E9"/>
    <w:rsid w:val="00C13E5A"/>
    <w:rsid w:val="00C14108"/>
    <w:rsid w:val="00C17184"/>
    <w:rsid w:val="00C200CC"/>
    <w:rsid w:val="00C2058A"/>
    <w:rsid w:val="00C21888"/>
    <w:rsid w:val="00C22676"/>
    <w:rsid w:val="00C22BF7"/>
    <w:rsid w:val="00C26656"/>
    <w:rsid w:val="00C27271"/>
    <w:rsid w:val="00C2734F"/>
    <w:rsid w:val="00C306E6"/>
    <w:rsid w:val="00C31066"/>
    <w:rsid w:val="00C3185C"/>
    <w:rsid w:val="00C32210"/>
    <w:rsid w:val="00C331D8"/>
    <w:rsid w:val="00C336B5"/>
    <w:rsid w:val="00C336CF"/>
    <w:rsid w:val="00C350B9"/>
    <w:rsid w:val="00C35DCB"/>
    <w:rsid w:val="00C36CC5"/>
    <w:rsid w:val="00C40984"/>
    <w:rsid w:val="00C4226B"/>
    <w:rsid w:val="00C434A6"/>
    <w:rsid w:val="00C43955"/>
    <w:rsid w:val="00C43C98"/>
    <w:rsid w:val="00C44850"/>
    <w:rsid w:val="00C449AC"/>
    <w:rsid w:val="00C44E79"/>
    <w:rsid w:val="00C44F74"/>
    <w:rsid w:val="00C46E75"/>
    <w:rsid w:val="00C4780E"/>
    <w:rsid w:val="00C47BB4"/>
    <w:rsid w:val="00C47D62"/>
    <w:rsid w:val="00C51371"/>
    <w:rsid w:val="00C524B0"/>
    <w:rsid w:val="00C53355"/>
    <w:rsid w:val="00C533BD"/>
    <w:rsid w:val="00C536D5"/>
    <w:rsid w:val="00C5384F"/>
    <w:rsid w:val="00C53A9D"/>
    <w:rsid w:val="00C53B5F"/>
    <w:rsid w:val="00C565DC"/>
    <w:rsid w:val="00C57130"/>
    <w:rsid w:val="00C57E93"/>
    <w:rsid w:val="00C62D13"/>
    <w:rsid w:val="00C62FE1"/>
    <w:rsid w:val="00C63721"/>
    <w:rsid w:val="00C6386D"/>
    <w:rsid w:val="00C641D0"/>
    <w:rsid w:val="00C64870"/>
    <w:rsid w:val="00C668E7"/>
    <w:rsid w:val="00C66B1B"/>
    <w:rsid w:val="00C71167"/>
    <w:rsid w:val="00C72086"/>
    <w:rsid w:val="00C72F77"/>
    <w:rsid w:val="00C731EA"/>
    <w:rsid w:val="00C73994"/>
    <w:rsid w:val="00C73A38"/>
    <w:rsid w:val="00C75368"/>
    <w:rsid w:val="00C75D00"/>
    <w:rsid w:val="00C76F3D"/>
    <w:rsid w:val="00C77EFA"/>
    <w:rsid w:val="00C8090C"/>
    <w:rsid w:val="00C80F50"/>
    <w:rsid w:val="00C82443"/>
    <w:rsid w:val="00C82BE4"/>
    <w:rsid w:val="00C839B8"/>
    <w:rsid w:val="00C84509"/>
    <w:rsid w:val="00C86789"/>
    <w:rsid w:val="00C86C48"/>
    <w:rsid w:val="00C87916"/>
    <w:rsid w:val="00C87F31"/>
    <w:rsid w:val="00C906ED"/>
    <w:rsid w:val="00C91005"/>
    <w:rsid w:val="00C92733"/>
    <w:rsid w:val="00C92854"/>
    <w:rsid w:val="00C9296B"/>
    <w:rsid w:val="00C94068"/>
    <w:rsid w:val="00C9627F"/>
    <w:rsid w:val="00C9660D"/>
    <w:rsid w:val="00CA216C"/>
    <w:rsid w:val="00CA2959"/>
    <w:rsid w:val="00CA2BEB"/>
    <w:rsid w:val="00CA2CD4"/>
    <w:rsid w:val="00CA38B4"/>
    <w:rsid w:val="00CA39B6"/>
    <w:rsid w:val="00CA5D9B"/>
    <w:rsid w:val="00CA65BD"/>
    <w:rsid w:val="00CA68EE"/>
    <w:rsid w:val="00CB1751"/>
    <w:rsid w:val="00CB29FE"/>
    <w:rsid w:val="00CB2C16"/>
    <w:rsid w:val="00CB4CD3"/>
    <w:rsid w:val="00CB7208"/>
    <w:rsid w:val="00CB7DC7"/>
    <w:rsid w:val="00CC030D"/>
    <w:rsid w:val="00CC0CFF"/>
    <w:rsid w:val="00CC3DBD"/>
    <w:rsid w:val="00CC437E"/>
    <w:rsid w:val="00CC48E5"/>
    <w:rsid w:val="00CC4EA0"/>
    <w:rsid w:val="00CC7137"/>
    <w:rsid w:val="00CC7555"/>
    <w:rsid w:val="00CC7CF9"/>
    <w:rsid w:val="00CD020F"/>
    <w:rsid w:val="00CD0431"/>
    <w:rsid w:val="00CD0E31"/>
    <w:rsid w:val="00CD302F"/>
    <w:rsid w:val="00CD39E8"/>
    <w:rsid w:val="00CD4945"/>
    <w:rsid w:val="00CD495E"/>
    <w:rsid w:val="00CD4DF2"/>
    <w:rsid w:val="00CD6815"/>
    <w:rsid w:val="00CD6CCF"/>
    <w:rsid w:val="00CD77CA"/>
    <w:rsid w:val="00CD7B1A"/>
    <w:rsid w:val="00CD7E74"/>
    <w:rsid w:val="00CE101A"/>
    <w:rsid w:val="00CE1780"/>
    <w:rsid w:val="00CE1D0A"/>
    <w:rsid w:val="00CE2541"/>
    <w:rsid w:val="00CE27C4"/>
    <w:rsid w:val="00CE2F55"/>
    <w:rsid w:val="00CE3D47"/>
    <w:rsid w:val="00CE4BAF"/>
    <w:rsid w:val="00CE5D99"/>
    <w:rsid w:val="00CE5F89"/>
    <w:rsid w:val="00CE73D3"/>
    <w:rsid w:val="00CF0301"/>
    <w:rsid w:val="00CF08BC"/>
    <w:rsid w:val="00CF0CB5"/>
    <w:rsid w:val="00CF2982"/>
    <w:rsid w:val="00CF53D8"/>
    <w:rsid w:val="00CF5A27"/>
    <w:rsid w:val="00CF6363"/>
    <w:rsid w:val="00CF7317"/>
    <w:rsid w:val="00CF7B67"/>
    <w:rsid w:val="00D0027C"/>
    <w:rsid w:val="00D01C42"/>
    <w:rsid w:val="00D01E33"/>
    <w:rsid w:val="00D02BC4"/>
    <w:rsid w:val="00D033AF"/>
    <w:rsid w:val="00D03543"/>
    <w:rsid w:val="00D053FA"/>
    <w:rsid w:val="00D0570B"/>
    <w:rsid w:val="00D05A05"/>
    <w:rsid w:val="00D113DE"/>
    <w:rsid w:val="00D11EF5"/>
    <w:rsid w:val="00D13024"/>
    <w:rsid w:val="00D1448F"/>
    <w:rsid w:val="00D17034"/>
    <w:rsid w:val="00D17ED6"/>
    <w:rsid w:val="00D17F20"/>
    <w:rsid w:val="00D21213"/>
    <w:rsid w:val="00D22BDA"/>
    <w:rsid w:val="00D22E18"/>
    <w:rsid w:val="00D24384"/>
    <w:rsid w:val="00D2498D"/>
    <w:rsid w:val="00D24AA1"/>
    <w:rsid w:val="00D253F6"/>
    <w:rsid w:val="00D258F2"/>
    <w:rsid w:val="00D26227"/>
    <w:rsid w:val="00D263C6"/>
    <w:rsid w:val="00D26A35"/>
    <w:rsid w:val="00D27221"/>
    <w:rsid w:val="00D35465"/>
    <w:rsid w:val="00D35BAB"/>
    <w:rsid w:val="00D3712E"/>
    <w:rsid w:val="00D379CA"/>
    <w:rsid w:val="00D40066"/>
    <w:rsid w:val="00D4011E"/>
    <w:rsid w:val="00D40F66"/>
    <w:rsid w:val="00D41D69"/>
    <w:rsid w:val="00D42823"/>
    <w:rsid w:val="00D44873"/>
    <w:rsid w:val="00D4502C"/>
    <w:rsid w:val="00D454C9"/>
    <w:rsid w:val="00D5011E"/>
    <w:rsid w:val="00D51F1E"/>
    <w:rsid w:val="00D524B9"/>
    <w:rsid w:val="00D5303B"/>
    <w:rsid w:val="00D53786"/>
    <w:rsid w:val="00D53E84"/>
    <w:rsid w:val="00D5450D"/>
    <w:rsid w:val="00D552F2"/>
    <w:rsid w:val="00D55784"/>
    <w:rsid w:val="00D60DBF"/>
    <w:rsid w:val="00D60DC2"/>
    <w:rsid w:val="00D60E16"/>
    <w:rsid w:val="00D615B5"/>
    <w:rsid w:val="00D618F0"/>
    <w:rsid w:val="00D61D04"/>
    <w:rsid w:val="00D62CEF"/>
    <w:rsid w:val="00D63FA6"/>
    <w:rsid w:val="00D65228"/>
    <w:rsid w:val="00D6532B"/>
    <w:rsid w:val="00D6622E"/>
    <w:rsid w:val="00D669F4"/>
    <w:rsid w:val="00D70BC9"/>
    <w:rsid w:val="00D70E99"/>
    <w:rsid w:val="00D722F4"/>
    <w:rsid w:val="00D7394D"/>
    <w:rsid w:val="00D740EB"/>
    <w:rsid w:val="00D7541D"/>
    <w:rsid w:val="00D75A50"/>
    <w:rsid w:val="00D76CF9"/>
    <w:rsid w:val="00D77423"/>
    <w:rsid w:val="00D7784C"/>
    <w:rsid w:val="00D77DC2"/>
    <w:rsid w:val="00D77F83"/>
    <w:rsid w:val="00D801D1"/>
    <w:rsid w:val="00D821FB"/>
    <w:rsid w:val="00D8265B"/>
    <w:rsid w:val="00D844DC"/>
    <w:rsid w:val="00D849E2"/>
    <w:rsid w:val="00D863B8"/>
    <w:rsid w:val="00D870CB"/>
    <w:rsid w:val="00D87809"/>
    <w:rsid w:val="00D87DEA"/>
    <w:rsid w:val="00D92465"/>
    <w:rsid w:val="00D9329C"/>
    <w:rsid w:val="00D9346C"/>
    <w:rsid w:val="00D94C58"/>
    <w:rsid w:val="00D951CB"/>
    <w:rsid w:val="00D95B22"/>
    <w:rsid w:val="00D96C31"/>
    <w:rsid w:val="00DA0B8B"/>
    <w:rsid w:val="00DA151A"/>
    <w:rsid w:val="00DA1D0F"/>
    <w:rsid w:val="00DA29D9"/>
    <w:rsid w:val="00DA39E6"/>
    <w:rsid w:val="00DA5791"/>
    <w:rsid w:val="00DA62B5"/>
    <w:rsid w:val="00DA6932"/>
    <w:rsid w:val="00DA7DB3"/>
    <w:rsid w:val="00DB11E9"/>
    <w:rsid w:val="00DB1CC4"/>
    <w:rsid w:val="00DB209D"/>
    <w:rsid w:val="00DB3D3B"/>
    <w:rsid w:val="00DB493B"/>
    <w:rsid w:val="00DB61E6"/>
    <w:rsid w:val="00DB6B56"/>
    <w:rsid w:val="00DC0D90"/>
    <w:rsid w:val="00DC2784"/>
    <w:rsid w:val="00DC32CF"/>
    <w:rsid w:val="00DC3302"/>
    <w:rsid w:val="00DC3F60"/>
    <w:rsid w:val="00DC74AF"/>
    <w:rsid w:val="00DD07B3"/>
    <w:rsid w:val="00DD3EF9"/>
    <w:rsid w:val="00DD43F3"/>
    <w:rsid w:val="00DD4551"/>
    <w:rsid w:val="00DD48F6"/>
    <w:rsid w:val="00DD491D"/>
    <w:rsid w:val="00DD6AF9"/>
    <w:rsid w:val="00DD71F2"/>
    <w:rsid w:val="00DD77DF"/>
    <w:rsid w:val="00DD78D5"/>
    <w:rsid w:val="00DE0239"/>
    <w:rsid w:val="00DE1858"/>
    <w:rsid w:val="00DE1C14"/>
    <w:rsid w:val="00DE2728"/>
    <w:rsid w:val="00DE272F"/>
    <w:rsid w:val="00DE367B"/>
    <w:rsid w:val="00DE37C1"/>
    <w:rsid w:val="00DE4023"/>
    <w:rsid w:val="00DE42E9"/>
    <w:rsid w:val="00DE4D2D"/>
    <w:rsid w:val="00DE4F2D"/>
    <w:rsid w:val="00DE51B9"/>
    <w:rsid w:val="00DE5332"/>
    <w:rsid w:val="00DE612A"/>
    <w:rsid w:val="00DE64A6"/>
    <w:rsid w:val="00DE6B2B"/>
    <w:rsid w:val="00DE6E05"/>
    <w:rsid w:val="00DE7510"/>
    <w:rsid w:val="00DF0098"/>
    <w:rsid w:val="00DF02D2"/>
    <w:rsid w:val="00DF1BAF"/>
    <w:rsid w:val="00DF3560"/>
    <w:rsid w:val="00DF3C7C"/>
    <w:rsid w:val="00DF443F"/>
    <w:rsid w:val="00DF4F63"/>
    <w:rsid w:val="00DF5B2F"/>
    <w:rsid w:val="00DF619E"/>
    <w:rsid w:val="00DF65C6"/>
    <w:rsid w:val="00DF6F91"/>
    <w:rsid w:val="00DF73A7"/>
    <w:rsid w:val="00DF7919"/>
    <w:rsid w:val="00E0011C"/>
    <w:rsid w:val="00E013CB"/>
    <w:rsid w:val="00E01B9E"/>
    <w:rsid w:val="00E02BAD"/>
    <w:rsid w:val="00E03023"/>
    <w:rsid w:val="00E031F3"/>
    <w:rsid w:val="00E03F74"/>
    <w:rsid w:val="00E04519"/>
    <w:rsid w:val="00E04E63"/>
    <w:rsid w:val="00E05629"/>
    <w:rsid w:val="00E05FA2"/>
    <w:rsid w:val="00E063DF"/>
    <w:rsid w:val="00E0671E"/>
    <w:rsid w:val="00E072EA"/>
    <w:rsid w:val="00E10E02"/>
    <w:rsid w:val="00E11181"/>
    <w:rsid w:val="00E1129B"/>
    <w:rsid w:val="00E1299E"/>
    <w:rsid w:val="00E14583"/>
    <w:rsid w:val="00E1474F"/>
    <w:rsid w:val="00E158C9"/>
    <w:rsid w:val="00E1613B"/>
    <w:rsid w:val="00E16CC7"/>
    <w:rsid w:val="00E20DCD"/>
    <w:rsid w:val="00E24568"/>
    <w:rsid w:val="00E25216"/>
    <w:rsid w:val="00E25387"/>
    <w:rsid w:val="00E271C7"/>
    <w:rsid w:val="00E30447"/>
    <w:rsid w:val="00E3249F"/>
    <w:rsid w:val="00E32786"/>
    <w:rsid w:val="00E32EED"/>
    <w:rsid w:val="00E33C52"/>
    <w:rsid w:val="00E33C78"/>
    <w:rsid w:val="00E341CB"/>
    <w:rsid w:val="00E349FA"/>
    <w:rsid w:val="00E35932"/>
    <w:rsid w:val="00E35EC2"/>
    <w:rsid w:val="00E3732E"/>
    <w:rsid w:val="00E406BD"/>
    <w:rsid w:val="00E4082A"/>
    <w:rsid w:val="00E4197B"/>
    <w:rsid w:val="00E4286F"/>
    <w:rsid w:val="00E434F8"/>
    <w:rsid w:val="00E4466D"/>
    <w:rsid w:val="00E462C3"/>
    <w:rsid w:val="00E47DD2"/>
    <w:rsid w:val="00E50433"/>
    <w:rsid w:val="00E51030"/>
    <w:rsid w:val="00E5105F"/>
    <w:rsid w:val="00E5371E"/>
    <w:rsid w:val="00E53BE5"/>
    <w:rsid w:val="00E5414B"/>
    <w:rsid w:val="00E57D8E"/>
    <w:rsid w:val="00E60331"/>
    <w:rsid w:val="00E61C2A"/>
    <w:rsid w:val="00E6275B"/>
    <w:rsid w:val="00E62D47"/>
    <w:rsid w:val="00E63806"/>
    <w:rsid w:val="00E652B9"/>
    <w:rsid w:val="00E65C21"/>
    <w:rsid w:val="00E65C77"/>
    <w:rsid w:val="00E70033"/>
    <w:rsid w:val="00E7020C"/>
    <w:rsid w:val="00E7292F"/>
    <w:rsid w:val="00E733ED"/>
    <w:rsid w:val="00E737AF"/>
    <w:rsid w:val="00E74712"/>
    <w:rsid w:val="00E75F69"/>
    <w:rsid w:val="00E763B9"/>
    <w:rsid w:val="00E76DD0"/>
    <w:rsid w:val="00E82B63"/>
    <w:rsid w:val="00E82BB7"/>
    <w:rsid w:val="00E8310F"/>
    <w:rsid w:val="00E8433B"/>
    <w:rsid w:val="00E85922"/>
    <w:rsid w:val="00E85C80"/>
    <w:rsid w:val="00E8657E"/>
    <w:rsid w:val="00E875A0"/>
    <w:rsid w:val="00E87F1E"/>
    <w:rsid w:val="00E911B6"/>
    <w:rsid w:val="00E913A8"/>
    <w:rsid w:val="00E9416E"/>
    <w:rsid w:val="00E94590"/>
    <w:rsid w:val="00E947C1"/>
    <w:rsid w:val="00E95879"/>
    <w:rsid w:val="00E96620"/>
    <w:rsid w:val="00E9692F"/>
    <w:rsid w:val="00E9738F"/>
    <w:rsid w:val="00E97E41"/>
    <w:rsid w:val="00EA02B8"/>
    <w:rsid w:val="00EA254E"/>
    <w:rsid w:val="00EA279F"/>
    <w:rsid w:val="00EA30DD"/>
    <w:rsid w:val="00EA44A7"/>
    <w:rsid w:val="00EA78FB"/>
    <w:rsid w:val="00EB1546"/>
    <w:rsid w:val="00EB18E5"/>
    <w:rsid w:val="00EB1CA2"/>
    <w:rsid w:val="00EB2150"/>
    <w:rsid w:val="00EB2531"/>
    <w:rsid w:val="00EB65AC"/>
    <w:rsid w:val="00EB69E6"/>
    <w:rsid w:val="00EC05A2"/>
    <w:rsid w:val="00EC1552"/>
    <w:rsid w:val="00EC56B0"/>
    <w:rsid w:val="00EC5FEB"/>
    <w:rsid w:val="00EC6378"/>
    <w:rsid w:val="00ED04AA"/>
    <w:rsid w:val="00ED0845"/>
    <w:rsid w:val="00ED17CD"/>
    <w:rsid w:val="00ED1CCB"/>
    <w:rsid w:val="00ED20A0"/>
    <w:rsid w:val="00ED2867"/>
    <w:rsid w:val="00ED3183"/>
    <w:rsid w:val="00ED3B5F"/>
    <w:rsid w:val="00ED3F08"/>
    <w:rsid w:val="00ED5231"/>
    <w:rsid w:val="00ED69E7"/>
    <w:rsid w:val="00ED7793"/>
    <w:rsid w:val="00EE22C2"/>
    <w:rsid w:val="00EE40A1"/>
    <w:rsid w:val="00EE5787"/>
    <w:rsid w:val="00EE57E8"/>
    <w:rsid w:val="00EE5EA9"/>
    <w:rsid w:val="00EE7E82"/>
    <w:rsid w:val="00EF004B"/>
    <w:rsid w:val="00EF04F1"/>
    <w:rsid w:val="00EF0505"/>
    <w:rsid w:val="00EF10EF"/>
    <w:rsid w:val="00EF1A1F"/>
    <w:rsid w:val="00EF1B01"/>
    <w:rsid w:val="00EF229D"/>
    <w:rsid w:val="00EF271D"/>
    <w:rsid w:val="00EF3E0E"/>
    <w:rsid w:val="00EF48A2"/>
    <w:rsid w:val="00EF4A00"/>
    <w:rsid w:val="00EF6493"/>
    <w:rsid w:val="00EF6B8E"/>
    <w:rsid w:val="00EF7BD1"/>
    <w:rsid w:val="00F00F98"/>
    <w:rsid w:val="00F01401"/>
    <w:rsid w:val="00F02CB3"/>
    <w:rsid w:val="00F03850"/>
    <w:rsid w:val="00F047F3"/>
    <w:rsid w:val="00F06929"/>
    <w:rsid w:val="00F06C13"/>
    <w:rsid w:val="00F06FD5"/>
    <w:rsid w:val="00F104AA"/>
    <w:rsid w:val="00F11E2E"/>
    <w:rsid w:val="00F11E52"/>
    <w:rsid w:val="00F11F38"/>
    <w:rsid w:val="00F12C1F"/>
    <w:rsid w:val="00F12D30"/>
    <w:rsid w:val="00F13DE3"/>
    <w:rsid w:val="00F146E6"/>
    <w:rsid w:val="00F15185"/>
    <w:rsid w:val="00F1682A"/>
    <w:rsid w:val="00F170EB"/>
    <w:rsid w:val="00F17427"/>
    <w:rsid w:val="00F20100"/>
    <w:rsid w:val="00F21632"/>
    <w:rsid w:val="00F220B3"/>
    <w:rsid w:val="00F2249A"/>
    <w:rsid w:val="00F22C55"/>
    <w:rsid w:val="00F234B9"/>
    <w:rsid w:val="00F23629"/>
    <w:rsid w:val="00F2455E"/>
    <w:rsid w:val="00F245DD"/>
    <w:rsid w:val="00F247BF"/>
    <w:rsid w:val="00F24C3A"/>
    <w:rsid w:val="00F24F76"/>
    <w:rsid w:val="00F250C4"/>
    <w:rsid w:val="00F25549"/>
    <w:rsid w:val="00F26013"/>
    <w:rsid w:val="00F26AD5"/>
    <w:rsid w:val="00F26BAB"/>
    <w:rsid w:val="00F301EE"/>
    <w:rsid w:val="00F316A9"/>
    <w:rsid w:val="00F31D83"/>
    <w:rsid w:val="00F32342"/>
    <w:rsid w:val="00F32997"/>
    <w:rsid w:val="00F35200"/>
    <w:rsid w:val="00F35998"/>
    <w:rsid w:val="00F364C8"/>
    <w:rsid w:val="00F36811"/>
    <w:rsid w:val="00F36845"/>
    <w:rsid w:val="00F375D4"/>
    <w:rsid w:val="00F37B24"/>
    <w:rsid w:val="00F438FB"/>
    <w:rsid w:val="00F4437F"/>
    <w:rsid w:val="00F4569A"/>
    <w:rsid w:val="00F461C0"/>
    <w:rsid w:val="00F477EB"/>
    <w:rsid w:val="00F50571"/>
    <w:rsid w:val="00F507ED"/>
    <w:rsid w:val="00F50804"/>
    <w:rsid w:val="00F50826"/>
    <w:rsid w:val="00F516B0"/>
    <w:rsid w:val="00F52E37"/>
    <w:rsid w:val="00F56235"/>
    <w:rsid w:val="00F56628"/>
    <w:rsid w:val="00F60B23"/>
    <w:rsid w:val="00F60D9D"/>
    <w:rsid w:val="00F61484"/>
    <w:rsid w:val="00F626A9"/>
    <w:rsid w:val="00F637DA"/>
    <w:rsid w:val="00F6438A"/>
    <w:rsid w:val="00F644FD"/>
    <w:rsid w:val="00F64E26"/>
    <w:rsid w:val="00F6623E"/>
    <w:rsid w:val="00F66446"/>
    <w:rsid w:val="00F6666B"/>
    <w:rsid w:val="00F67AD3"/>
    <w:rsid w:val="00F7013D"/>
    <w:rsid w:val="00F7018C"/>
    <w:rsid w:val="00F70726"/>
    <w:rsid w:val="00F71576"/>
    <w:rsid w:val="00F71B09"/>
    <w:rsid w:val="00F721FB"/>
    <w:rsid w:val="00F73193"/>
    <w:rsid w:val="00F73332"/>
    <w:rsid w:val="00F74A7B"/>
    <w:rsid w:val="00F754AB"/>
    <w:rsid w:val="00F75527"/>
    <w:rsid w:val="00F75BE7"/>
    <w:rsid w:val="00F76542"/>
    <w:rsid w:val="00F80C95"/>
    <w:rsid w:val="00F80ED2"/>
    <w:rsid w:val="00F828AA"/>
    <w:rsid w:val="00F82BD6"/>
    <w:rsid w:val="00F83187"/>
    <w:rsid w:val="00F83591"/>
    <w:rsid w:val="00F84DE1"/>
    <w:rsid w:val="00F850F8"/>
    <w:rsid w:val="00F85637"/>
    <w:rsid w:val="00F86707"/>
    <w:rsid w:val="00F877B6"/>
    <w:rsid w:val="00F902F0"/>
    <w:rsid w:val="00F903E1"/>
    <w:rsid w:val="00F9155D"/>
    <w:rsid w:val="00F9215D"/>
    <w:rsid w:val="00F9261C"/>
    <w:rsid w:val="00F92FF5"/>
    <w:rsid w:val="00F93C35"/>
    <w:rsid w:val="00F942CE"/>
    <w:rsid w:val="00F9547C"/>
    <w:rsid w:val="00F958B6"/>
    <w:rsid w:val="00F966A4"/>
    <w:rsid w:val="00F96A12"/>
    <w:rsid w:val="00F96A3B"/>
    <w:rsid w:val="00F96B40"/>
    <w:rsid w:val="00F973B5"/>
    <w:rsid w:val="00F97424"/>
    <w:rsid w:val="00FA044E"/>
    <w:rsid w:val="00FA087D"/>
    <w:rsid w:val="00FA1394"/>
    <w:rsid w:val="00FA139B"/>
    <w:rsid w:val="00FA1CB1"/>
    <w:rsid w:val="00FA3FE9"/>
    <w:rsid w:val="00FA44E8"/>
    <w:rsid w:val="00FA50EC"/>
    <w:rsid w:val="00FA5737"/>
    <w:rsid w:val="00FA5771"/>
    <w:rsid w:val="00FA6253"/>
    <w:rsid w:val="00FA6901"/>
    <w:rsid w:val="00FA69E8"/>
    <w:rsid w:val="00FA7AB5"/>
    <w:rsid w:val="00FA7E75"/>
    <w:rsid w:val="00FA7ECD"/>
    <w:rsid w:val="00FB0010"/>
    <w:rsid w:val="00FB062B"/>
    <w:rsid w:val="00FB1168"/>
    <w:rsid w:val="00FB2ACC"/>
    <w:rsid w:val="00FB3136"/>
    <w:rsid w:val="00FB3F7C"/>
    <w:rsid w:val="00FB5D2D"/>
    <w:rsid w:val="00FB6BC7"/>
    <w:rsid w:val="00FC0711"/>
    <w:rsid w:val="00FC0D14"/>
    <w:rsid w:val="00FC0F16"/>
    <w:rsid w:val="00FC1198"/>
    <w:rsid w:val="00FC1271"/>
    <w:rsid w:val="00FC1C2C"/>
    <w:rsid w:val="00FC25AE"/>
    <w:rsid w:val="00FC34BE"/>
    <w:rsid w:val="00FC365B"/>
    <w:rsid w:val="00FC57C0"/>
    <w:rsid w:val="00FC628E"/>
    <w:rsid w:val="00FC696D"/>
    <w:rsid w:val="00FC6D05"/>
    <w:rsid w:val="00FC6E21"/>
    <w:rsid w:val="00FC6E9E"/>
    <w:rsid w:val="00FD130F"/>
    <w:rsid w:val="00FD2D8F"/>
    <w:rsid w:val="00FD32A5"/>
    <w:rsid w:val="00FD4878"/>
    <w:rsid w:val="00FD58CC"/>
    <w:rsid w:val="00FD5E17"/>
    <w:rsid w:val="00FD79DE"/>
    <w:rsid w:val="00FE0476"/>
    <w:rsid w:val="00FE0C70"/>
    <w:rsid w:val="00FE177D"/>
    <w:rsid w:val="00FE3B24"/>
    <w:rsid w:val="00FE4074"/>
    <w:rsid w:val="00FE50EA"/>
    <w:rsid w:val="00FE7248"/>
    <w:rsid w:val="00FF0C4E"/>
    <w:rsid w:val="00FF1C5A"/>
    <w:rsid w:val="00FF1E68"/>
    <w:rsid w:val="00FF260E"/>
    <w:rsid w:val="00FF4B8B"/>
    <w:rsid w:val="00FF6037"/>
    <w:rsid w:val="00FF671E"/>
    <w:rsid w:val="00FF68B6"/>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2FC926"/>
    <w:rsid w:val="21C01BD5"/>
    <w:rsid w:val="227BFD22"/>
    <w:rsid w:val="22AA0CB3"/>
    <w:rsid w:val="2341F008"/>
    <w:rsid w:val="2550465D"/>
    <w:rsid w:val="262AEEEB"/>
    <w:rsid w:val="2B1D98B3"/>
    <w:rsid w:val="2DF6DEFD"/>
    <w:rsid w:val="305FFDF1"/>
    <w:rsid w:val="31DE4A5C"/>
    <w:rsid w:val="3271A306"/>
    <w:rsid w:val="328A1F37"/>
    <w:rsid w:val="35AD7C19"/>
    <w:rsid w:val="375C719B"/>
    <w:rsid w:val="377BCDE2"/>
    <w:rsid w:val="3799F420"/>
    <w:rsid w:val="37CC8266"/>
    <w:rsid w:val="37E8E4AB"/>
    <w:rsid w:val="381A2C2B"/>
    <w:rsid w:val="3C4BC4C4"/>
    <w:rsid w:val="3ED3BCDC"/>
    <w:rsid w:val="41EFB731"/>
    <w:rsid w:val="475BD8D4"/>
    <w:rsid w:val="479F96F1"/>
    <w:rsid w:val="4B13D07B"/>
    <w:rsid w:val="4DD4CE4C"/>
    <w:rsid w:val="4EA5B00D"/>
    <w:rsid w:val="56E9EC8D"/>
    <w:rsid w:val="57DB9E3E"/>
    <w:rsid w:val="598DAE42"/>
    <w:rsid w:val="5D9186BE"/>
    <w:rsid w:val="60BF2A2C"/>
    <w:rsid w:val="617BC6CD"/>
    <w:rsid w:val="61A658A6"/>
    <w:rsid w:val="62B2A24F"/>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shapelayout>
  </w:shapeDefaults>
  <w:decimalSymbol w:val="."/>
  <w:listSeparator w:val=","/>
  <w14:docId w14:val="5D89460E"/>
  <w14:defaultImageDpi w14:val="96"/>
  <w15:docId w15:val="{2E15C0E5-2A88-4930-AD1E-BAE1E1FB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A122A9"/>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uiPriority w:val="1"/>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9.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34.xml"/><Relationship Id="rId68" Type="http://schemas.openxmlformats.org/officeDocument/2006/relationships/header" Target="header36.xml"/><Relationship Id="rId84" Type="http://schemas.openxmlformats.org/officeDocument/2006/relationships/oleObject" Target="embeddings/oleObject15.bin"/><Relationship Id="rId89"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4.xml"/><Relationship Id="rId107" Type="http://schemas.openxmlformats.org/officeDocument/2006/relationships/hyperlink" Target="https://www.neso.energy/document/190191/download" TargetMode="External"/><Relationship Id="rId11" Type="http://schemas.openxmlformats.org/officeDocument/2006/relationships/header" Target="header1.xml"/><Relationship Id="rId24" Type="http://schemas.openxmlformats.org/officeDocument/2006/relationships/image" Target="media/image1.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image" Target="media/image5.wmf"/><Relationship Id="rId58" Type="http://schemas.openxmlformats.org/officeDocument/2006/relationships/oleObject" Target="embeddings/oleObject5.bin"/><Relationship Id="rId66" Type="http://schemas.openxmlformats.org/officeDocument/2006/relationships/oleObject" Target="embeddings/oleObject8.bin"/><Relationship Id="rId74" Type="http://schemas.openxmlformats.org/officeDocument/2006/relationships/image" Target="media/image14.wmf"/><Relationship Id="rId79" Type="http://schemas.openxmlformats.org/officeDocument/2006/relationships/oleObject" Target="embeddings/oleObject12.bin"/><Relationship Id="rId87" Type="http://schemas.openxmlformats.org/officeDocument/2006/relationships/header" Target="header38.xml"/><Relationship Id="rId102" Type="http://schemas.openxmlformats.org/officeDocument/2006/relationships/image" Target="media/image24.emf"/><Relationship Id="rId110"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9.wmf"/><Relationship Id="rId82" Type="http://schemas.openxmlformats.org/officeDocument/2006/relationships/image" Target="media/image18.wmf"/><Relationship Id="rId90" Type="http://schemas.openxmlformats.org/officeDocument/2006/relationships/image" Target="media/image21.png"/><Relationship Id="rId95" Type="http://schemas.openxmlformats.org/officeDocument/2006/relationships/header" Target="header42.xml"/><Relationship Id="rId19" Type="http://schemas.openxmlformats.org/officeDocument/2006/relationships/header" Target="header7.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oleObject" Target="embeddings/oleObject4.bin"/><Relationship Id="rId64" Type="http://schemas.openxmlformats.org/officeDocument/2006/relationships/header" Target="header35.xml"/><Relationship Id="rId69" Type="http://schemas.openxmlformats.org/officeDocument/2006/relationships/image" Target="media/image12.png"/><Relationship Id="rId77" Type="http://schemas.openxmlformats.org/officeDocument/2006/relationships/oleObject" Target="embeddings/oleObject11.bin"/><Relationship Id="rId100" Type="http://schemas.openxmlformats.org/officeDocument/2006/relationships/footer" Target="footer4.xml"/><Relationship Id="rId105" Type="http://schemas.openxmlformats.org/officeDocument/2006/relationships/image" Target="media/image25.emf"/><Relationship Id="rId8" Type="http://schemas.openxmlformats.org/officeDocument/2006/relationships/webSettings" Target="webSettings.xml"/><Relationship Id="rId51" Type="http://schemas.openxmlformats.org/officeDocument/2006/relationships/image" Target="media/image4.wmf"/><Relationship Id="rId72" Type="http://schemas.openxmlformats.org/officeDocument/2006/relationships/image" Target="media/image13.wmf"/><Relationship Id="rId80" Type="http://schemas.openxmlformats.org/officeDocument/2006/relationships/image" Target="media/image17.wmf"/><Relationship Id="rId85" Type="http://schemas.openxmlformats.org/officeDocument/2006/relationships/image" Target="media/image19.wmf"/><Relationship Id="rId93" Type="http://schemas.openxmlformats.org/officeDocument/2006/relationships/header" Target="header40.xml"/><Relationship Id="rId98"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10.jpeg"/><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image" Target="media/image8.wmf"/><Relationship Id="rId67" Type="http://schemas.openxmlformats.org/officeDocument/2006/relationships/image" Target="media/image11.png"/><Relationship Id="rId103" Type="http://schemas.openxmlformats.org/officeDocument/2006/relationships/package" Target="embeddings/Microsoft_Visio_Drawing.vsdx"/><Relationship Id="rId108"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oleObject" Target="embeddings/oleObject3.bin"/><Relationship Id="rId62" Type="http://schemas.openxmlformats.org/officeDocument/2006/relationships/oleObject" Target="embeddings/oleObject7.bin"/><Relationship Id="rId70" Type="http://schemas.openxmlformats.org/officeDocument/2006/relationships/image" Target="media/image120.png"/><Relationship Id="rId75" Type="http://schemas.openxmlformats.org/officeDocument/2006/relationships/oleObject" Target="embeddings/oleObject10.bin"/><Relationship Id="rId83" Type="http://schemas.openxmlformats.org/officeDocument/2006/relationships/oleObject" Target="embeddings/oleObject14.bin"/><Relationship Id="rId88" Type="http://schemas.openxmlformats.org/officeDocument/2006/relationships/header" Target="header39.xml"/><Relationship Id="rId91" Type="http://schemas.openxmlformats.org/officeDocument/2006/relationships/image" Target="media/image22.png"/><Relationship Id="rId96" Type="http://schemas.openxmlformats.org/officeDocument/2006/relationships/header" Target="header43.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image" Target="media/image2.emf"/><Relationship Id="rId36" Type="http://schemas.openxmlformats.org/officeDocument/2006/relationships/header" Target="header21.xml"/><Relationship Id="rId49" Type="http://schemas.openxmlformats.org/officeDocument/2006/relationships/image" Target="media/image3.wmf"/><Relationship Id="rId57" Type="http://schemas.openxmlformats.org/officeDocument/2006/relationships/image" Target="media/image7.wmf"/><Relationship Id="rId106" Type="http://schemas.openxmlformats.org/officeDocument/2006/relationships/package" Target="embeddings/Microsoft_Visio_Drawing1.vsdx"/><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image" Target="media/image10.wmf"/><Relationship Id="rId73" Type="http://schemas.openxmlformats.org/officeDocument/2006/relationships/oleObject" Target="embeddings/oleObject9.bin"/><Relationship Id="rId78" Type="http://schemas.openxmlformats.org/officeDocument/2006/relationships/image" Target="media/image16.wmf"/><Relationship Id="rId81" Type="http://schemas.openxmlformats.org/officeDocument/2006/relationships/oleObject" Target="embeddings/oleObject13.bin"/><Relationship Id="rId86" Type="http://schemas.openxmlformats.org/officeDocument/2006/relationships/oleObject" Target="embeddings/oleObject16.bin"/><Relationship Id="rId94" Type="http://schemas.openxmlformats.org/officeDocument/2006/relationships/header" Target="header41.xml"/><Relationship Id="rId99" Type="http://schemas.openxmlformats.org/officeDocument/2006/relationships/footer" Target="footer3.xml"/><Relationship Id="rId10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fontTable" Target="fontTable.xml"/><Relationship Id="rId34" Type="http://schemas.openxmlformats.org/officeDocument/2006/relationships/header" Target="header19.xml"/><Relationship Id="rId50" Type="http://schemas.openxmlformats.org/officeDocument/2006/relationships/oleObject" Target="embeddings/oleObject1.bin"/><Relationship Id="rId55" Type="http://schemas.openxmlformats.org/officeDocument/2006/relationships/image" Target="media/image6.wmf"/><Relationship Id="rId76" Type="http://schemas.openxmlformats.org/officeDocument/2006/relationships/image" Target="media/image15.wmf"/><Relationship Id="rId97" Type="http://schemas.openxmlformats.org/officeDocument/2006/relationships/header" Target="header44.xml"/><Relationship Id="rId104"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eader" Target="header37.xml"/><Relationship Id="rId9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d14ed789ef9501e51427a18785fdcf0d">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d5b598da36498c98bb37a902c54a0562"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2.xml><?xml version="1.0" encoding="utf-8"?>
<ds:datastoreItem xmlns:ds="http://schemas.openxmlformats.org/officeDocument/2006/customXml" ds:itemID="{C0D5E175-AA6D-41E2-B8E2-DDF30CBC6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D0B1A3-2121-419A-A103-AA2BE3667D8C}">
  <ds:schemaRefs>
    <ds:schemaRef ds:uri="http://schemas.microsoft.com/office/2006/documentManagement/types"/>
    <ds:schemaRef ds:uri="http://schemas.microsoft.com/office/2006/metadata/properties"/>
    <ds:schemaRef ds:uri="fb4c92b7-14ff-49cd-972e-7afaa2d9e482"/>
    <ds:schemaRef ds:uri="http://purl.org/dc/elements/1.1/"/>
    <ds:schemaRef ds:uri="97b6fe81-1556-4112-94ca-31043ca39b71"/>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37</TotalTime>
  <Pages>135</Pages>
  <Words>38036</Words>
  <Characters>205393</Characters>
  <Application>Microsoft Office Word</Application>
  <DocSecurity>8</DocSecurity>
  <Lines>5134</Lines>
  <Paragraphs>2318</Paragraphs>
  <ScaleCrop>false</ScaleCrop>
  <Company/>
  <LinksUpToDate>false</LinksUpToDate>
  <CharactersWithSpaces>241111</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 SQSS</dc:title>
  <dc:subject/>
  <dc:creator>GataAura (ESO), Rashpal</dc:creator>
  <cp:keywords/>
  <dc:description/>
  <cp:lastModifiedBy>Claire Goult [NESO]</cp:lastModifiedBy>
  <cp:revision>12</cp:revision>
  <cp:lastPrinted>2025-04-09T03:47:00Z</cp:lastPrinted>
  <dcterms:created xsi:type="dcterms:W3CDTF">2025-10-22T14:41:00Z</dcterms:created>
  <dcterms:modified xsi:type="dcterms:W3CDTF">2025-10-23T07:49:00Z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a4200942-dd40-4530-96b6-ebe359e8009d_Enabled">
    <vt:lpwstr>true</vt:lpwstr>
  </property>
  <property fmtid="{D5CDD505-2E9C-101B-9397-08002B2CF9AE}" pid="12" name="MSIP_Label_a4200942-dd40-4530-96b6-ebe359e8009d_SetDate">
    <vt:lpwstr>2025-07-03T10:19:01Z</vt:lpwstr>
  </property>
  <property fmtid="{D5CDD505-2E9C-101B-9397-08002B2CF9AE}" pid="13" name="MSIP_Label_a4200942-dd40-4530-96b6-ebe359e8009d_Method">
    <vt:lpwstr>Privileged</vt:lpwstr>
  </property>
  <property fmtid="{D5CDD505-2E9C-101B-9397-08002B2CF9AE}" pid="14" name="MSIP_Label_a4200942-dd40-4530-96b6-ebe359e8009d_Name">
    <vt:lpwstr>a4200942-dd40-4530-96b6-ebe359e8009d</vt:lpwstr>
  </property>
  <property fmtid="{D5CDD505-2E9C-101B-9397-08002B2CF9AE}" pid="15" name="MSIP_Label_a4200942-dd40-4530-96b6-ebe359e8009d_SiteId">
    <vt:lpwstr>953b0f83-1ce6-45c3-82c9-1d847e372339</vt:lpwstr>
  </property>
  <property fmtid="{D5CDD505-2E9C-101B-9397-08002B2CF9AE}" pid="16" name="MSIP_Label_a4200942-dd40-4530-96b6-ebe359e8009d_ActionId">
    <vt:lpwstr>565824e4-cee6-411d-a29a-237f857dd9d2</vt:lpwstr>
  </property>
  <property fmtid="{D5CDD505-2E9C-101B-9397-08002B2CF9AE}" pid="17" name="MSIP_Label_a4200942-dd40-4530-96b6-ebe359e8009d_ContentBits">
    <vt:lpwstr>0</vt:lpwstr>
  </property>
  <property fmtid="{D5CDD505-2E9C-101B-9397-08002B2CF9AE}" pid="18" name="MSIP_Label_a4200942-dd40-4530-96b6-ebe359e8009d_Tag">
    <vt:lpwstr>10, 0, 1, 1</vt:lpwstr>
  </property>
  <property fmtid="{D5CDD505-2E9C-101B-9397-08002B2CF9AE}" pid="19" name="GrammarlyDocumentId">
    <vt:lpwstr>dc9924d5277d9160b9edb93332467a55392c4c9499357c0ce41d07d80cd61e04</vt:lpwstr>
  </property>
  <property fmtid="{D5CDD505-2E9C-101B-9397-08002B2CF9AE}" pid="21" name="docLang">
    <vt:lpwstr>en</vt:lpwstr>
  </property>
</Properties>
</file>